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D7C005" w14:textId="77777777" w:rsidR="00E21963" w:rsidRDefault="00E21963" w:rsidP="00441D41">
      <w:pPr>
        <w:pStyle w:val="Heading1"/>
        <w:ind w:left="0" w:firstLine="0"/>
      </w:pPr>
      <w:bookmarkStart w:id="0" w:name="_Toc445972008"/>
      <w:bookmarkStart w:id="1" w:name="_GoBack"/>
      <w:bookmarkEnd w:id="1"/>
    </w:p>
    <w:p w14:paraId="3FEF4531" w14:textId="77777777" w:rsidR="00D93F88" w:rsidRDefault="00D93F88" w:rsidP="00D93F88">
      <w:pPr>
        <w:pStyle w:val="AppendixNo"/>
      </w:pPr>
      <w:r>
        <w:t>attachment</w:t>
      </w:r>
    </w:p>
    <w:p w14:paraId="593E5226" w14:textId="77777777" w:rsidR="00D93F88" w:rsidRPr="000550BF" w:rsidRDefault="00D93F88" w:rsidP="00D93F88">
      <w:pPr>
        <w:pStyle w:val="Annexref"/>
      </w:pPr>
    </w:p>
    <w:p w14:paraId="46E2647B" w14:textId="005582C8" w:rsidR="00D93F88" w:rsidRPr="000550BF" w:rsidRDefault="00D93F88" w:rsidP="00D93F88">
      <w:pPr>
        <w:pStyle w:val="Annexref"/>
        <w:rPr>
          <w:sz w:val="28"/>
          <w:szCs w:val="28"/>
        </w:rPr>
      </w:pPr>
      <w:del w:id="2" w:author="Author">
        <w:r w:rsidDel="00D93F88">
          <w:rPr>
            <w:sz w:val="28"/>
            <w:szCs w:val="28"/>
          </w:rPr>
          <w:delText xml:space="preserve">WORKING DOCUMENT TOWARDS A </w:delText>
        </w:r>
      </w:del>
      <w:r w:rsidRPr="000550BF">
        <w:rPr>
          <w:sz w:val="28"/>
          <w:szCs w:val="28"/>
        </w:rPr>
        <w:t xml:space="preserve">PRELIMINARY </w:t>
      </w:r>
      <w:r w:rsidRPr="000550BF">
        <w:rPr>
          <w:sz w:val="28"/>
          <w:szCs w:val="28"/>
        </w:rPr>
        <w:br/>
        <w:t>DRAFT NEW REPORT ITU-R M.[VDES-SAT]</w:t>
      </w:r>
    </w:p>
    <w:p w14:paraId="0F2DAD83" w14:textId="77777777" w:rsidR="00101D01" w:rsidRDefault="00101D01" w:rsidP="00101D01">
      <w:pPr>
        <w:pStyle w:val="Heading1"/>
        <w:ind w:left="0" w:firstLine="0"/>
      </w:pPr>
      <w:r>
        <w:t>Keywords</w:t>
      </w:r>
    </w:p>
    <w:p w14:paraId="666621A0" w14:textId="77777777" w:rsidR="00101D01" w:rsidRDefault="00101D01" w:rsidP="00101D01"/>
    <w:p w14:paraId="56E0296A" w14:textId="77777777" w:rsidR="00F71A0E" w:rsidRPr="008D2C50" w:rsidRDefault="00F71A0E" w:rsidP="00F71A0E">
      <w:pPr>
        <w:rPr>
          <w:b/>
          <w:sz w:val="28"/>
        </w:rPr>
      </w:pPr>
      <w:r w:rsidRPr="008D2C50">
        <w:rPr>
          <w:b/>
          <w:sz w:val="28"/>
        </w:rPr>
        <w:t>Glossary / abbreviations</w:t>
      </w:r>
    </w:p>
    <w:p w14:paraId="70A19CA0" w14:textId="77777777" w:rsidR="00F71A0E" w:rsidRDefault="00F71A0E" w:rsidP="00F71A0E">
      <w:r>
        <w:t>ACM:</w:t>
      </w:r>
      <w:r>
        <w:tab/>
        <w:t>Adaptive cod</w:t>
      </w:r>
      <w:ins w:id="3" w:author="Author">
        <w:r>
          <w:t>ing and</w:t>
        </w:r>
      </w:ins>
      <w:del w:id="4" w:author="Author">
        <w:r w:rsidDel="004F7825">
          <w:delText>e</w:delText>
        </w:r>
      </w:del>
      <w:r>
        <w:t xml:space="preserve"> modulation</w:t>
      </w:r>
    </w:p>
    <w:p w14:paraId="03028D28" w14:textId="77777777" w:rsidR="00F71A0E" w:rsidRDefault="00F71A0E" w:rsidP="00F71A0E">
      <w:r>
        <w:t>AIS:</w:t>
      </w:r>
      <w:r>
        <w:tab/>
        <w:t>Automatic identification system</w:t>
      </w:r>
    </w:p>
    <w:p w14:paraId="13EDE1B8" w14:textId="77777777" w:rsidR="00F71A0E" w:rsidRDefault="00F71A0E" w:rsidP="00F71A0E">
      <w:r>
        <w:t>ARQ:</w:t>
      </w:r>
      <w:r>
        <w:tab/>
        <w:t>Automatic repeat request</w:t>
      </w:r>
    </w:p>
    <w:p w14:paraId="27F90D70" w14:textId="77777777" w:rsidR="00F71A0E" w:rsidRDefault="00F71A0E" w:rsidP="00F71A0E">
      <w:pPr>
        <w:rPr>
          <w:szCs w:val="24"/>
          <w:lang w:val="en-US" w:eastAsia="ja-JP"/>
        </w:rPr>
      </w:pPr>
      <w:r>
        <w:t>ASM:</w:t>
      </w:r>
      <w:r>
        <w:tab/>
      </w:r>
      <w:r w:rsidRPr="00363383">
        <w:rPr>
          <w:szCs w:val="24"/>
          <w:lang w:val="en-US" w:eastAsia="ja-JP"/>
        </w:rPr>
        <w:t xml:space="preserve">Application </w:t>
      </w:r>
      <w:r>
        <w:rPr>
          <w:szCs w:val="24"/>
          <w:lang w:val="en-US" w:eastAsia="ja-JP"/>
        </w:rPr>
        <w:t>s</w:t>
      </w:r>
      <w:r w:rsidRPr="00363383">
        <w:rPr>
          <w:szCs w:val="24"/>
          <w:lang w:val="en-US" w:eastAsia="ja-JP"/>
        </w:rPr>
        <w:t xml:space="preserve">pecific </w:t>
      </w:r>
      <w:r>
        <w:rPr>
          <w:szCs w:val="24"/>
          <w:lang w:val="en-US" w:eastAsia="ja-JP"/>
        </w:rPr>
        <w:t>m</w:t>
      </w:r>
      <w:r w:rsidRPr="00363383">
        <w:rPr>
          <w:szCs w:val="24"/>
          <w:lang w:val="en-US" w:eastAsia="ja-JP"/>
        </w:rPr>
        <w:t>essage</w:t>
      </w:r>
    </w:p>
    <w:p w14:paraId="18855802" w14:textId="77777777" w:rsidR="00F71A0E" w:rsidRDefault="00F71A0E" w:rsidP="00F71A0E">
      <w:r>
        <w:rPr>
          <w:szCs w:val="24"/>
          <w:lang w:val="en-US" w:eastAsia="ja-JP"/>
        </w:rPr>
        <w:t>FEC:</w:t>
      </w:r>
      <w:r>
        <w:rPr>
          <w:szCs w:val="24"/>
          <w:lang w:val="en-US" w:eastAsia="ja-JP"/>
        </w:rPr>
        <w:tab/>
        <w:t>Forward error correction</w:t>
      </w:r>
    </w:p>
    <w:p w14:paraId="4E8E01CB" w14:textId="77777777" w:rsidR="00F71A0E" w:rsidRDefault="00F71A0E" w:rsidP="00F71A0E">
      <w:pPr>
        <w:rPr>
          <w:rFonts w:asciiTheme="majorBidi" w:hAnsiTheme="majorBidi" w:cstheme="majorBidi"/>
          <w:szCs w:val="24"/>
        </w:rPr>
      </w:pPr>
      <w:r>
        <w:t>IALA:</w:t>
      </w:r>
      <w:r>
        <w:tab/>
      </w:r>
      <w:r w:rsidRPr="00C76E40">
        <w:rPr>
          <w:rFonts w:asciiTheme="majorBidi" w:hAnsiTheme="majorBidi" w:cstheme="majorBidi"/>
          <w:szCs w:val="24"/>
        </w:rPr>
        <w:t>International Association of Marine Aids to Navigation and Lighthouse Authorities</w:t>
      </w:r>
    </w:p>
    <w:p w14:paraId="38E7A402" w14:textId="77777777" w:rsidR="00F71A0E" w:rsidRPr="00C73348" w:rsidRDefault="00F71A0E" w:rsidP="00F71A0E">
      <w:pPr>
        <w:rPr>
          <w:lang w:val="fr-CH"/>
        </w:rPr>
      </w:pPr>
      <w:r w:rsidRPr="00C73348">
        <w:rPr>
          <w:rFonts w:asciiTheme="majorBidi" w:hAnsiTheme="majorBidi" w:cstheme="majorBidi"/>
          <w:szCs w:val="24"/>
          <w:lang w:val="fr-CH"/>
        </w:rPr>
        <w:t>LNA:</w:t>
      </w:r>
      <w:r w:rsidRPr="00C73348">
        <w:rPr>
          <w:rFonts w:asciiTheme="majorBidi" w:hAnsiTheme="majorBidi" w:cstheme="majorBidi"/>
          <w:szCs w:val="24"/>
          <w:lang w:val="fr-CH"/>
        </w:rPr>
        <w:tab/>
        <w:t>Low noise amplifier</w:t>
      </w:r>
    </w:p>
    <w:p w14:paraId="298BC3B5" w14:textId="77777777" w:rsidR="00F71A0E" w:rsidRPr="00C73348" w:rsidRDefault="00F71A0E" w:rsidP="00F71A0E">
      <w:pPr>
        <w:rPr>
          <w:lang w:val="fr-CH"/>
        </w:rPr>
      </w:pPr>
      <w:r w:rsidRPr="00C73348">
        <w:rPr>
          <w:lang w:val="fr-CH"/>
        </w:rPr>
        <w:t>MMSS:</w:t>
      </w:r>
      <w:r w:rsidRPr="00C73348">
        <w:rPr>
          <w:lang w:val="fr-CH"/>
        </w:rPr>
        <w:tab/>
        <w:t>Maritime mobile-satellite service</w:t>
      </w:r>
    </w:p>
    <w:p w14:paraId="71DFCE91" w14:textId="77777777" w:rsidR="00F71A0E" w:rsidRDefault="00F71A0E" w:rsidP="00F71A0E">
      <w:r>
        <w:t>MSI:</w:t>
      </w:r>
      <w:r>
        <w:tab/>
        <w:t>Maritime safety information</w:t>
      </w:r>
    </w:p>
    <w:p w14:paraId="32048C62" w14:textId="77777777" w:rsidR="00F71A0E" w:rsidRDefault="00F71A0E" w:rsidP="00F71A0E">
      <w:del w:id="5" w:author="Author">
        <w:r w:rsidDel="004F7825">
          <w:delText>Pfd</w:delText>
        </w:r>
      </w:del>
      <w:ins w:id="6" w:author="Author">
        <w:r>
          <w:t>pfd</w:t>
        </w:r>
      </w:ins>
      <w:r>
        <w:t>:</w:t>
      </w:r>
      <w:r>
        <w:tab/>
        <w:t>Power flux density</w:t>
      </w:r>
    </w:p>
    <w:p w14:paraId="738A613E" w14:textId="77777777" w:rsidR="00F71A0E" w:rsidRDefault="00F71A0E" w:rsidP="00F71A0E">
      <w:r>
        <w:t>SAT-AIS:</w:t>
      </w:r>
      <w:r>
        <w:tab/>
        <w:t>Satellite – automatic identification system</w:t>
      </w:r>
    </w:p>
    <w:p w14:paraId="1EC178F8" w14:textId="77777777" w:rsidR="00F71A0E" w:rsidRDefault="00F71A0E" w:rsidP="00F71A0E">
      <w:r>
        <w:t>VDES:</w:t>
      </w:r>
      <w:r>
        <w:tab/>
        <w:t>VHF data exchange system</w:t>
      </w:r>
    </w:p>
    <w:p w14:paraId="7F4A75DE" w14:textId="77777777" w:rsidR="00F71A0E" w:rsidRDefault="00F71A0E" w:rsidP="00F71A0E">
      <w:r>
        <w:t>VDE-SAT:</w:t>
      </w:r>
      <w:r>
        <w:tab/>
        <w:t>VHF data exchange</w:t>
      </w:r>
      <w:ins w:id="7" w:author="Author">
        <w:r>
          <w:t xml:space="preserve"> – </w:t>
        </w:r>
      </w:ins>
      <w:del w:id="8" w:author="Author">
        <w:r w:rsidDel="004F7825">
          <w:delText xml:space="preserve"> system - </w:delText>
        </w:r>
      </w:del>
      <w:r>
        <w:t>satellite</w:t>
      </w:r>
    </w:p>
    <w:p w14:paraId="6698B331" w14:textId="77777777" w:rsidR="00F71A0E" w:rsidRDefault="00F71A0E" w:rsidP="00F71A0E">
      <w:r>
        <w:t>VDE-TER:</w:t>
      </w:r>
      <w:r>
        <w:tab/>
        <w:t>VHF data exchange</w:t>
      </w:r>
      <w:del w:id="9" w:author="Author">
        <w:r w:rsidDel="004F7825">
          <w:delText xml:space="preserve"> system </w:delText>
        </w:r>
      </w:del>
      <w:ins w:id="10" w:author="Author">
        <w:r>
          <w:t xml:space="preserve"> </w:t>
        </w:r>
      </w:ins>
      <w:r>
        <w:t>– terrestrial</w:t>
      </w:r>
    </w:p>
    <w:p w14:paraId="0B1F4E39" w14:textId="77777777" w:rsidR="00F71A0E" w:rsidDel="004F7825" w:rsidRDefault="00F71A0E" w:rsidP="00F71A0E">
      <w:pPr>
        <w:rPr>
          <w:del w:id="11" w:author="Author"/>
        </w:rPr>
      </w:pPr>
      <w:r>
        <w:t>VDL:</w:t>
      </w:r>
      <w:r>
        <w:tab/>
        <w:t>VHF datalink</w:t>
      </w:r>
    </w:p>
    <w:p w14:paraId="4B089801" w14:textId="77777777" w:rsidR="00F71A0E" w:rsidRPr="00BB176D" w:rsidDel="004F7825" w:rsidRDefault="00F71A0E" w:rsidP="00F71A0E">
      <w:pPr>
        <w:rPr>
          <w:del w:id="12" w:author="Author"/>
          <w:i/>
          <w:color w:val="FF0000"/>
        </w:rPr>
      </w:pPr>
      <w:del w:id="13" w:author="Author">
        <w:r w:rsidDel="004F7825">
          <w:rPr>
            <w:i/>
            <w:color w:val="FF0000"/>
          </w:rPr>
          <w:delText>[Chairman’s note: does VDE when referenced to VDE-SAT and VDE-TER refer to VHF data exchange or VHF data exchange system because it is used inconsistently in this document]</w:delText>
        </w:r>
      </w:del>
    </w:p>
    <w:p w14:paraId="23BC3A27" w14:textId="77777777" w:rsidR="00F71A0E" w:rsidRPr="004F7825" w:rsidRDefault="00F71A0E">
      <w:pPr>
        <w:rPr>
          <w:b/>
          <w:sz w:val="28"/>
        </w:rPr>
        <w:pPrChange w:id="14" w:author="Author">
          <w:pPr>
            <w:tabs>
              <w:tab w:val="clear" w:pos="1134"/>
              <w:tab w:val="clear" w:pos="1871"/>
              <w:tab w:val="clear" w:pos="2268"/>
            </w:tabs>
            <w:overflowPunct/>
            <w:autoSpaceDE/>
            <w:autoSpaceDN/>
            <w:adjustRightInd/>
            <w:spacing w:before="0"/>
            <w:textAlignment w:val="auto"/>
          </w:pPr>
        </w:pPrChange>
      </w:pPr>
    </w:p>
    <w:p w14:paraId="5C9264D4" w14:textId="77777777" w:rsidR="00E21963" w:rsidRPr="00E21963" w:rsidRDefault="00E21963" w:rsidP="00E21963"/>
    <w:p w14:paraId="10E777FA" w14:textId="77777777" w:rsidR="00441D41" w:rsidRDefault="00441D41" w:rsidP="00441D41">
      <w:pPr>
        <w:pStyle w:val="Heading1"/>
        <w:ind w:left="0" w:firstLine="0"/>
      </w:pPr>
      <w:r w:rsidRPr="00D40B8D">
        <w:t>1</w:t>
      </w:r>
      <w:r w:rsidRPr="00D40B8D">
        <w:tab/>
        <w:t>Introduction</w:t>
      </w:r>
      <w:bookmarkEnd w:id="0"/>
    </w:p>
    <w:p w14:paraId="6CEBC0F0" w14:textId="77777777" w:rsidR="00441D41" w:rsidRDefault="00441D41" w:rsidP="00441D41">
      <w:pPr>
        <w:tabs>
          <w:tab w:val="clear" w:pos="1134"/>
          <w:tab w:val="left" w:pos="0"/>
        </w:tabs>
      </w:pPr>
      <w:r>
        <w:t>(… no change …)</w:t>
      </w:r>
    </w:p>
    <w:p w14:paraId="3D49B319" w14:textId="77777777" w:rsidR="00441D41" w:rsidRPr="00441D41" w:rsidRDefault="00441D41" w:rsidP="00441D41"/>
    <w:p w14:paraId="6D3C14E9" w14:textId="13298554" w:rsidR="00441D41" w:rsidRDefault="00441D41" w:rsidP="00441D41">
      <w:pPr>
        <w:pStyle w:val="Heading1"/>
      </w:pPr>
      <w:bookmarkStart w:id="15" w:name="_Toc445972009"/>
      <w:r w:rsidRPr="00D40B8D">
        <w:lastRenderedPageBreak/>
        <w:t>2</w:t>
      </w:r>
      <w:r w:rsidRPr="00D40B8D">
        <w:tab/>
        <w:t>VHF data exchange-satellite, the essential supplement to terrestrial VHF data exchange system</w:t>
      </w:r>
      <w:bookmarkEnd w:id="15"/>
    </w:p>
    <w:p w14:paraId="140F3530" w14:textId="77777777" w:rsidR="00441D41" w:rsidRDefault="00441D41" w:rsidP="00441D41">
      <w:pPr>
        <w:tabs>
          <w:tab w:val="clear" w:pos="1134"/>
          <w:tab w:val="left" w:pos="0"/>
        </w:tabs>
      </w:pPr>
      <w:r>
        <w:t>(… no change …)</w:t>
      </w:r>
    </w:p>
    <w:p w14:paraId="084CFAAF" w14:textId="77777777" w:rsidR="00441D41" w:rsidRPr="00441D41" w:rsidRDefault="00441D41" w:rsidP="00441D41"/>
    <w:p w14:paraId="0095BE12" w14:textId="77777777" w:rsidR="005B69AB" w:rsidRPr="00D40B8D" w:rsidRDefault="005B69AB" w:rsidP="005B69AB">
      <w:pPr>
        <w:pStyle w:val="Heading1"/>
      </w:pPr>
      <w:r w:rsidRPr="00D40B8D">
        <w:t>3</w:t>
      </w:r>
      <w:r w:rsidRPr="00D40B8D">
        <w:tab/>
        <w:t>Identification of spectrum requirements and rationale for the use of the frequency bands of RR Appendix 18</w:t>
      </w:r>
    </w:p>
    <w:p w14:paraId="39B2BFA0" w14:textId="77777777" w:rsidR="009111C1" w:rsidRPr="00D40B8D" w:rsidRDefault="009111C1" w:rsidP="009111C1">
      <w:pPr>
        <w:pStyle w:val="Heading2"/>
        <w:ind w:left="0" w:firstLine="0"/>
      </w:pPr>
      <w:r w:rsidRPr="00D40B8D">
        <w:t>3.1</w:t>
      </w:r>
      <w:r w:rsidRPr="00D40B8D">
        <w:tab/>
        <w:t>Spectrum requirement for the VHF data exchange-satellite</w:t>
      </w:r>
    </w:p>
    <w:p w14:paraId="196E2C07" w14:textId="77777777" w:rsidR="009111C1" w:rsidDel="00B51AB3" w:rsidRDefault="009111C1" w:rsidP="009111C1">
      <w:pPr>
        <w:spacing w:before="240" w:after="240"/>
        <w:rPr>
          <w:del w:id="16" w:author="Author"/>
          <w:i/>
        </w:rPr>
      </w:pPr>
      <w:del w:id="17" w:author="Author">
        <w:r w:rsidRPr="00F304CE" w:rsidDel="00B51AB3">
          <w:rPr>
            <w:i/>
            <w:highlight w:val="yellow"/>
          </w:rPr>
          <w:delText>[Editor's note: IALA to provide more explanation for the spectrum requirement]</w:delText>
        </w:r>
      </w:del>
    </w:p>
    <w:p w14:paraId="1D12ABC6" w14:textId="77777777" w:rsidR="009111C1" w:rsidRDefault="009111C1" w:rsidP="009111C1">
      <w:pPr>
        <w:rPr>
          <w:ins w:id="18" w:author="Author"/>
        </w:rPr>
      </w:pPr>
      <w:r w:rsidRPr="00D40B8D">
        <w:t>The VDE-SAT communications functions (ship-to-satellite and satellite-to-ship) are intended to be fully integrated with the VDE-TER communications functions (AIS, ASM, ship-to-ship, ship</w:t>
      </w:r>
      <w:r w:rsidRPr="00D40B8D">
        <w:noBreakHyphen/>
        <w:t>to</w:t>
      </w:r>
      <w:r w:rsidRPr="00D40B8D">
        <w:noBreakHyphen/>
        <w:t xml:space="preserve">shore and shore-to-ship) in the shipborne VDES equipment. The shipborne VDES equipment will preferably utilize one combined transmitting/receiving VDES antenna system. For this reason, it is desirable to utilize frequencies that are within the range of RR Appendix </w:t>
      </w:r>
      <w:r w:rsidRPr="00D40B8D">
        <w:rPr>
          <w:b/>
          <w:bCs/>
        </w:rPr>
        <w:t>18</w:t>
      </w:r>
      <w:r w:rsidRPr="00D40B8D">
        <w:t xml:space="preserve"> (156.025 MHz to 162.025 MHz), as shown in Figure 3-1. The bandwidth allocated to each function should be as much as possible, considering the large number of ships globally that carry AIS and may decide to upgrade to VDES.</w:t>
      </w:r>
    </w:p>
    <w:p w14:paraId="705488D1" w14:textId="77777777" w:rsidR="009111C1" w:rsidRDefault="009111C1" w:rsidP="009111C1">
      <w:pPr>
        <w:rPr>
          <w:ins w:id="19" w:author="Author"/>
        </w:rPr>
      </w:pPr>
      <w:ins w:id="20" w:author="Author">
        <w:r>
          <w:t>The spectrum requirements and the use of the frequencies specified in Rec. ITU-R M.2092-0 was determined based on:</w:t>
        </w:r>
      </w:ins>
    </w:p>
    <w:p w14:paraId="7611BB79" w14:textId="77777777" w:rsidR="009111C1" w:rsidRDefault="009111C1" w:rsidP="00051FD7">
      <w:pPr>
        <w:pStyle w:val="ListParagraph"/>
        <w:numPr>
          <w:ilvl w:val="0"/>
          <w:numId w:val="1"/>
        </w:numPr>
        <w:rPr>
          <w:ins w:id="21" w:author="Author"/>
        </w:rPr>
      </w:pPr>
      <w:ins w:id="22" w:author="Author">
        <w:r>
          <w:t>Assessment of the maritime electromagnetic environment in ports, waterways and open sea, plus the shipborne electromagnetic operating environment as documented in Report ITU-R M.2317-0 “VHF data exchange system channel sounding campaign” and</w:t>
        </w:r>
      </w:ins>
    </w:p>
    <w:p w14:paraId="21521369" w14:textId="77777777" w:rsidR="009111C1" w:rsidRDefault="009111C1" w:rsidP="00051FD7">
      <w:pPr>
        <w:pStyle w:val="ListParagraph"/>
        <w:numPr>
          <w:ilvl w:val="0"/>
          <w:numId w:val="1"/>
        </w:numPr>
        <w:rPr>
          <w:ins w:id="23" w:author="Author"/>
        </w:rPr>
      </w:pPr>
      <w:ins w:id="24" w:author="Author">
        <w:r>
          <w:t>Assessment of the data requirements to support the use cases as documented in Report ITU-R M.2371-0 “Selection of the channel plan for a VHF data exchange system.”</w:t>
        </w:r>
      </w:ins>
    </w:p>
    <w:p w14:paraId="64BF5FC2" w14:textId="77777777" w:rsidR="009111C1" w:rsidRDefault="009111C1" w:rsidP="009111C1">
      <w:pPr>
        <w:rPr>
          <w:ins w:id="25" w:author="Author"/>
        </w:rPr>
      </w:pPr>
      <w:ins w:id="26" w:author="Author">
        <w:r>
          <w:t>For terrestrial operations ship-to-ship, ship-to-shore and shore-to-ship, the channel plan designated in Rec. ITU-R M.2092-0 was agreed and approved, but for the satellite operations, the further study that was prescribed in WRC-15 Resolution 360, which is the foundation for WRC-19 Agenda Item 1.9.2, is the subject of this Report.</w:t>
        </w:r>
      </w:ins>
    </w:p>
    <w:p w14:paraId="1CC993A9" w14:textId="2B560990" w:rsidR="009111C1" w:rsidRDefault="009111C1" w:rsidP="009111C1">
      <w:pPr>
        <w:rPr>
          <w:ins w:id="27" w:author="Author"/>
        </w:rPr>
      </w:pPr>
      <w:ins w:id="28" w:author="Author">
        <w:r>
          <w:t>For the satellite uplink, potential vulnerability of the satellite receiving station from other terrestrial services has been noted, and techniques to mitigate this interference are proposed in this Report, including frequency diversity by the addition of a second 50 kHz uplink at 4.6 MHz frequency separation, as proposed in frequency plan alternative 2.</w:t>
        </w:r>
      </w:ins>
    </w:p>
    <w:p w14:paraId="7C32695F" w14:textId="1EB9B3AE" w:rsidR="009111C1" w:rsidRPr="00D40B8D" w:rsidRDefault="009111C1" w:rsidP="009111C1">
      <w:ins w:id="29" w:author="Author">
        <w:r>
          <w:t xml:space="preserve">For the satellite downlink, the power flux density (pfd) mask specified in Rec. ITU-R M.2092-0 that was agreed by the effected ITU-R Working Parties is set to a very low level to avoid interference with terrestrial services, and this poses a potential vulnerability to adverse conditions due to a low link margin satellite-to-ship. To mitigate this potential vulnerability, application of spread spectrum techniques, which requires a wider bandwidth, is proposed in frequency plan alternative 2.     </w:t>
        </w:r>
      </w:ins>
    </w:p>
    <w:p w14:paraId="3BECB1AB" w14:textId="77777777" w:rsidR="005B69AB" w:rsidRPr="00D40B8D" w:rsidRDefault="005B69AB" w:rsidP="005B69AB">
      <w:pPr>
        <w:pStyle w:val="Heading2"/>
      </w:pPr>
      <w:r w:rsidRPr="00D40B8D">
        <w:t>3.2</w:t>
      </w:r>
      <w:r w:rsidRPr="00D40B8D">
        <w:tab/>
        <w:t>Potential use of the frequency band 160.975-161.475 MHz versus channels 2024/2084/2025/2085/2026/2086 for the satellite downlink</w:t>
      </w:r>
    </w:p>
    <w:p w14:paraId="0268B249" w14:textId="77777777" w:rsidR="005B69AB" w:rsidRDefault="005B69AB" w:rsidP="005B69AB">
      <w:pPr>
        <w:tabs>
          <w:tab w:val="clear" w:pos="1134"/>
          <w:tab w:val="left" w:pos="0"/>
        </w:tabs>
      </w:pPr>
      <w:r>
        <w:t>(… no change …)</w:t>
      </w:r>
    </w:p>
    <w:p w14:paraId="2E336351" w14:textId="77777777" w:rsidR="00441D41" w:rsidRPr="00D40B8D" w:rsidRDefault="00441D41" w:rsidP="005B69AB">
      <w:pPr>
        <w:tabs>
          <w:tab w:val="clear" w:pos="1134"/>
          <w:tab w:val="left" w:pos="0"/>
        </w:tabs>
      </w:pPr>
    </w:p>
    <w:p w14:paraId="058C40BD" w14:textId="77777777" w:rsidR="005B69AB" w:rsidRPr="00D40B8D" w:rsidRDefault="005B69AB" w:rsidP="005B69AB">
      <w:pPr>
        <w:pStyle w:val="Heading2"/>
        <w:ind w:left="0" w:firstLine="0"/>
      </w:pPr>
      <w:r w:rsidRPr="00D40B8D">
        <w:t>3.3</w:t>
      </w:r>
      <w:r w:rsidRPr="00D40B8D">
        <w:tab/>
        <w:t>Frequency plan alternatives</w:t>
      </w:r>
    </w:p>
    <w:p w14:paraId="709C3833" w14:textId="77777777" w:rsidR="005B69AB" w:rsidRDefault="005B69AB" w:rsidP="005B69AB">
      <w:pPr>
        <w:tabs>
          <w:tab w:val="clear" w:pos="1134"/>
          <w:tab w:val="left" w:pos="0"/>
        </w:tabs>
      </w:pPr>
      <w:r>
        <w:t>(… no change …)</w:t>
      </w:r>
    </w:p>
    <w:p w14:paraId="08FD3204" w14:textId="77777777" w:rsidR="00441D41" w:rsidRPr="00D40B8D" w:rsidRDefault="00441D41" w:rsidP="005B69AB">
      <w:pPr>
        <w:tabs>
          <w:tab w:val="clear" w:pos="1134"/>
          <w:tab w:val="left" w:pos="0"/>
        </w:tabs>
      </w:pPr>
    </w:p>
    <w:p w14:paraId="3424ED70" w14:textId="77777777" w:rsidR="005B69AB" w:rsidRPr="00D40B8D" w:rsidRDefault="005B69AB" w:rsidP="005B69AB">
      <w:pPr>
        <w:pStyle w:val="Heading3"/>
        <w:tabs>
          <w:tab w:val="clear" w:pos="1871"/>
          <w:tab w:val="clear" w:pos="2268"/>
          <w:tab w:val="left" w:pos="1134"/>
        </w:tabs>
        <w:ind w:left="0" w:firstLine="0"/>
      </w:pPr>
      <w:r w:rsidRPr="00D40B8D">
        <w:t>3.3.1</w:t>
      </w:r>
      <w:r w:rsidRPr="00D40B8D">
        <w:tab/>
        <w:t>Frequency plan alternative 1</w:t>
      </w:r>
    </w:p>
    <w:p w14:paraId="07B5A20E" w14:textId="77777777" w:rsidR="005B69AB" w:rsidRDefault="005B69AB" w:rsidP="005B69AB">
      <w:pPr>
        <w:tabs>
          <w:tab w:val="clear" w:pos="1134"/>
          <w:tab w:val="left" w:pos="0"/>
        </w:tabs>
      </w:pPr>
      <w:r>
        <w:t>(… no change …)</w:t>
      </w:r>
    </w:p>
    <w:p w14:paraId="7D69470B" w14:textId="77777777" w:rsidR="00441D41" w:rsidRPr="00D40B8D" w:rsidRDefault="00441D41" w:rsidP="005B69AB">
      <w:pPr>
        <w:tabs>
          <w:tab w:val="clear" w:pos="1134"/>
          <w:tab w:val="left" w:pos="0"/>
        </w:tabs>
      </w:pPr>
    </w:p>
    <w:p w14:paraId="5E16A7AF" w14:textId="77777777" w:rsidR="005B69AB" w:rsidRPr="00D40B8D" w:rsidRDefault="005B69AB" w:rsidP="005B69AB">
      <w:pPr>
        <w:pStyle w:val="Heading3"/>
        <w:ind w:left="0" w:firstLine="0"/>
      </w:pPr>
      <w:r w:rsidRPr="00D40B8D">
        <w:t>3.3.2</w:t>
      </w:r>
      <w:r w:rsidRPr="00D40B8D">
        <w:tab/>
        <w:t>Frequency plan alternative 2</w:t>
      </w:r>
    </w:p>
    <w:p w14:paraId="262BD20C" w14:textId="77777777" w:rsidR="005B69AB" w:rsidRDefault="005B69AB" w:rsidP="005B69AB">
      <w:pPr>
        <w:tabs>
          <w:tab w:val="clear" w:pos="1134"/>
          <w:tab w:val="left" w:pos="0"/>
        </w:tabs>
      </w:pPr>
      <w:r>
        <w:t>(… no change …)</w:t>
      </w:r>
    </w:p>
    <w:p w14:paraId="43674F58" w14:textId="77777777" w:rsidR="00441D41" w:rsidRPr="00D40B8D" w:rsidRDefault="00441D41" w:rsidP="005B69AB">
      <w:pPr>
        <w:tabs>
          <w:tab w:val="clear" w:pos="1134"/>
          <w:tab w:val="left" w:pos="0"/>
        </w:tabs>
      </w:pPr>
    </w:p>
    <w:p w14:paraId="7A25D84B" w14:textId="77777777" w:rsidR="005B69AB" w:rsidRDefault="005B69AB" w:rsidP="005B69AB">
      <w:pPr>
        <w:pStyle w:val="Heading2"/>
        <w:ind w:left="0" w:firstLine="0"/>
        <w:rPr>
          <w:ins w:id="30" w:author="Author"/>
        </w:rPr>
      </w:pPr>
      <w:ins w:id="31" w:author="Author">
        <w:r w:rsidRPr="00D40B8D">
          <w:t>3.</w:t>
        </w:r>
        <w:r>
          <w:t>4</w:t>
        </w:r>
        <w:r w:rsidRPr="00D40B8D">
          <w:tab/>
        </w:r>
        <w:r>
          <w:t>Evaluation of the two frequency plan alternatives</w:t>
        </w:r>
      </w:ins>
    </w:p>
    <w:p w14:paraId="18E7AF75" w14:textId="10AEF346" w:rsidR="005B69AB" w:rsidRDefault="005B69AB" w:rsidP="00051FD7">
      <w:pPr>
        <w:rPr>
          <w:ins w:id="32" w:author="Author"/>
          <w:color w:val="ED7D31" w:themeColor="accent2"/>
        </w:rPr>
      </w:pPr>
      <w:ins w:id="33" w:author="Author">
        <w:r>
          <w:rPr>
            <w:color w:val="ED7D31" w:themeColor="accent2"/>
          </w:rPr>
          <w:t>Section 3.1 explained the reasons for the introduction of frequency plan alternative 2. A comparison of the relative merits of the two alternatives is shown in Table 3-1 below.</w:t>
        </w:r>
      </w:ins>
    </w:p>
    <w:p w14:paraId="0B42D8E0" w14:textId="22B777E9" w:rsidR="005B69AB" w:rsidRDefault="005B69AB" w:rsidP="00051FD7">
      <w:pPr>
        <w:jc w:val="center"/>
        <w:rPr>
          <w:ins w:id="34" w:author="Author"/>
          <w:color w:val="ED7D31" w:themeColor="accent2"/>
        </w:rPr>
      </w:pPr>
      <w:ins w:id="35" w:author="Author">
        <w:r>
          <w:rPr>
            <w:color w:val="ED7D31" w:themeColor="accent2"/>
          </w:rPr>
          <w:t>TABLE 3-1</w:t>
        </w:r>
      </w:ins>
    </w:p>
    <w:p w14:paraId="1E86B3C9" w14:textId="77777777" w:rsidR="005B69AB" w:rsidRDefault="005B69AB" w:rsidP="00051FD7">
      <w:pPr>
        <w:jc w:val="center"/>
        <w:rPr>
          <w:ins w:id="36" w:author="Author"/>
          <w:color w:val="ED7D31" w:themeColor="accent2"/>
        </w:rPr>
      </w:pPr>
      <w:ins w:id="37" w:author="Author">
        <w:r>
          <w:rPr>
            <w:b/>
            <w:color w:val="ED7D31" w:themeColor="accent2"/>
          </w:rPr>
          <w:t>Comparison of frequency plan alternatives 1 and 2</w:t>
        </w:r>
      </w:ins>
    </w:p>
    <w:p w14:paraId="30ABF884" w14:textId="77777777" w:rsidR="005B69AB" w:rsidRDefault="005B69AB" w:rsidP="00051FD7">
      <w:pPr>
        <w:jc w:val="center"/>
        <w:rPr>
          <w:ins w:id="38" w:author="Author"/>
          <w:color w:val="ED7D31" w:themeColor="accent2"/>
        </w:rPr>
      </w:pPr>
    </w:p>
    <w:tbl>
      <w:tblPr>
        <w:tblStyle w:val="TableGrid"/>
        <w:tblW w:w="9169" w:type="dxa"/>
        <w:jc w:val="center"/>
        <w:tblLook w:val="04A0" w:firstRow="1" w:lastRow="0" w:firstColumn="1" w:lastColumn="0" w:noHBand="0" w:noVBand="1"/>
      </w:tblPr>
      <w:tblGrid>
        <w:gridCol w:w="1549"/>
        <w:gridCol w:w="1338"/>
        <w:gridCol w:w="1924"/>
        <w:gridCol w:w="2164"/>
        <w:gridCol w:w="2194"/>
      </w:tblGrid>
      <w:tr w:rsidR="005B69AB" w14:paraId="4F4EADE4" w14:textId="77777777" w:rsidTr="00051FD7">
        <w:trPr>
          <w:jc w:val="center"/>
          <w:ins w:id="39" w:author="Author"/>
        </w:trPr>
        <w:tc>
          <w:tcPr>
            <w:tcW w:w="1549" w:type="dxa"/>
          </w:tcPr>
          <w:p w14:paraId="5069B944" w14:textId="77777777" w:rsidR="005B69AB" w:rsidRDefault="005B69AB" w:rsidP="00162AEA">
            <w:pPr>
              <w:jc w:val="center"/>
              <w:rPr>
                <w:ins w:id="40" w:author="Author"/>
                <w:b/>
                <w:color w:val="ED7D31" w:themeColor="accent2"/>
              </w:rPr>
            </w:pPr>
            <w:ins w:id="41" w:author="Author">
              <w:r>
                <w:rPr>
                  <w:b/>
                  <w:color w:val="ED7D31" w:themeColor="accent2"/>
                </w:rPr>
                <w:t xml:space="preserve">Frequency plan  </w:t>
              </w:r>
            </w:ins>
          </w:p>
        </w:tc>
        <w:tc>
          <w:tcPr>
            <w:tcW w:w="1338" w:type="dxa"/>
          </w:tcPr>
          <w:p w14:paraId="02F55354" w14:textId="77777777" w:rsidR="005B69AB" w:rsidRDefault="005B69AB" w:rsidP="00162AEA">
            <w:pPr>
              <w:jc w:val="center"/>
              <w:rPr>
                <w:ins w:id="42" w:author="Author"/>
                <w:b/>
                <w:color w:val="ED7D31" w:themeColor="accent2"/>
              </w:rPr>
            </w:pPr>
            <w:ins w:id="43" w:author="Author">
              <w:r>
                <w:rPr>
                  <w:b/>
                  <w:color w:val="ED7D31" w:themeColor="accent2"/>
                </w:rPr>
                <w:t>Resource Sharing</w:t>
              </w:r>
            </w:ins>
          </w:p>
        </w:tc>
        <w:tc>
          <w:tcPr>
            <w:tcW w:w="1924" w:type="dxa"/>
          </w:tcPr>
          <w:p w14:paraId="188A6707" w14:textId="77777777" w:rsidR="005B69AB" w:rsidRDefault="005B69AB" w:rsidP="00162AEA">
            <w:pPr>
              <w:jc w:val="center"/>
              <w:rPr>
                <w:ins w:id="44" w:author="Author"/>
                <w:b/>
                <w:color w:val="ED7D31" w:themeColor="accent2"/>
              </w:rPr>
            </w:pPr>
            <w:ins w:id="45" w:author="Author">
              <w:r>
                <w:rPr>
                  <w:b/>
                  <w:color w:val="ED7D31" w:themeColor="accent2"/>
                </w:rPr>
                <w:t>Available bandwidth</w:t>
              </w:r>
            </w:ins>
          </w:p>
        </w:tc>
        <w:tc>
          <w:tcPr>
            <w:tcW w:w="2164" w:type="dxa"/>
          </w:tcPr>
          <w:p w14:paraId="109F4327" w14:textId="0B39362F" w:rsidR="005B69AB" w:rsidRDefault="005B69AB" w:rsidP="00162AEA">
            <w:pPr>
              <w:jc w:val="center"/>
              <w:rPr>
                <w:ins w:id="46" w:author="Author"/>
                <w:b/>
                <w:color w:val="ED7D31" w:themeColor="accent2"/>
              </w:rPr>
            </w:pPr>
            <w:ins w:id="47" w:author="Author">
              <w:r>
                <w:rPr>
                  <w:b/>
                  <w:color w:val="ED7D31" w:themeColor="accent2"/>
                </w:rPr>
                <w:t>Service interdependency</w:t>
              </w:r>
            </w:ins>
          </w:p>
        </w:tc>
        <w:tc>
          <w:tcPr>
            <w:tcW w:w="2194" w:type="dxa"/>
          </w:tcPr>
          <w:p w14:paraId="48DFDDD9" w14:textId="2CE05176" w:rsidR="005B69AB" w:rsidRDefault="005B69AB" w:rsidP="00162AEA">
            <w:pPr>
              <w:jc w:val="center"/>
              <w:rPr>
                <w:ins w:id="48" w:author="Author"/>
                <w:b/>
                <w:color w:val="ED7D31" w:themeColor="accent2"/>
              </w:rPr>
            </w:pPr>
            <w:ins w:id="49" w:author="Author">
              <w:r>
                <w:rPr>
                  <w:b/>
                  <w:color w:val="ED7D31" w:themeColor="accent2"/>
                </w:rPr>
                <w:t>Service capacity and link robustness</w:t>
              </w:r>
            </w:ins>
          </w:p>
        </w:tc>
      </w:tr>
      <w:tr w:rsidR="005B69AB" w14:paraId="15123741" w14:textId="77777777" w:rsidTr="00051FD7">
        <w:trPr>
          <w:jc w:val="center"/>
          <w:ins w:id="50" w:author="Author"/>
        </w:trPr>
        <w:tc>
          <w:tcPr>
            <w:tcW w:w="1549" w:type="dxa"/>
          </w:tcPr>
          <w:p w14:paraId="1871D86D" w14:textId="77777777" w:rsidR="005B69AB" w:rsidRDefault="005B69AB" w:rsidP="00162AEA">
            <w:pPr>
              <w:jc w:val="center"/>
              <w:rPr>
                <w:ins w:id="51" w:author="Author"/>
                <w:b/>
                <w:color w:val="ED7D31" w:themeColor="accent2"/>
              </w:rPr>
            </w:pPr>
            <w:ins w:id="52" w:author="Author">
              <w:r>
                <w:rPr>
                  <w:b/>
                  <w:color w:val="ED7D31" w:themeColor="accent2"/>
                </w:rPr>
                <w:t>Alternative 1</w:t>
              </w:r>
            </w:ins>
          </w:p>
        </w:tc>
        <w:tc>
          <w:tcPr>
            <w:tcW w:w="1338" w:type="dxa"/>
          </w:tcPr>
          <w:p w14:paraId="628883D8" w14:textId="77777777" w:rsidR="005B69AB" w:rsidRPr="00051FD7" w:rsidRDefault="005B69AB" w:rsidP="00051FD7">
            <w:pPr>
              <w:rPr>
                <w:ins w:id="53" w:author="Author"/>
                <w:color w:val="ED7D31" w:themeColor="accent2"/>
              </w:rPr>
            </w:pPr>
            <w:ins w:id="54" w:author="Author">
              <w:r w:rsidRPr="00051FD7">
                <w:rPr>
                  <w:color w:val="ED7D31" w:themeColor="accent2"/>
                </w:rPr>
                <w:t>Bulletin board based.</w:t>
              </w:r>
            </w:ins>
          </w:p>
          <w:p w14:paraId="2A36E2CA" w14:textId="77777777" w:rsidR="005B69AB" w:rsidRDefault="005B69AB" w:rsidP="00051FD7">
            <w:pPr>
              <w:rPr>
                <w:ins w:id="55" w:author="Author"/>
                <w:color w:val="ED7D31" w:themeColor="accent2"/>
              </w:rPr>
            </w:pPr>
            <w:ins w:id="56" w:author="Author">
              <w:r w:rsidRPr="00051FD7">
                <w:rPr>
                  <w:color w:val="ED7D31" w:themeColor="accent2"/>
                </w:rPr>
                <w:t>Time-sharing</w:t>
              </w:r>
            </w:ins>
          </w:p>
          <w:p w14:paraId="16A739C0" w14:textId="77777777" w:rsidR="005B69AB" w:rsidRPr="001D0EE7" w:rsidRDefault="005B69AB" w:rsidP="00162AEA">
            <w:pPr>
              <w:jc w:val="center"/>
              <w:rPr>
                <w:ins w:id="57" w:author="Author"/>
                <w:b/>
                <w:color w:val="ED7D31" w:themeColor="accent2"/>
              </w:rPr>
            </w:pPr>
            <w:ins w:id="58" w:author="Author">
              <w:r w:rsidRPr="00051FD7">
                <w:rPr>
                  <w:b/>
                  <w:color w:val="ED7D31" w:themeColor="accent2"/>
                </w:rPr>
                <w:t>+</w:t>
              </w:r>
            </w:ins>
          </w:p>
          <w:p w14:paraId="285F307A" w14:textId="77777777" w:rsidR="005B69AB" w:rsidRPr="002A4BFC" w:rsidRDefault="005B69AB">
            <w:pPr>
              <w:rPr>
                <w:ins w:id="59" w:author="Author"/>
                <w:color w:val="ED7D31" w:themeColor="accent2"/>
                <w:rPrChange w:id="60" w:author="Author">
                  <w:rPr>
                    <w:ins w:id="61" w:author="Author"/>
                    <w:b/>
                    <w:color w:val="ED7D31" w:themeColor="accent2"/>
                  </w:rPr>
                </w:rPrChange>
              </w:rPr>
              <w:pPrChange w:id="62" w:author="Author">
                <w:pPr>
                  <w:jc w:val="center"/>
                </w:pPr>
              </w:pPrChange>
            </w:pPr>
            <w:ins w:id="63" w:author="Author">
              <w:r w:rsidRPr="002A4BFC">
                <w:rPr>
                  <w:color w:val="ED7D31" w:themeColor="accent2"/>
                  <w:rPrChange w:id="64" w:author="Author">
                    <w:rPr>
                      <w:b/>
                      <w:color w:val="ED7D31" w:themeColor="accent2"/>
                    </w:rPr>
                  </w:rPrChange>
                </w:rPr>
                <w:t xml:space="preserve">Band-sharing </w:t>
              </w:r>
            </w:ins>
          </w:p>
          <w:p w14:paraId="66D374DC" w14:textId="77777777" w:rsidR="005B69AB" w:rsidRPr="002A4BFC" w:rsidRDefault="005B69AB">
            <w:pPr>
              <w:rPr>
                <w:ins w:id="65" w:author="Author"/>
                <w:color w:val="ED7D31" w:themeColor="accent2"/>
                <w:rPrChange w:id="66" w:author="Author">
                  <w:rPr>
                    <w:ins w:id="67" w:author="Author"/>
                    <w:b/>
                    <w:color w:val="ED7D31" w:themeColor="accent2"/>
                  </w:rPr>
                </w:rPrChange>
              </w:rPr>
              <w:pPrChange w:id="68" w:author="Author">
                <w:pPr>
                  <w:jc w:val="center"/>
                </w:pPr>
              </w:pPrChange>
            </w:pPr>
            <w:ins w:id="69" w:author="Author">
              <w:r w:rsidRPr="002A4BFC">
                <w:rPr>
                  <w:color w:val="ED7D31" w:themeColor="accent2"/>
                  <w:rPrChange w:id="70" w:author="Author">
                    <w:rPr>
                      <w:b/>
                      <w:color w:val="ED7D31" w:themeColor="accent2"/>
                    </w:rPr>
                  </w:rPrChange>
                </w:rPr>
                <w:t>For the upper 150 kHz band</w:t>
              </w:r>
            </w:ins>
          </w:p>
        </w:tc>
        <w:tc>
          <w:tcPr>
            <w:tcW w:w="1924" w:type="dxa"/>
          </w:tcPr>
          <w:p w14:paraId="59371322" w14:textId="77777777" w:rsidR="005B69AB" w:rsidRDefault="005B69AB">
            <w:pPr>
              <w:rPr>
                <w:ins w:id="71" w:author="Author"/>
                <w:color w:val="ED7D31" w:themeColor="accent2"/>
              </w:rPr>
              <w:pPrChange w:id="72" w:author="Author">
                <w:pPr>
                  <w:jc w:val="center"/>
                </w:pPr>
              </w:pPrChange>
            </w:pPr>
            <w:ins w:id="73" w:author="Author">
              <w:r>
                <w:rPr>
                  <w:color w:val="ED7D31" w:themeColor="accent2"/>
                </w:rPr>
                <w:t>Both in upper and lower leg:</w:t>
              </w:r>
            </w:ins>
          </w:p>
          <w:p w14:paraId="30E5D8D1" w14:textId="1C01AFB6" w:rsidR="005B69AB" w:rsidRPr="002A4BFC" w:rsidRDefault="005B69AB">
            <w:pPr>
              <w:rPr>
                <w:ins w:id="74" w:author="Author"/>
                <w:color w:val="ED7D31" w:themeColor="accent2"/>
                <w:rPrChange w:id="75" w:author="Author">
                  <w:rPr>
                    <w:ins w:id="76" w:author="Author"/>
                    <w:b/>
                    <w:color w:val="ED7D31" w:themeColor="accent2"/>
                  </w:rPr>
                </w:rPrChange>
              </w:rPr>
              <w:pPrChange w:id="77" w:author="Author">
                <w:pPr>
                  <w:jc w:val="center"/>
                </w:pPr>
              </w:pPrChange>
            </w:pPr>
            <w:ins w:id="78" w:author="Author">
              <w:r w:rsidRPr="002A4BFC">
                <w:rPr>
                  <w:color w:val="ED7D31" w:themeColor="accent2"/>
                  <w:rPrChange w:id="79" w:author="Author">
                    <w:rPr>
                      <w:b/>
                      <w:color w:val="ED7D31" w:themeColor="accent2"/>
                    </w:rPr>
                  </w:rPrChange>
                </w:rPr>
                <w:t xml:space="preserve">50 kHz for </w:t>
              </w:r>
              <w:r>
                <w:rPr>
                  <w:color w:val="ED7D31" w:themeColor="accent2"/>
                </w:rPr>
                <w:t>VDE-TER</w:t>
              </w:r>
            </w:ins>
          </w:p>
          <w:p w14:paraId="7CBB9F1E" w14:textId="0BFAE552" w:rsidR="005B69AB" w:rsidRPr="002A4BFC" w:rsidRDefault="005B69AB">
            <w:pPr>
              <w:rPr>
                <w:ins w:id="80" w:author="Author"/>
                <w:color w:val="ED7D31" w:themeColor="accent2"/>
                <w:rPrChange w:id="81" w:author="Author">
                  <w:rPr>
                    <w:ins w:id="82" w:author="Author"/>
                    <w:b/>
                    <w:color w:val="ED7D31" w:themeColor="accent2"/>
                  </w:rPr>
                </w:rPrChange>
              </w:rPr>
              <w:pPrChange w:id="83" w:author="Author">
                <w:pPr>
                  <w:jc w:val="center"/>
                </w:pPr>
              </w:pPrChange>
            </w:pPr>
            <w:ins w:id="84" w:author="Author">
              <w:r w:rsidRPr="002A4BFC">
                <w:rPr>
                  <w:color w:val="ED7D31" w:themeColor="accent2"/>
                  <w:rPrChange w:id="85" w:author="Author">
                    <w:rPr>
                      <w:b/>
                      <w:color w:val="ED7D31" w:themeColor="accent2"/>
                    </w:rPr>
                  </w:rPrChange>
                </w:rPr>
                <w:t xml:space="preserve">50 kHz for </w:t>
              </w:r>
              <w:r>
                <w:rPr>
                  <w:color w:val="ED7D31" w:themeColor="accent2"/>
                </w:rPr>
                <w:t>VDE-SAT</w:t>
              </w:r>
            </w:ins>
          </w:p>
          <w:p w14:paraId="1B3E308C" w14:textId="1250EE4F" w:rsidR="005B69AB" w:rsidRPr="002A4BFC" w:rsidRDefault="005B69AB">
            <w:pPr>
              <w:rPr>
                <w:ins w:id="86" w:author="Author"/>
                <w:color w:val="ED7D31" w:themeColor="accent2"/>
                <w:rPrChange w:id="87" w:author="Author">
                  <w:rPr>
                    <w:ins w:id="88" w:author="Author"/>
                  </w:rPr>
                </w:rPrChange>
              </w:rPr>
              <w:pPrChange w:id="89" w:author="Author">
                <w:pPr>
                  <w:jc w:val="center"/>
                </w:pPr>
              </w:pPrChange>
            </w:pPr>
            <w:ins w:id="90" w:author="Author">
              <w:r w:rsidRPr="002A4BFC">
                <w:rPr>
                  <w:color w:val="ED7D31" w:themeColor="accent2"/>
                  <w:rPrChange w:id="91" w:author="Author">
                    <w:rPr>
                      <w:b/>
                      <w:color w:val="ED7D31" w:themeColor="accent2"/>
                    </w:rPr>
                  </w:rPrChange>
                </w:rPr>
                <w:t>50 kHz</w:t>
              </w:r>
              <w:r>
                <w:rPr>
                  <w:color w:val="ED7D31" w:themeColor="accent2"/>
                </w:rPr>
                <w:t xml:space="preserve"> is time</w:t>
              </w:r>
              <w:r w:rsidRPr="002A4BFC">
                <w:rPr>
                  <w:color w:val="ED7D31" w:themeColor="accent2"/>
                  <w:rPrChange w:id="92" w:author="Author">
                    <w:rPr>
                      <w:b/>
                      <w:color w:val="ED7D31" w:themeColor="accent2"/>
                    </w:rPr>
                  </w:rPrChange>
                </w:rPr>
                <w:t xml:space="preserve"> shared based on bulletin board</w:t>
              </w:r>
            </w:ins>
          </w:p>
        </w:tc>
        <w:tc>
          <w:tcPr>
            <w:tcW w:w="2164" w:type="dxa"/>
          </w:tcPr>
          <w:p w14:paraId="3BD921DB" w14:textId="77777777" w:rsidR="005B69AB" w:rsidRPr="00F3140C" w:rsidRDefault="005B69AB">
            <w:pPr>
              <w:rPr>
                <w:ins w:id="93" w:author="Author"/>
                <w:color w:val="ED7D31" w:themeColor="accent2"/>
              </w:rPr>
              <w:pPrChange w:id="94" w:author="Author">
                <w:pPr>
                  <w:jc w:val="center"/>
                </w:pPr>
              </w:pPrChange>
            </w:pPr>
            <w:ins w:id="95" w:author="Author">
              <w:r w:rsidRPr="00F3140C">
                <w:rPr>
                  <w:color w:val="ED7D31" w:themeColor="accent2"/>
                </w:rPr>
                <w:t>High for both services</w:t>
              </w:r>
            </w:ins>
          </w:p>
          <w:p w14:paraId="13F4B4D7" w14:textId="1C370BD5" w:rsidR="005B69AB" w:rsidRPr="002A4BFC" w:rsidRDefault="005B69AB">
            <w:pPr>
              <w:rPr>
                <w:ins w:id="96" w:author="Author"/>
                <w:color w:val="ED7D31" w:themeColor="accent2"/>
                <w:rPrChange w:id="97" w:author="Author">
                  <w:rPr>
                    <w:ins w:id="98" w:author="Author"/>
                    <w:b/>
                    <w:color w:val="ED7D31" w:themeColor="accent2"/>
                  </w:rPr>
                </w:rPrChange>
              </w:rPr>
              <w:pPrChange w:id="99" w:author="Author">
                <w:pPr>
                  <w:jc w:val="center"/>
                </w:pPr>
              </w:pPrChange>
            </w:pPr>
            <w:ins w:id="100" w:author="Author">
              <w:r>
                <w:rPr>
                  <w:color w:val="ED7D31" w:themeColor="accent2"/>
                </w:rPr>
                <w:t xml:space="preserve">Coordination of resource usage between VDES services required for efficient spectrum utilization </w:t>
              </w:r>
            </w:ins>
          </w:p>
        </w:tc>
        <w:tc>
          <w:tcPr>
            <w:tcW w:w="2194" w:type="dxa"/>
          </w:tcPr>
          <w:p w14:paraId="2DCA4D43" w14:textId="27832CD2" w:rsidR="005B69AB" w:rsidRPr="002A4BFC" w:rsidRDefault="005B69AB">
            <w:pPr>
              <w:rPr>
                <w:ins w:id="101" w:author="Author"/>
                <w:color w:val="ED7D31" w:themeColor="accent2"/>
                <w:rPrChange w:id="102" w:author="Author">
                  <w:rPr>
                    <w:ins w:id="103" w:author="Author"/>
                    <w:b/>
                    <w:color w:val="ED7D31" w:themeColor="accent2"/>
                  </w:rPr>
                </w:rPrChange>
              </w:rPr>
              <w:pPrChange w:id="104" w:author="Author">
                <w:pPr>
                  <w:jc w:val="center"/>
                </w:pPr>
              </w:pPrChange>
            </w:pPr>
            <w:ins w:id="105" w:author="Author">
              <w:r>
                <w:rPr>
                  <w:color w:val="ED7D31" w:themeColor="accent2"/>
                </w:rPr>
                <w:t>Moderate</w:t>
              </w:r>
              <w:r w:rsidRPr="002A4BFC">
                <w:rPr>
                  <w:color w:val="ED7D31" w:themeColor="accent2"/>
                  <w:rPrChange w:id="106" w:author="Author">
                    <w:rPr>
                      <w:b/>
                      <w:color w:val="ED7D31" w:themeColor="accent2"/>
                    </w:rPr>
                  </w:rPrChange>
                </w:rPr>
                <w:t xml:space="preserve"> for </w:t>
              </w:r>
              <w:r>
                <w:rPr>
                  <w:color w:val="ED7D31" w:themeColor="accent2"/>
                </w:rPr>
                <w:t>VDE-TER</w:t>
              </w:r>
            </w:ins>
          </w:p>
          <w:p w14:paraId="4502BCCF" w14:textId="5F68EB72" w:rsidR="005B69AB" w:rsidRPr="002A4BFC" w:rsidRDefault="005B69AB">
            <w:pPr>
              <w:rPr>
                <w:ins w:id="107" w:author="Author"/>
                <w:color w:val="ED7D31" w:themeColor="accent2"/>
                <w:rPrChange w:id="108" w:author="Author">
                  <w:rPr>
                    <w:ins w:id="109" w:author="Author"/>
                    <w:b/>
                    <w:color w:val="ED7D31" w:themeColor="accent2"/>
                  </w:rPr>
                </w:rPrChange>
              </w:rPr>
              <w:pPrChange w:id="110" w:author="Author">
                <w:pPr>
                  <w:jc w:val="center"/>
                </w:pPr>
              </w:pPrChange>
            </w:pPr>
            <w:ins w:id="111" w:author="Author">
              <w:r>
                <w:rPr>
                  <w:color w:val="ED7D31" w:themeColor="accent2"/>
                </w:rPr>
                <w:t>Limited</w:t>
              </w:r>
              <w:r w:rsidRPr="002A4BFC">
                <w:rPr>
                  <w:color w:val="ED7D31" w:themeColor="accent2"/>
                  <w:rPrChange w:id="112" w:author="Author">
                    <w:rPr>
                      <w:b/>
                      <w:color w:val="ED7D31" w:themeColor="accent2"/>
                    </w:rPr>
                  </w:rPrChange>
                </w:rPr>
                <w:t xml:space="preserve"> for </w:t>
              </w:r>
              <w:r>
                <w:rPr>
                  <w:color w:val="ED7D31" w:themeColor="accent2"/>
                </w:rPr>
                <w:t>VDE-SAT</w:t>
              </w:r>
            </w:ins>
          </w:p>
        </w:tc>
      </w:tr>
      <w:tr w:rsidR="005B69AB" w14:paraId="6077DC90" w14:textId="77777777" w:rsidTr="00051FD7">
        <w:trPr>
          <w:jc w:val="center"/>
          <w:ins w:id="113" w:author="Author"/>
        </w:trPr>
        <w:tc>
          <w:tcPr>
            <w:tcW w:w="1549" w:type="dxa"/>
          </w:tcPr>
          <w:p w14:paraId="76DE7B39" w14:textId="77777777" w:rsidR="005B69AB" w:rsidRDefault="005B69AB" w:rsidP="00162AEA">
            <w:pPr>
              <w:jc w:val="center"/>
              <w:rPr>
                <w:ins w:id="114" w:author="Author"/>
                <w:b/>
                <w:color w:val="ED7D31" w:themeColor="accent2"/>
              </w:rPr>
            </w:pPr>
            <w:ins w:id="115" w:author="Author">
              <w:r>
                <w:rPr>
                  <w:b/>
                  <w:color w:val="ED7D31" w:themeColor="accent2"/>
                </w:rPr>
                <w:t>Alternative 2</w:t>
              </w:r>
            </w:ins>
          </w:p>
        </w:tc>
        <w:tc>
          <w:tcPr>
            <w:tcW w:w="1338" w:type="dxa"/>
          </w:tcPr>
          <w:p w14:paraId="502A25E7" w14:textId="77777777" w:rsidR="005B69AB" w:rsidRPr="002A4BFC" w:rsidRDefault="005B69AB">
            <w:pPr>
              <w:jc w:val="both"/>
              <w:rPr>
                <w:ins w:id="116" w:author="Author"/>
                <w:color w:val="ED7D31" w:themeColor="accent2"/>
                <w:rPrChange w:id="117" w:author="Author">
                  <w:rPr>
                    <w:ins w:id="118" w:author="Author"/>
                    <w:b/>
                    <w:color w:val="ED7D31" w:themeColor="accent2"/>
                  </w:rPr>
                </w:rPrChange>
              </w:rPr>
              <w:pPrChange w:id="119" w:author="Author">
                <w:pPr>
                  <w:jc w:val="center"/>
                </w:pPr>
              </w:pPrChange>
            </w:pPr>
            <w:ins w:id="120" w:author="Author">
              <w:r w:rsidRPr="002A4BFC">
                <w:rPr>
                  <w:color w:val="ED7D31" w:themeColor="accent2"/>
                  <w:rPrChange w:id="121" w:author="Author">
                    <w:rPr>
                      <w:b/>
                      <w:color w:val="ED7D31" w:themeColor="accent2"/>
                    </w:rPr>
                  </w:rPrChange>
                </w:rPr>
                <w:t>No</w:t>
              </w:r>
              <w:r>
                <w:rPr>
                  <w:color w:val="ED7D31" w:themeColor="accent2"/>
                </w:rPr>
                <w:t xml:space="preserve"> resource sharing between VDES services</w:t>
              </w:r>
            </w:ins>
          </w:p>
          <w:p w14:paraId="7BFCF3D8" w14:textId="77777777" w:rsidR="005B69AB" w:rsidRPr="002A4BFC" w:rsidRDefault="005B69AB">
            <w:pPr>
              <w:jc w:val="both"/>
              <w:rPr>
                <w:ins w:id="122" w:author="Author"/>
                <w:color w:val="ED7D31" w:themeColor="accent2"/>
                <w:rPrChange w:id="123" w:author="Author">
                  <w:rPr>
                    <w:ins w:id="124" w:author="Author"/>
                    <w:b/>
                    <w:color w:val="ED7D31" w:themeColor="accent2"/>
                  </w:rPr>
                </w:rPrChange>
              </w:rPr>
              <w:pPrChange w:id="125" w:author="Author">
                <w:pPr>
                  <w:jc w:val="center"/>
                </w:pPr>
              </w:pPrChange>
            </w:pPr>
            <w:ins w:id="126" w:author="Author">
              <w:r w:rsidRPr="002A4BFC">
                <w:rPr>
                  <w:color w:val="ED7D31" w:themeColor="accent2"/>
                  <w:rPrChange w:id="127" w:author="Author">
                    <w:rPr>
                      <w:b/>
                      <w:color w:val="ED7D31" w:themeColor="accent2"/>
                    </w:rPr>
                  </w:rPrChange>
                </w:rPr>
                <w:t>Dedicated separate bands</w:t>
              </w:r>
            </w:ins>
          </w:p>
        </w:tc>
        <w:tc>
          <w:tcPr>
            <w:tcW w:w="1924" w:type="dxa"/>
          </w:tcPr>
          <w:p w14:paraId="32239902" w14:textId="77777777" w:rsidR="005B69AB" w:rsidRDefault="005B69AB">
            <w:pPr>
              <w:rPr>
                <w:ins w:id="128" w:author="Author"/>
                <w:color w:val="ED7D31" w:themeColor="accent2"/>
              </w:rPr>
              <w:pPrChange w:id="129" w:author="Author">
                <w:pPr>
                  <w:jc w:val="center"/>
                </w:pPr>
              </w:pPrChange>
            </w:pPr>
            <w:ins w:id="130" w:author="Author">
              <w:r>
                <w:rPr>
                  <w:color w:val="ED7D31" w:themeColor="accent2"/>
                </w:rPr>
                <w:t>In upper leg:</w:t>
              </w:r>
            </w:ins>
          </w:p>
          <w:p w14:paraId="1AB1BF2A" w14:textId="0A9C5299" w:rsidR="005B69AB" w:rsidRPr="002A4BFC" w:rsidRDefault="005B69AB">
            <w:pPr>
              <w:rPr>
                <w:ins w:id="131" w:author="Author"/>
                <w:color w:val="ED7D31" w:themeColor="accent2"/>
                <w:rPrChange w:id="132" w:author="Author">
                  <w:rPr>
                    <w:ins w:id="133" w:author="Author"/>
                    <w:b/>
                    <w:color w:val="ED7D31" w:themeColor="accent2"/>
                  </w:rPr>
                </w:rPrChange>
              </w:rPr>
              <w:pPrChange w:id="134" w:author="Author">
                <w:pPr>
                  <w:jc w:val="center"/>
                </w:pPr>
              </w:pPrChange>
            </w:pPr>
            <w:ins w:id="135" w:author="Author">
              <w:r w:rsidRPr="002A4BFC">
                <w:rPr>
                  <w:color w:val="ED7D31" w:themeColor="accent2"/>
                  <w:rPrChange w:id="136" w:author="Author">
                    <w:rPr>
                      <w:b/>
                      <w:color w:val="ED7D31" w:themeColor="accent2"/>
                    </w:rPr>
                  </w:rPrChange>
                </w:rPr>
                <w:t xml:space="preserve">100 kHz for </w:t>
              </w:r>
              <w:r>
                <w:rPr>
                  <w:color w:val="ED7D31" w:themeColor="accent2"/>
                </w:rPr>
                <w:t>VDE-TER</w:t>
              </w:r>
            </w:ins>
          </w:p>
          <w:p w14:paraId="2FFF7524" w14:textId="2D9B41A7" w:rsidR="005B69AB" w:rsidRDefault="005B69AB">
            <w:pPr>
              <w:rPr>
                <w:ins w:id="137" w:author="Author"/>
                <w:color w:val="ED7D31" w:themeColor="accent2"/>
              </w:rPr>
              <w:pPrChange w:id="138" w:author="Author">
                <w:pPr>
                  <w:jc w:val="center"/>
                </w:pPr>
              </w:pPrChange>
            </w:pPr>
            <w:ins w:id="139" w:author="Author">
              <w:r w:rsidRPr="002A4BFC">
                <w:rPr>
                  <w:color w:val="ED7D31" w:themeColor="accent2"/>
                  <w:rPrChange w:id="140" w:author="Author">
                    <w:rPr>
                      <w:b/>
                      <w:color w:val="ED7D31" w:themeColor="accent2"/>
                    </w:rPr>
                  </w:rPrChange>
                </w:rPr>
                <w:t>5</w:t>
              </w:r>
              <w:r>
                <w:rPr>
                  <w:color w:val="ED7D31" w:themeColor="accent2"/>
                </w:rPr>
                <w:t>7</w:t>
              </w:r>
              <w:r w:rsidRPr="002A4BFC">
                <w:rPr>
                  <w:color w:val="ED7D31" w:themeColor="accent2"/>
                  <w:rPrChange w:id="141" w:author="Author">
                    <w:rPr>
                      <w:b/>
                      <w:color w:val="ED7D31" w:themeColor="accent2"/>
                    </w:rPr>
                  </w:rPrChange>
                </w:rPr>
                <w:t xml:space="preserve">5 kHz for </w:t>
              </w:r>
              <w:r>
                <w:rPr>
                  <w:color w:val="ED7D31" w:themeColor="accent2"/>
                </w:rPr>
                <w:t>VDE-SAT</w:t>
              </w:r>
            </w:ins>
          </w:p>
          <w:p w14:paraId="763DB978" w14:textId="77777777" w:rsidR="005B69AB" w:rsidRDefault="005B69AB">
            <w:pPr>
              <w:rPr>
                <w:ins w:id="142" w:author="Author"/>
                <w:color w:val="ED7D31" w:themeColor="accent2"/>
              </w:rPr>
              <w:pPrChange w:id="143" w:author="Author">
                <w:pPr>
                  <w:jc w:val="center"/>
                </w:pPr>
              </w:pPrChange>
            </w:pPr>
            <w:ins w:id="144" w:author="Author">
              <w:r>
                <w:rPr>
                  <w:color w:val="ED7D31" w:themeColor="accent2"/>
                </w:rPr>
                <w:t>In lower leg:</w:t>
              </w:r>
            </w:ins>
          </w:p>
          <w:p w14:paraId="3901372A" w14:textId="77777777" w:rsidR="005B69AB" w:rsidRPr="008E3813" w:rsidRDefault="005B69AB" w:rsidP="00162AEA">
            <w:pPr>
              <w:rPr>
                <w:ins w:id="145" w:author="Author"/>
                <w:color w:val="ED7D31" w:themeColor="accent2"/>
              </w:rPr>
            </w:pPr>
            <w:ins w:id="146" w:author="Author">
              <w:r w:rsidRPr="008E3813">
                <w:rPr>
                  <w:color w:val="ED7D31" w:themeColor="accent2"/>
                </w:rPr>
                <w:t xml:space="preserve">100 kHz for </w:t>
              </w:r>
              <w:r>
                <w:rPr>
                  <w:color w:val="ED7D31" w:themeColor="accent2"/>
                </w:rPr>
                <w:t>VDE-TER</w:t>
              </w:r>
            </w:ins>
          </w:p>
          <w:p w14:paraId="7EAE28C9" w14:textId="77777777" w:rsidR="005B69AB" w:rsidRPr="002A4BFC" w:rsidRDefault="005B69AB">
            <w:pPr>
              <w:rPr>
                <w:ins w:id="147" w:author="Author"/>
                <w:color w:val="ED7D31" w:themeColor="accent2"/>
                <w:rPrChange w:id="148" w:author="Author">
                  <w:rPr>
                    <w:ins w:id="149" w:author="Author"/>
                    <w:b/>
                    <w:color w:val="ED7D31" w:themeColor="accent2"/>
                  </w:rPr>
                </w:rPrChange>
              </w:rPr>
              <w:pPrChange w:id="150" w:author="Author">
                <w:pPr>
                  <w:jc w:val="center"/>
                </w:pPr>
              </w:pPrChange>
            </w:pPr>
            <w:ins w:id="151" w:author="Author">
              <w:r w:rsidRPr="008E3813">
                <w:rPr>
                  <w:color w:val="ED7D31" w:themeColor="accent2"/>
                </w:rPr>
                <w:lastRenderedPageBreak/>
                <w:t>5</w:t>
              </w:r>
              <w:r>
                <w:rPr>
                  <w:color w:val="ED7D31" w:themeColor="accent2"/>
                </w:rPr>
                <w:t>0</w:t>
              </w:r>
              <w:r w:rsidRPr="008E3813">
                <w:rPr>
                  <w:color w:val="ED7D31" w:themeColor="accent2"/>
                </w:rPr>
                <w:t xml:space="preserve"> kHz for </w:t>
              </w:r>
              <w:r>
                <w:rPr>
                  <w:color w:val="ED7D31" w:themeColor="accent2"/>
                </w:rPr>
                <w:t>VDE-SAT</w:t>
              </w:r>
            </w:ins>
          </w:p>
        </w:tc>
        <w:tc>
          <w:tcPr>
            <w:tcW w:w="2164" w:type="dxa"/>
          </w:tcPr>
          <w:p w14:paraId="7A5FA1C0" w14:textId="154AB4FE" w:rsidR="005B69AB" w:rsidRDefault="005B69AB">
            <w:pPr>
              <w:rPr>
                <w:ins w:id="152" w:author="Author"/>
                <w:color w:val="ED7D31" w:themeColor="accent2"/>
              </w:rPr>
              <w:pPrChange w:id="153" w:author="Author">
                <w:pPr>
                  <w:jc w:val="center"/>
                </w:pPr>
              </w:pPrChange>
            </w:pPr>
            <w:ins w:id="154" w:author="Author">
              <w:r w:rsidRPr="002A4BFC">
                <w:rPr>
                  <w:color w:val="ED7D31" w:themeColor="accent2"/>
                  <w:rPrChange w:id="155" w:author="Author">
                    <w:rPr>
                      <w:b/>
                      <w:color w:val="ED7D31" w:themeColor="accent2"/>
                    </w:rPr>
                  </w:rPrChange>
                </w:rPr>
                <w:lastRenderedPageBreak/>
                <w:t xml:space="preserve">Low for </w:t>
              </w:r>
              <w:r>
                <w:rPr>
                  <w:color w:val="ED7D31" w:themeColor="accent2"/>
                </w:rPr>
                <w:t>both</w:t>
              </w:r>
              <w:r w:rsidRPr="002A4BFC">
                <w:rPr>
                  <w:color w:val="ED7D31" w:themeColor="accent2"/>
                  <w:rPrChange w:id="156" w:author="Author">
                    <w:rPr>
                      <w:b/>
                      <w:color w:val="ED7D31" w:themeColor="accent2"/>
                    </w:rPr>
                  </w:rPrChange>
                </w:rPr>
                <w:t xml:space="preserve"> service</w:t>
              </w:r>
            </w:ins>
          </w:p>
          <w:p w14:paraId="41CD30F8" w14:textId="77777777" w:rsidR="005B69AB" w:rsidRPr="002A4BFC" w:rsidRDefault="005B69AB">
            <w:pPr>
              <w:rPr>
                <w:ins w:id="157" w:author="Author"/>
                <w:color w:val="ED7D31" w:themeColor="accent2"/>
                <w:rPrChange w:id="158" w:author="Author">
                  <w:rPr>
                    <w:ins w:id="159" w:author="Author"/>
                    <w:b/>
                    <w:color w:val="ED7D31" w:themeColor="accent2"/>
                  </w:rPr>
                </w:rPrChange>
              </w:rPr>
              <w:pPrChange w:id="160" w:author="Author">
                <w:pPr>
                  <w:jc w:val="center"/>
                </w:pPr>
              </w:pPrChange>
            </w:pPr>
            <w:ins w:id="161" w:author="Author">
              <w:r>
                <w:rPr>
                  <w:color w:val="ED7D31" w:themeColor="accent2"/>
                </w:rPr>
                <w:t>VDES services operate independently</w:t>
              </w:r>
            </w:ins>
          </w:p>
        </w:tc>
        <w:tc>
          <w:tcPr>
            <w:tcW w:w="2194" w:type="dxa"/>
          </w:tcPr>
          <w:p w14:paraId="77DC7B6C" w14:textId="39BE132A" w:rsidR="005B69AB" w:rsidRPr="002A4BFC" w:rsidRDefault="005B69AB">
            <w:pPr>
              <w:rPr>
                <w:ins w:id="162" w:author="Author"/>
                <w:color w:val="ED7D31" w:themeColor="accent2"/>
                <w:rPrChange w:id="163" w:author="Author">
                  <w:rPr>
                    <w:ins w:id="164" w:author="Author"/>
                    <w:b/>
                    <w:color w:val="ED7D31" w:themeColor="accent2"/>
                  </w:rPr>
                </w:rPrChange>
              </w:rPr>
              <w:pPrChange w:id="165" w:author="Author">
                <w:pPr>
                  <w:jc w:val="center"/>
                </w:pPr>
              </w:pPrChange>
            </w:pPr>
            <w:ins w:id="166" w:author="Author">
              <w:r w:rsidRPr="00BA3CC2">
                <w:rPr>
                  <w:color w:val="ED7D31" w:themeColor="accent2"/>
                </w:rPr>
                <w:t xml:space="preserve">High for </w:t>
              </w:r>
              <w:r>
                <w:rPr>
                  <w:color w:val="ED7D31" w:themeColor="accent2"/>
                </w:rPr>
                <w:t>both</w:t>
              </w:r>
              <w:r w:rsidRPr="00BA3CC2">
                <w:rPr>
                  <w:color w:val="ED7D31" w:themeColor="accent2"/>
                </w:rPr>
                <w:t xml:space="preserve"> service</w:t>
              </w:r>
            </w:ins>
          </w:p>
        </w:tc>
      </w:tr>
    </w:tbl>
    <w:p w14:paraId="73E04B49" w14:textId="77777777" w:rsidR="005B69AB" w:rsidRDefault="005B69AB">
      <w:pPr>
        <w:rPr>
          <w:ins w:id="167" w:author="Author"/>
        </w:rPr>
        <w:pPrChange w:id="168" w:author="Author">
          <w:pPr>
            <w:pStyle w:val="Heading2"/>
            <w:ind w:left="0" w:firstLine="0"/>
          </w:pPr>
        </w:pPrChange>
      </w:pPr>
      <w:ins w:id="169" w:author="Author">
        <w:r>
          <w:rPr>
            <w:b/>
          </w:rPr>
          <w:lastRenderedPageBreak/>
          <w:t>3.4.1</w:t>
        </w:r>
        <w:r>
          <w:rPr>
            <w:b/>
          </w:rPr>
          <w:tab/>
          <w:t>Conclusions for the selection of a frequency plan alternative</w:t>
        </w:r>
      </w:ins>
    </w:p>
    <w:p w14:paraId="7EB512A5" w14:textId="7B8260F0" w:rsidR="005B69AB" w:rsidRPr="002A4BFC" w:rsidRDefault="005B69AB">
      <w:pPr>
        <w:rPr>
          <w:ins w:id="170" w:author="Author"/>
          <w:color w:val="ED7D31" w:themeColor="accent2"/>
          <w:rPrChange w:id="171" w:author="Author">
            <w:rPr>
              <w:ins w:id="172" w:author="Author"/>
            </w:rPr>
          </w:rPrChange>
        </w:rPr>
        <w:pPrChange w:id="173" w:author="Author">
          <w:pPr>
            <w:pStyle w:val="Heading2"/>
            <w:ind w:left="0" w:firstLine="0"/>
          </w:pPr>
        </w:pPrChange>
      </w:pPr>
      <w:ins w:id="174" w:author="Author">
        <w:r>
          <w:t>Based on the discussion in Section 3.1 and the comparison of the two alternatives in Table 3-1, it is concluded that frequency plan alternative 2 is clearly superior. Frequency plan alternative 2 offers significant advantages in terms of higher available bandwidth, reduced service interdependency, improved system capacity and link robustness for both the terrestrial and the satellite components of the VDES.</w:t>
        </w:r>
        <w:r>
          <w:rPr>
            <w:b/>
          </w:rPr>
          <w:t xml:space="preserve"> </w:t>
        </w:r>
      </w:ins>
    </w:p>
    <w:p w14:paraId="03995023" w14:textId="77777777" w:rsidR="005B69AB" w:rsidRPr="00477369" w:rsidRDefault="005B69AB">
      <w:pPr>
        <w:rPr>
          <w:ins w:id="175" w:author="Author"/>
        </w:rPr>
        <w:pPrChange w:id="176" w:author="Author">
          <w:pPr>
            <w:pStyle w:val="Heading2"/>
            <w:ind w:left="0" w:firstLine="0"/>
          </w:pPr>
        </w:pPrChange>
      </w:pPr>
    </w:p>
    <w:p w14:paraId="6519F5D6" w14:textId="77777777" w:rsidR="00C34A50" w:rsidRPr="00D40B8D" w:rsidRDefault="00C34A50" w:rsidP="00C34A50">
      <w:pPr>
        <w:pStyle w:val="Heading1"/>
        <w:ind w:left="0" w:firstLine="0"/>
      </w:pPr>
      <w:r w:rsidRPr="00D40B8D">
        <w:t>4</w:t>
      </w:r>
      <w:r w:rsidRPr="00D40B8D">
        <w:tab/>
        <w:t>Technical description of the VHF data exchange-satellite</w:t>
      </w:r>
    </w:p>
    <w:p w14:paraId="2330C534" w14:textId="77777777" w:rsidR="00125463" w:rsidRPr="00D40B8D" w:rsidRDefault="00125463" w:rsidP="00125463">
      <w:pPr>
        <w:pStyle w:val="Heading2"/>
        <w:ind w:left="0" w:firstLine="0"/>
      </w:pPr>
      <w:r w:rsidRPr="00D40B8D">
        <w:t>4.1</w:t>
      </w:r>
      <w:r w:rsidRPr="00D40B8D">
        <w:tab/>
      </w:r>
      <w:r>
        <w:t>VHF data exchange system - satellite</w:t>
      </w:r>
      <w:r w:rsidRPr="00D40B8D">
        <w:t xml:space="preserve"> key parameters</w:t>
      </w:r>
    </w:p>
    <w:p w14:paraId="790B8E21" w14:textId="210A143D" w:rsidR="00C34A50" w:rsidRDefault="00125463" w:rsidP="00125463">
      <w:pPr>
        <w:tabs>
          <w:tab w:val="clear" w:pos="1134"/>
          <w:tab w:val="left" w:pos="0"/>
        </w:tabs>
      </w:pPr>
      <w:r>
        <w:t xml:space="preserve"> </w:t>
      </w:r>
      <w:r w:rsidR="00C34A50">
        <w:t>(… no change …)</w:t>
      </w:r>
    </w:p>
    <w:p w14:paraId="464D8292" w14:textId="77777777" w:rsidR="00984FF7" w:rsidRPr="00D40B8D" w:rsidRDefault="00984FF7" w:rsidP="00984FF7">
      <w:pPr>
        <w:pStyle w:val="Heading3"/>
      </w:pPr>
      <w:r w:rsidRPr="00D40B8D">
        <w:t>4.1.1</w:t>
      </w:r>
      <w:r w:rsidRPr="00D40B8D">
        <w:tab/>
        <w:t>Satellite to surface distance range</w:t>
      </w:r>
    </w:p>
    <w:p w14:paraId="77F67E05" w14:textId="586B6482" w:rsidR="00984FF7" w:rsidRDefault="00984FF7" w:rsidP="00125463">
      <w:pPr>
        <w:tabs>
          <w:tab w:val="clear" w:pos="1134"/>
          <w:tab w:val="left" w:pos="0"/>
        </w:tabs>
      </w:pPr>
      <w:r>
        <w:t>(… no change …)</w:t>
      </w:r>
    </w:p>
    <w:p w14:paraId="073FD016" w14:textId="77777777" w:rsidR="00984FF7" w:rsidRPr="00D40B8D" w:rsidRDefault="00984FF7" w:rsidP="00984FF7">
      <w:pPr>
        <w:pStyle w:val="Heading3"/>
      </w:pPr>
      <w:r w:rsidRPr="00D40B8D">
        <w:t>4.1.2</w:t>
      </w:r>
      <w:r w:rsidRPr="00D40B8D">
        <w:tab/>
        <w:t>Satellite transmission carrier frequency error</w:t>
      </w:r>
    </w:p>
    <w:p w14:paraId="1360E50D" w14:textId="1E51F02C" w:rsidR="00984FF7" w:rsidRDefault="00984FF7" w:rsidP="00125463">
      <w:pPr>
        <w:tabs>
          <w:tab w:val="clear" w:pos="1134"/>
          <w:tab w:val="left" w:pos="0"/>
        </w:tabs>
      </w:pPr>
      <w:r>
        <w:t>(… no change …)</w:t>
      </w:r>
    </w:p>
    <w:p w14:paraId="0766E293" w14:textId="77777777" w:rsidR="00984FF7" w:rsidRPr="00D40B8D" w:rsidRDefault="00984FF7" w:rsidP="00984FF7">
      <w:pPr>
        <w:pStyle w:val="Heading3"/>
      </w:pPr>
      <w:r w:rsidRPr="00D40B8D">
        <w:t>4.1.3</w:t>
      </w:r>
      <w:r w:rsidRPr="00D40B8D">
        <w:tab/>
        <w:t>Ship station antenna gain and transmitter requirements</w:t>
      </w:r>
    </w:p>
    <w:p w14:paraId="2F4BBB8D" w14:textId="7D7CC468" w:rsidR="00984FF7" w:rsidRDefault="00984FF7" w:rsidP="00125463">
      <w:pPr>
        <w:tabs>
          <w:tab w:val="clear" w:pos="1134"/>
          <w:tab w:val="left" w:pos="0"/>
        </w:tabs>
      </w:pPr>
      <w:r>
        <w:t>(… no change …)</w:t>
      </w:r>
    </w:p>
    <w:p w14:paraId="2C83B747" w14:textId="77777777" w:rsidR="00984FF7" w:rsidRPr="00D40B8D" w:rsidRDefault="00984FF7" w:rsidP="00984FF7">
      <w:pPr>
        <w:pStyle w:val="Heading3"/>
      </w:pPr>
      <w:r w:rsidRPr="00D40B8D">
        <w:t>4.1.4</w:t>
      </w:r>
      <w:r w:rsidRPr="00D40B8D">
        <w:tab/>
        <w:t>Satellite antenna gain</w:t>
      </w:r>
    </w:p>
    <w:p w14:paraId="541AE2C1" w14:textId="77777777" w:rsidR="00984FF7" w:rsidRPr="00D40B8D" w:rsidRDefault="00984FF7" w:rsidP="00984FF7">
      <w:r w:rsidRPr="00D40B8D">
        <w:t>The following two satellite antennas have been analysed and provide acceptable performance for VDE-SAT:</w:t>
      </w:r>
    </w:p>
    <w:p w14:paraId="2679D64A" w14:textId="7E225811" w:rsidR="00984FF7" w:rsidRDefault="00984FF7" w:rsidP="00984FF7">
      <w:pPr>
        <w:pStyle w:val="enumlev1"/>
        <w:rPr>
          <w:ins w:id="177" w:author="Author"/>
        </w:rPr>
      </w:pPr>
      <w:r w:rsidRPr="00D40B8D">
        <w:t>1)</w:t>
      </w:r>
      <w:r w:rsidRPr="00D40B8D">
        <w:tab/>
      </w:r>
      <w:r w:rsidRPr="00D40B8D">
        <w:rPr>
          <w:u w:val="single"/>
        </w:rPr>
        <w:t>Yagi Antenna</w:t>
      </w:r>
      <w:r w:rsidRPr="00D40B8D">
        <w:t xml:space="preserve">: For this antenna the link budget is optimised for 0 degrees ship elevation angle using a three element </w:t>
      </w:r>
      <w:ins w:id="178" w:author="Author">
        <w:r w:rsidR="0040317C">
          <w:t xml:space="preserve">circularly polarized </w:t>
        </w:r>
      </w:ins>
      <w:r w:rsidRPr="00D40B8D">
        <w:t xml:space="preserve">Yagi antenna with the satellite pointed at the horizon. </w:t>
      </w:r>
      <w:ins w:id="179" w:author="Author">
        <w:r>
          <w:t xml:space="preserve">This is illustrated in Figure 4-3, </w:t>
        </w:r>
        <w:r w:rsidRPr="009623C9">
          <w:t>showing how the Yagi antenna and its main lobe is pointed towards the horizon of the earth. The thin solid line indicates the field of view from the satellite, but the communications coverage area will be limited to the area within the main lobe of t</w:t>
        </w:r>
        <w:r>
          <w:t xml:space="preserve">he Yagi antenna. </w:t>
        </w:r>
      </w:ins>
      <w:r w:rsidRPr="00D40B8D">
        <w:t>Assuming a peak antenna gain of 8 dBi, satellite antenna gain versus ship elevation angle and nadir offset angle are shown in Table 4</w:t>
      </w:r>
      <w:r w:rsidRPr="00D40B8D">
        <w:noBreakHyphen/>
        <w:t>2.</w:t>
      </w:r>
    </w:p>
    <w:p w14:paraId="2B1E95FF" w14:textId="77777777" w:rsidR="00984FF7" w:rsidRPr="00D40B8D" w:rsidRDefault="00984FF7" w:rsidP="00984FF7">
      <w:pPr>
        <w:pStyle w:val="FigureNo"/>
        <w:rPr>
          <w:ins w:id="180" w:author="Author"/>
          <w:rStyle w:val="Appdef"/>
          <w:caps w:val="0"/>
          <w:sz w:val="24"/>
        </w:rPr>
      </w:pPr>
      <w:ins w:id="181" w:author="Author">
        <w:r w:rsidRPr="00D40B8D">
          <w:lastRenderedPageBreak/>
          <w:t>Figure 4-</w:t>
        </w:r>
        <w:r>
          <w:t>3</w:t>
        </w:r>
      </w:ins>
    </w:p>
    <w:p w14:paraId="4F6D2B8E" w14:textId="77777777" w:rsidR="00984FF7" w:rsidRPr="00D40B8D" w:rsidRDefault="00984FF7" w:rsidP="00984FF7">
      <w:pPr>
        <w:pStyle w:val="Figuretitle"/>
        <w:rPr>
          <w:ins w:id="182" w:author="Author"/>
        </w:rPr>
      </w:pPr>
      <w:ins w:id="183" w:author="Author">
        <w:r>
          <w:t>Illustration showing how the Yagi antenna and its main lobe is pointed towards the horizon of the earth. The thin solid line indicates the field of view from the satellite, but the communications coverage area will be limited to the area within the main lobe of the Yagi antenna.</w:t>
        </w:r>
      </w:ins>
    </w:p>
    <w:p w14:paraId="2A2CD136" w14:textId="77777777" w:rsidR="00984FF7" w:rsidRPr="00C91A79" w:rsidRDefault="00984FF7">
      <w:pPr>
        <w:pStyle w:val="Figure"/>
        <w:rPr>
          <w:ins w:id="184" w:author="Author"/>
        </w:rPr>
        <w:pPrChange w:id="185" w:author="Author">
          <w:pPr>
            <w:pStyle w:val="enumlev1"/>
          </w:pPr>
        </w:pPrChange>
      </w:pPr>
      <w:ins w:id="186" w:author="Author">
        <w:r w:rsidRPr="00D40B8D">
          <w:rPr>
            <w:lang w:val="en-IE" w:eastAsia="en-IE"/>
          </w:rPr>
          <w:drawing>
            <wp:inline distT="0" distB="0" distL="0" distR="0" wp14:anchorId="0F51DBAC" wp14:editId="5264FE8B">
              <wp:extent cx="5335200" cy="254160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35200" cy="2541600"/>
                      </a:xfrm>
                      <a:prstGeom prst="rect">
                        <a:avLst/>
                      </a:prstGeom>
                      <a:noFill/>
                    </pic:spPr>
                  </pic:pic>
                </a:graphicData>
              </a:graphic>
            </wp:inline>
          </w:drawing>
        </w:r>
      </w:ins>
    </w:p>
    <w:p w14:paraId="1462CA4E" w14:textId="77777777" w:rsidR="00984FF7" w:rsidRPr="00D40B8D" w:rsidRDefault="00984FF7" w:rsidP="00984FF7">
      <w:pPr>
        <w:pStyle w:val="enumlev1"/>
      </w:pPr>
    </w:p>
    <w:p w14:paraId="2CF7C2F7" w14:textId="77777777" w:rsidR="00984FF7" w:rsidRDefault="00984FF7" w:rsidP="00984FF7">
      <w:pPr>
        <w:pStyle w:val="enumlev1"/>
        <w:rPr>
          <w:ins w:id="187" w:author="Author"/>
        </w:rPr>
      </w:pPr>
      <w:r w:rsidRPr="00D40B8D">
        <w:t>2)</w:t>
      </w:r>
      <w:r w:rsidRPr="00D40B8D">
        <w:tab/>
      </w:r>
      <w:r w:rsidRPr="00D40B8D">
        <w:rPr>
          <w:u w:val="single"/>
        </w:rPr>
        <w:t>Isoflux antenna</w:t>
      </w:r>
      <w:r w:rsidRPr="00D40B8D">
        <w:t xml:space="preserve">: This antenna is designed to point at the nadir direction providing a symmetric radiation pattern around the pointing direction. </w:t>
      </w:r>
      <w:ins w:id="188" w:author="Author">
        <w:r>
          <w:t xml:space="preserve">This is illustrated in Figure 4-4, showing how the whole field of view, indicated by the thin solid line, is within the communications coverage of the isoflux antenna. </w:t>
        </w:r>
      </w:ins>
      <w:r w:rsidRPr="00D40B8D">
        <w:t>Assuming a peak antenna gain of 2 dBi, satellite antenna gain versus ship elevation and nadir offset angle are shown in Table 4-3.</w:t>
      </w:r>
    </w:p>
    <w:p w14:paraId="37FF5326" w14:textId="77777777" w:rsidR="00984FF7" w:rsidRDefault="00984FF7" w:rsidP="00984FF7">
      <w:pPr>
        <w:pStyle w:val="enumlev1"/>
        <w:rPr>
          <w:ins w:id="189" w:author="Author"/>
        </w:rPr>
      </w:pPr>
    </w:p>
    <w:p w14:paraId="5925B557" w14:textId="77777777" w:rsidR="00984FF7" w:rsidRPr="00D40B8D" w:rsidRDefault="00984FF7" w:rsidP="00984FF7">
      <w:pPr>
        <w:pStyle w:val="FigureNo"/>
        <w:rPr>
          <w:ins w:id="190" w:author="Author"/>
          <w:rStyle w:val="Appdef"/>
          <w:caps w:val="0"/>
          <w:sz w:val="24"/>
        </w:rPr>
      </w:pPr>
      <w:ins w:id="191" w:author="Author">
        <w:r w:rsidRPr="00D40B8D">
          <w:t>Figure 4-</w:t>
        </w:r>
        <w:r>
          <w:t>4</w:t>
        </w:r>
      </w:ins>
    </w:p>
    <w:p w14:paraId="16AAB0F6" w14:textId="77777777" w:rsidR="00984FF7" w:rsidRPr="00D40B8D" w:rsidRDefault="00984FF7" w:rsidP="00984FF7">
      <w:pPr>
        <w:pStyle w:val="Figuretitle"/>
        <w:rPr>
          <w:ins w:id="192" w:author="Author"/>
        </w:rPr>
      </w:pPr>
      <w:ins w:id="193" w:author="Author">
        <w:r>
          <w:t>Illustration showing how the whole field of view, indicated by the thin solid line, is within the communications coverage of the isoflux antenna.</w:t>
        </w:r>
      </w:ins>
    </w:p>
    <w:p w14:paraId="2D53857D" w14:textId="77777777" w:rsidR="00984FF7" w:rsidRPr="00927E3C" w:rsidRDefault="00984FF7" w:rsidP="00984FF7">
      <w:pPr>
        <w:pStyle w:val="Figure"/>
        <w:rPr>
          <w:ins w:id="194" w:author="Author"/>
          <w:noProof w:val="0"/>
          <w:lang w:val="en-GB"/>
        </w:rPr>
      </w:pPr>
      <w:ins w:id="195" w:author="Author">
        <w:r w:rsidRPr="00D40B8D">
          <w:rPr>
            <w:lang w:val="en-IE" w:eastAsia="en-IE"/>
          </w:rPr>
          <w:drawing>
            <wp:inline distT="0" distB="0" distL="0" distR="0" wp14:anchorId="07860905" wp14:editId="3C14B538">
              <wp:extent cx="5335200" cy="2540571"/>
              <wp:effectExtent l="0" t="0" r="0" b="0"/>
              <wp:docPr id="1"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335200" cy="2540571"/>
                      </a:xfrm>
                      <a:prstGeom prst="rect">
                        <a:avLst/>
                      </a:prstGeom>
                      <a:noFill/>
                    </pic:spPr>
                  </pic:pic>
                </a:graphicData>
              </a:graphic>
            </wp:inline>
          </w:drawing>
        </w:r>
      </w:ins>
    </w:p>
    <w:p w14:paraId="7834E81F" w14:textId="77777777" w:rsidR="00984FF7" w:rsidRPr="00D40B8D" w:rsidRDefault="00984FF7" w:rsidP="00984FF7">
      <w:pPr>
        <w:pStyle w:val="enumlev1"/>
      </w:pPr>
    </w:p>
    <w:p w14:paraId="20B9D3B1" w14:textId="77777777" w:rsidR="00984FF7" w:rsidRPr="00D40B8D" w:rsidRDefault="00984FF7" w:rsidP="00984FF7">
      <w:pPr>
        <w:pStyle w:val="TableNo"/>
      </w:pPr>
      <w:r w:rsidRPr="00D40B8D">
        <w:t>TABLE 4-2</w:t>
      </w:r>
    </w:p>
    <w:p w14:paraId="13FAEC78" w14:textId="77777777" w:rsidR="00984FF7" w:rsidRPr="00D40B8D" w:rsidRDefault="00984FF7" w:rsidP="00984FF7">
      <w:pPr>
        <w:pStyle w:val="Tabletitle"/>
        <w:rPr>
          <w:caps/>
        </w:rPr>
      </w:pPr>
      <w:r w:rsidRPr="00D40B8D">
        <w:t>Satellite Yagi-antenna gain vs. nadir</w:t>
      </w:r>
      <w:r w:rsidRPr="00D40B8D">
        <w:rPr>
          <w:caps/>
        </w:rPr>
        <w:t xml:space="preserve"> </w:t>
      </w:r>
      <w:r w:rsidRPr="00D40B8D">
        <w:t>offset</w:t>
      </w:r>
      <w:r w:rsidRPr="00D40B8D">
        <w:rPr>
          <w:caps/>
        </w:rPr>
        <w:t xml:space="preserve"> </w:t>
      </w:r>
      <w:r w:rsidRPr="00D40B8D">
        <w:t>angle</w:t>
      </w:r>
    </w:p>
    <w:tbl>
      <w:tblPr>
        <w:tblW w:w="5000" w:type="pct"/>
        <w:jc w:val="center"/>
        <w:tblLayout w:type="fixed"/>
        <w:tblCellMar>
          <w:left w:w="70" w:type="dxa"/>
          <w:right w:w="70" w:type="dxa"/>
        </w:tblCellMar>
        <w:tblLook w:val="00A0" w:firstRow="1" w:lastRow="0" w:firstColumn="1" w:lastColumn="0" w:noHBand="0" w:noVBand="0"/>
      </w:tblPr>
      <w:tblGrid>
        <w:gridCol w:w="2793"/>
        <w:gridCol w:w="3473"/>
        <w:gridCol w:w="2790"/>
      </w:tblGrid>
      <w:tr w:rsidR="00984FF7" w:rsidRPr="00D40B8D" w14:paraId="0EF91FBB" w14:textId="77777777" w:rsidTr="0040317C">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center"/>
          </w:tcPr>
          <w:p w14:paraId="1C4E6FCB" w14:textId="77777777" w:rsidR="00984FF7" w:rsidRPr="00D40B8D" w:rsidRDefault="00984FF7" w:rsidP="0040317C">
            <w:pPr>
              <w:pStyle w:val="Tablehead"/>
              <w:keepLines/>
            </w:pPr>
            <w:r w:rsidRPr="00D40B8D">
              <w:t>Ship elevation angle</w:t>
            </w:r>
          </w:p>
        </w:tc>
        <w:tc>
          <w:tcPr>
            <w:tcW w:w="1418" w:type="dxa"/>
            <w:tcBorders>
              <w:top w:val="single" w:sz="4" w:space="0" w:color="auto"/>
              <w:left w:val="nil"/>
              <w:bottom w:val="single" w:sz="4" w:space="0" w:color="auto"/>
              <w:right w:val="single" w:sz="4" w:space="0" w:color="auto"/>
            </w:tcBorders>
            <w:noWrap/>
            <w:vAlign w:val="center"/>
          </w:tcPr>
          <w:p w14:paraId="08237B11" w14:textId="77777777" w:rsidR="00984FF7" w:rsidRPr="00D40B8D" w:rsidRDefault="00984FF7" w:rsidP="0040317C">
            <w:pPr>
              <w:pStyle w:val="Tablehead"/>
              <w:keepLines/>
            </w:pPr>
            <w:r w:rsidRPr="00D40B8D">
              <w:t>Nadir offset angle</w:t>
            </w:r>
          </w:p>
        </w:tc>
        <w:tc>
          <w:tcPr>
            <w:tcW w:w="1139" w:type="dxa"/>
            <w:tcBorders>
              <w:top w:val="single" w:sz="4" w:space="0" w:color="auto"/>
              <w:left w:val="nil"/>
              <w:bottom w:val="single" w:sz="4" w:space="0" w:color="auto"/>
              <w:right w:val="single" w:sz="4" w:space="0" w:color="auto"/>
            </w:tcBorders>
            <w:noWrap/>
            <w:vAlign w:val="center"/>
          </w:tcPr>
          <w:p w14:paraId="5434F71E" w14:textId="77777777" w:rsidR="00984FF7" w:rsidRPr="00D40B8D" w:rsidRDefault="00984FF7" w:rsidP="0040317C">
            <w:pPr>
              <w:pStyle w:val="Tablehead"/>
              <w:keepLines/>
            </w:pPr>
            <w:r w:rsidRPr="00D40B8D">
              <w:t>Satellite antenna gain</w:t>
            </w:r>
          </w:p>
        </w:tc>
      </w:tr>
      <w:tr w:rsidR="00984FF7" w:rsidRPr="00D40B8D" w14:paraId="4345120A"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0642F6A5" w14:textId="77777777" w:rsidR="00984FF7" w:rsidRPr="00D40B8D" w:rsidRDefault="00984FF7" w:rsidP="0040317C">
            <w:pPr>
              <w:pStyle w:val="Tabletext"/>
              <w:keepNext/>
              <w:keepLines/>
              <w:jc w:val="center"/>
            </w:pPr>
            <w:r w:rsidRPr="00D40B8D">
              <w:t>Degrees</w:t>
            </w:r>
          </w:p>
        </w:tc>
        <w:tc>
          <w:tcPr>
            <w:tcW w:w="1418" w:type="dxa"/>
            <w:tcBorders>
              <w:top w:val="nil"/>
              <w:left w:val="nil"/>
              <w:bottom w:val="single" w:sz="4" w:space="0" w:color="auto"/>
              <w:right w:val="single" w:sz="4" w:space="0" w:color="auto"/>
            </w:tcBorders>
            <w:noWrap/>
            <w:vAlign w:val="bottom"/>
          </w:tcPr>
          <w:p w14:paraId="51FCC3C6" w14:textId="77777777" w:rsidR="00984FF7" w:rsidRPr="00D40B8D" w:rsidRDefault="00984FF7" w:rsidP="0040317C">
            <w:pPr>
              <w:pStyle w:val="Tabletext"/>
              <w:keepNext/>
              <w:keepLines/>
              <w:jc w:val="center"/>
            </w:pPr>
            <w:r w:rsidRPr="00D40B8D">
              <w:t>degrees</w:t>
            </w:r>
          </w:p>
        </w:tc>
        <w:tc>
          <w:tcPr>
            <w:tcW w:w="1139" w:type="dxa"/>
            <w:tcBorders>
              <w:top w:val="nil"/>
              <w:left w:val="nil"/>
              <w:bottom w:val="single" w:sz="4" w:space="0" w:color="auto"/>
              <w:right w:val="single" w:sz="4" w:space="0" w:color="auto"/>
            </w:tcBorders>
            <w:noWrap/>
            <w:vAlign w:val="bottom"/>
          </w:tcPr>
          <w:p w14:paraId="68EF66BB" w14:textId="77777777" w:rsidR="00984FF7" w:rsidRPr="00D40B8D" w:rsidRDefault="00984FF7" w:rsidP="0040317C">
            <w:pPr>
              <w:pStyle w:val="Tabletext"/>
              <w:keepNext/>
              <w:keepLines/>
              <w:jc w:val="center"/>
            </w:pPr>
            <w:r w:rsidRPr="00D40B8D">
              <w:t>dBi</w:t>
            </w:r>
          </w:p>
        </w:tc>
      </w:tr>
      <w:tr w:rsidR="00984FF7" w:rsidRPr="00D40B8D" w14:paraId="7B1C45F0"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4BD1D802" w14:textId="77777777" w:rsidR="00984FF7" w:rsidRPr="00D40B8D" w:rsidRDefault="00984FF7" w:rsidP="0040317C">
            <w:pPr>
              <w:pStyle w:val="Tabletext"/>
              <w:keepNext/>
              <w:keepLines/>
              <w:jc w:val="center"/>
            </w:pPr>
            <w:r w:rsidRPr="00D40B8D">
              <w:t>0</w:t>
            </w:r>
          </w:p>
        </w:tc>
        <w:tc>
          <w:tcPr>
            <w:tcW w:w="1418" w:type="dxa"/>
            <w:tcBorders>
              <w:top w:val="nil"/>
              <w:left w:val="nil"/>
              <w:bottom w:val="single" w:sz="4" w:space="0" w:color="auto"/>
              <w:right w:val="single" w:sz="4" w:space="0" w:color="auto"/>
            </w:tcBorders>
            <w:noWrap/>
            <w:vAlign w:val="bottom"/>
          </w:tcPr>
          <w:p w14:paraId="4C589E6A" w14:textId="77777777" w:rsidR="00984FF7" w:rsidRPr="00D40B8D" w:rsidRDefault="00984FF7" w:rsidP="0040317C">
            <w:pPr>
              <w:pStyle w:val="Tabletext"/>
              <w:keepNext/>
              <w:keepLines/>
              <w:jc w:val="center"/>
            </w:pPr>
            <w:r w:rsidRPr="00D40B8D">
              <w:t>66.1</w:t>
            </w:r>
          </w:p>
        </w:tc>
        <w:tc>
          <w:tcPr>
            <w:tcW w:w="1139" w:type="dxa"/>
            <w:tcBorders>
              <w:top w:val="nil"/>
              <w:left w:val="nil"/>
              <w:bottom w:val="single" w:sz="4" w:space="0" w:color="auto"/>
              <w:right w:val="single" w:sz="4" w:space="0" w:color="auto"/>
            </w:tcBorders>
            <w:noWrap/>
            <w:vAlign w:val="bottom"/>
          </w:tcPr>
          <w:p w14:paraId="7EC2329A" w14:textId="77777777" w:rsidR="00984FF7" w:rsidRPr="00D40B8D" w:rsidRDefault="00984FF7" w:rsidP="0040317C">
            <w:pPr>
              <w:pStyle w:val="Tabletext"/>
              <w:keepNext/>
              <w:keepLines/>
              <w:jc w:val="center"/>
            </w:pPr>
            <w:r w:rsidRPr="00D40B8D">
              <w:t>8</w:t>
            </w:r>
          </w:p>
        </w:tc>
      </w:tr>
      <w:tr w:rsidR="00984FF7" w:rsidRPr="00D40B8D" w14:paraId="0A0E8E32"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06B3FC1B" w14:textId="77777777" w:rsidR="00984FF7" w:rsidRPr="00D40B8D" w:rsidRDefault="00984FF7" w:rsidP="0040317C">
            <w:pPr>
              <w:pStyle w:val="Tabletext"/>
              <w:keepNext/>
              <w:keepLines/>
              <w:jc w:val="center"/>
            </w:pPr>
            <w:r w:rsidRPr="00D40B8D">
              <w:t>10</w:t>
            </w:r>
          </w:p>
        </w:tc>
        <w:tc>
          <w:tcPr>
            <w:tcW w:w="1418" w:type="dxa"/>
            <w:tcBorders>
              <w:top w:val="nil"/>
              <w:left w:val="nil"/>
              <w:bottom w:val="single" w:sz="4" w:space="0" w:color="auto"/>
              <w:right w:val="single" w:sz="4" w:space="0" w:color="auto"/>
            </w:tcBorders>
            <w:noWrap/>
            <w:vAlign w:val="bottom"/>
          </w:tcPr>
          <w:p w14:paraId="41DB4B49" w14:textId="77777777" w:rsidR="00984FF7" w:rsidRPr="00D40B8D" w:rsidRDefault="00984FF7" w:rsidP="0040317C">
            <w:pPr>
              <w:pStyle w:val="Tabletext"/>
              <w:keepNext/>
              <w:keepLines/>
              <w:jc w:val="center"/>
            </w:pPr>
            <w:r w:rsidRPr="00D40B8D">
              <w:t>64.2</w:t>
            </w:r>
          </w:p>
        </w:tc>
        <w:tc>
          <w:tcPr>
            <w:tcW w:w="1139" w:type="dxa"/>
            <w:tcBorders>
              <w:top w:val="nil"/>
              <w:left w:val="nil"/>
              <w:bottom w:val="single" w:sz="4" w:space="0" w:color="auto"/>
              <w:right w:val="single" w:sz="4" w:space="0" w:color="auto"/>
            </w:tcBorders>
            <w:noWrap/>
            <w:vAlign w:val="bottom"/>
          </w:tcPr>
          <w:p w14:paraId="14E40132" w14:textId="77777777" w:rsidR="00984FF7" w:rsidRPr="00D40B8D" w:rsidRDefault="00984FF7" w:rsidP="0040317C">
            <w:pPr>
              <w:pStyle w:val="Tabletext"/>
              <w:keepNext/>
              <w:keepLines/>
              <w:jc w:val="center"/>
            </w:pPr>
            <w:r w:rsidRPr="00D40B8D">
              <w:t>8</w:t>
            </w:r>
          </w:p>
        </w:tc>
      </w:tr>
      <w:tr w:rsidR="00984FF7" w:rsidRPr="00D40B8D" w14:paraId="10589240"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6B71BC06" w14:textId="77777777" w:rsidR="00984FF7" w:rsidRPr="00D40B8D" w:rsidRDefault="00984FF7" w:rsidP="0040317C">
            <w:pPr>
              <w:pStyle w:val="Tabletext"/>
              <w:keepNext/>
              <w:keepLines/>
              <w:jc w:val="center"/>
            </w:pPr>
            <w:r w:rsidRPr="00D40B8D">
              <w:t>20</w:t>
            </w:r>
          </w:p>
        </w:tc>
        <w:tc>
          <w:tcPr>
            <w:tcW w:w="1418" w:type="dxa"/>
            <w:tcBorders>
              <w:top w:val="nil"/>
              <w:left w:val="nil"/>
              <w:bottom w:val="single" w:sz="4" w:space="0" w:color="auto"/>
              <w:right w:val="single" w:sz="4" w:space="0" w:color="auto"/>
            </w:tcBorders>
            <w:noWrap/>
            <w:vAlign w:val="bottom"/>
          </w:tcPr>
          <w:p w14:paraId="0547244D" w14:textId="77777777" w:rsidR="00984FF7" w:rsidRPr="00D40B8D" w:rsidRDefault="00984FF7" w:rsidP="0040317C">
            <w:pPr>
              <w:pStyle w:val="Tabletext"/>
              <w:keepNext/>
              <w:keepLines/>
              <w:jc w:val="center"/>
            </w:pPr>
            <w:r w:rsidRPr="00D40B8D">
              <w:t>59.2</w:t>
            </w:r>
          </w:p>
        </w:tc>
        <w:tc>
          <w:tcPr>
            <w:tcW w:w="1139" w:type="dxa"/>
            <w:tcBorders>
              <w:top w:val="nil"/>
              <w:left w:val="nil"/>
              <w:bottom w:val="single" w:sz="4" w:space="0" w:color="auto"/>
              <w:right w:val="single" w:sz="4" w:space="0" w:color="auto"/>
            </w:tcBorders>
            <w:noWrap/>
            <w:vAlign w:val="bottom"/>
          </w:tcPr>
          <w:p w14:paraId="154843AA" w14:textId="77777777" w:rsidR="00984FF7" w:rsidRPr="00D40B8D" w:rsidRDefault="00984FF7" w:rsidP="0040317C">
            <w:pPr>
              <w:pStyle w:val="Tabletext"/>
              <w:keepNext/>
              <w:keepLines/>
              <w:jc w:val="center"/>
            </w:pPr>
            <w:r w:rsidRPr="00D40B8D">
              <w:t>8</w:t>
            </w:r>
          </w:p>
        </w:tc>
      </w:tr>
      <w:tr w:rsidR="00984FF7" w:rsidRPr="00D40B8D" w14:paraId="32C9B9AF"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30EF4B49" w14:textId="77777777" w:rsidR="00984FF7" w:rsidRPr="00D40B8D" w:rsidRDefault="00984FF7" w:rsidP="0040317C">
            <w:pPr>
              <w:pStyle w:val="Tabletext"/>
              <w:keepNext/>
              <w:keepLines/>
              <w:jc w:val="center"/>
            </w:pPr>
            <w:r w:rsidRPr="00D40B8D">
              <w:t>30</w:t>
            </w:r>
          </w:p>
        </w:tc>
        <w:tc>
          <w:tcPr>
            <w:tcW w:w="1418" w:type="dxa"/>
            <w:tcBorders>
              <w:top w:val="nil"/>
              <w:left w:val="nil"/>
              <w:bottom w:val="single" w:sz="4" w:space="0" w:color="auto"/>
              <w:right w:val="single" w:sz="4" w:space="0" w:color="auto"/>
            </w:tcBorders>
            <w:noWrap/>
            <w:vAlign w:val="bottom"/>
          </w:tcPr>
          <w:p w14:paraId="67280589" w14:textId="77777777" w:rsidR="00984FF7" w:rsidRPr="00D40B8D" w:rsidRDefault="00984FF7" w:rsidP="0040317C">
            <w:pPr>
              <w:pStyle w:val="Tabletext"/>
              <w:keepNext/>
              <w:keepLines/>
              <w:jc w:val="center"/>
            </w:pPr>
            <w:r w:rsidRPr="00D40B8D">
              <w:t>52.3</w:t>
            </w:r>
          </w:p>
        </w:tc>
        <w:tc>
          <w:tcPr>
            <w:tcW w:w="1139" w:type="dxa"/>
            <w:tcBorders>
              <w:top w:val="nil"/>
              <w:left w:val="nil"/>
              <w:bottom w:val="single" w:sz="4" w:space="0" w:color="auto"/>
              <w:right w:val="single" w:sz="4" w:space="0" w:color="auto"/>
            </w:tcBorders>
            <w:noWrap/>
            <w:vAlign w:val="bottom"/>
          </w:tcPr>
          <w:p w14:paraId="056946B1" w14:textId="77777777" w:rsidR="00984FF7" w:rsidRPr="00D40B8D" w:rsidRDefault="00984FF7" w:rsidP="0040317C">
            <w:pPr>
              <w:pStyle w:val="Tabletext"/>
              <w:keepNext/>
              <w:keepLines/>
              <w:jc w:val="center"/>
            </w:pPr>
            <w:r w:rsidRPr="00D40B8D">
              <w:t>7.8</w:t>
            </w:r>
          </w:p>
        </w:tc>
      </w:tr>
      <w:tr w:rsidR="00984FF7" w:rsidRPr="00D40B8D" w14:paraId="6E006A5A" w14:textId="77777777" w:rsidTr="0040317C">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bottom"/>
          </w:tcPr>
          <w:p w14:paraId="7FE5500D" w14:textId="77777777" w:rsidR="00984FF7" w:rsidRPr="00D40B8D" w:rsidRDefault="00984FF7" w:rsidP="0040317C">
            <w:pPr>
              <w:pStyle w:val="Tabletext"/>
              <w:keepNext/>
              <w:keepLines/>
              <w:jc w:val="center"/>
            </w:pPr>
            <w:r w:rsidRPr="00D40B8D">
              <w:t>40</w:t>
            </w:r>
          </w:p>
        </w:tc>
        <w:tc>
          <w:tcPr>
            <w:tcW w:w="1418" w:type="dxa"/>
            <w:tcBorders>
              <w:top w:val="single" w:sz="4" w:space="0" w:color="auto"/>
              <w:left w:val="single" w:sz="4" w:space="0" w:color="auto"/>
              <w:bottom w:val="single" w:sz="4" w:space="0" w:color="auto"/>
              <w:right w:val="single" w:sz="4" w:space="0" w:color="auto"/>
            </w:tcBorders>
            <w:noWrap/>
            <w:vAlign w:val="bottom"/>
          </w:tcPr>
          <w:p w14:paraId="1B3D0EFE" w14:textId="77777777" w:rsidR="00984FF7" w:rsidRPr="00D40B8D" w:rsidRDefault="00984FF7" w:rsidP="0040317C">
            <w:pPr>
              <w:pStyle w:val="Tabletext"/>
              <w:keepNext/>
              <w:keepLines/>
              <w:jc w:val="center"/>
            </w:pPr>
            <w:r w:rsidRPr="00D40B8D">
              <w:t>44.4</w:t>
            </w:r>
          </w:p>
        </w:tc>
        <w:tc>
          <w:tcPr>
            <w:tcW w:w="1139" w:type="dxa"/>
            <w:tcBorders>
              <w:top w:val="single" w:sz="4" w:space="0" w:color="auto"/>
              <w:left w:val="single" w:sz="4" w:space="0" w:color="auto"/>
              <w:bottom w:val="single" w:sz="4" w:space="0" w:color="auto"/>
              <w:right w:val="single" w:sz="4" w:space="0" w:color="auto"/>
            </w:tcBorders>
            <w:noWrap/>
            <w:vAlign w:val="bottom"/>
          </w:tcPr>
          <w:p w14:paraId="1074DAF4" w14:textId="77777777" w:rsidR="00984FF7" w:rsidRPr="00D40B8D" w:rsidRDefault="00984FF7" w:rsidP="0040317C">
            <w:pPr>
              <w:pStyle w:val="Tabletext"/>
              <w:keepNext/>
              <w:keepLines/>
              <w:jc w:val="center"/>
            </w:pPr>
            <w:r w:rsidRPr="00D40B8D">
              <w:t>6.9</w:t>
            </w:r>
          </w:p>
        </w:tc>
      </w:tr>
      <w:tr w:rsidR="00984FF7" w:rsidRPr="00D40B8D" w14:paraId="1E9D2427" w14:textId="77777777" w:rsidTr="0040317C">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bottom"/>
          </w:tcPr>
          <w:p w14:paraId="20FCE2E0" w14:textId="77777777" w:rsidR="00984FF7" w:rsidRPr="00D40B8D" w:rsidRDefault="00984FF7" w:rsidP="0040317C">
            <w:pPr>
              <w:pStyle w:val="Tabletext"/>
              <w:keepNext/>
              <w:keepLines/>
              <w:jc w:val="center"/>
            </w:pPr>
            <w:r w:rsidRPr="00D40B8D">
              <w:t>50</w:t>
            </w:r>
          </w:p>
        </w:tc>
        <w:tc>
          <w:tcPr>
            <w:tcW w:w="1418" w:type="dxa"/>
            <w:tcBorders>
              <w:top w:val="single" w:sz="4" w:space="0" w:color="auto"/>
              <w:left w:val="nil"/>
              <w:bottom w:val="single" w:sz="4" w:space="0" w:color="auto"/>
              <w:right w:val="single" w:sz="4" w:space="0" w:color="auto"/>
            </w:tcBorders>
            <w:noWrap/>
            <w:vAlign w:val="bottom"/>
          </w:tcPr>
          <w:p w14:paraId="20987FAC" w14:textId="77777777" w:rsidR="00984FF7" w:rsidRPr="00D40B8D" w:rsidRDefault="00984FF7" w:rsidP="0040317C">
            <w:pPr>
              <w:pStyle w:val="Tabletext"/>
              <w:keepNext/>
              <w:keepLines/>
              <w:jc w:val="center"/>
            </w:pPr>
            <w:r w:rsidRPr="00D40B8D">
              <w:t>36</w:t>
            </w:r>
          </w:p>
        </w:tc>
        <w:tc>
          <w:tcPr>
            <w:tcW w:w="1139" w:type="dxa"/>
            <w:tcBorders>
              <w:top w:val="single" w:sz="4" w:space="0" w:color="auto"/>
              <w:left w:val="nil"/>
              <w:bottom w:val="single" w:sz="4" w:space="0" w:color="auto"/>
              <w:right w:val="single" w:sz="4" w:space="0" w:color="auto"/>
            </w:tcBorders>
            <w:noWrap/>
            <w:vAlign w:val="bottom"/>
          </w:tcPr>
          <w:p w14:paraId="1566AA3A" w14:textId="77777777" w:rsidR="00984FF7" w:rsidRPr="00D40B8D" w:rsidRDefault="00984FF7" w:rsidP="0040317C">
            <w:pPr>
              <w:pStyle w:val="Tabletext"/>
              <w:keepNext/>
              <w:keepLines/>
              <w:jc w:val="center"/>
            </w:pPr>
            <w:r w:rsidRPr="00D40B8D">
              <w:t>5.5</w:t>
            </w:r>
          </w:p>
        </w:tc>
      </w:tr>
      <w:tr w:rsidR="00984FF7" w:rsidRPr="00D40B8D" w14:paraId="3C882F30"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0D809EAC" w14:textId="77777777" w:rsidR="00984FF7" w:rsidRPr="00D40B8D" w:rsidRDefault="00984FF7" w:rsidP="0040317C">
            <w:pPr>
              <w:pStyle w:val="Tabletext"/>
              <w:keepNext/>
              <w:keepLines/>
              <w:jc w:val="center"/>
            </w:pPr>
            <w:r w:rsidRPr="00D40B8D">
              <w:t>60</w:t>
            </w:r>
          </w:p>
        </w:tc>
        <w:tc>
          <w:tcPr>
            <w:tcW w:w="1418" w:type="dxa"/>
            <w:tcBorders>
              <w:top w:val="nil"/>
              <w:left w:val="nil"/>
              <w:bottom w:val="single" w:sz="4" w:space="0" w:color="auto"/>
              <w:right w:val="single" w:sz="4" w:space="0" w:color="auto"/>
            </w:tcBorders>
            <w:noWrap/>
            <w:vAlign w:val="bottom"/>
          </w:tcPr>
          <w:p w14:paraId="1A53F04C" w14:textId="77777777" w:rsidR="00984FF7" w:rsidRPr="00D40B8D" w:rsidRDefault="00984FF7" w:rsidP="0040317C">
            <w:pPr>
              <w:pStyle w:val="Tabletext"/>
              <w:keepNext/>
              <w:keepLines/>
              <w:jc w:val="center"/>
            </w:pPr>
            <w:r w:rsidRPr="00D40B8D">
              <w:t>27.2</w:t>
            </w:r>
          </w:p>
        </w:tc>
        <w:tc>
          <w:tcPr>
            <w:tcW w:w="1139" w:type="dxa"/>
            <w:tcBorders>
              <w:top w:val="nil"/>
              <w:left w:val="nil"/>
              <w:bottom w:val="single" w:sz="4" w:space="0" w:color="auto"/>
              <w:right w:val="single" w:sz="4" w:space="0" w:color="auto"/>
            </w:tcBorders>
            <w:noWrap/>
            <w:vAlign w:val="bottom"/>
          </w:tcPr>
          <w:p w14:paraId="213655D9" w14:textId="77777777" w:rsidR="00984FF7" w:rsidRPr="00D40B8D" w:rsidRDefault="00984FF7" w:rsidP="0040317C">
            <w:pPr>
              <w:pStyle w:val="Tabletext"/>
              <w:keepNext/>
              <w:keepLines/>
              <w:jc w:val="center"/>
            </w:pPr>
            <w:r w:rsidRPr="00D40B8D">
              <w:t>3.6</w:t>
            </w:r>
          </w:p>
        </w:tc>
      </w:tr>
      <w:tr w:rsidR="00984FF7" w:rsidRPr="00D40B8D" w14:paraId="167568F2" w14:textId="77777777" w:rsidTr="0040317C">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bottom"/>
          </w:tcPr>
          <w:p w14:paraId="4F87179B" w14:textId="77777777" w:rsidR="00984FF7" w:rsidRPr="00D40B8D" w:rsidRDefault="00984FF7" w:rsidP="0040317C">
            <w:pPr>
              <w:pStyle w:val="Tabletext"/>
              <w:keepNext/>
              <w:keepLines/>
              <w:jc w:val="center"/>
            </w:pPr>
            <w:r w:rsidRPr="00D40B8D">
              <w:t>70</w:t>
            </w:r>
          </w:p>
        </w:tc>
        <w:tc>
          <w:tcPr>
            <w:tcW w:w="1418" w:type="dxa"/>
            <w:tcBorders>
              <w:top w:val="single" w:sz="4" w:space="0" w:color="auto"/>
              <w:left w:val="nil"/>
              <w:bottom w:val="single" w:sz="4" w:space="0" w:color="auto"/>
              <w:right w:val="single" w:sz="4" w:space="0" w:color="auto"/>
            </w:tcBorders>
            <w:noWrap/>
            <w:vAlign w:val="bottom"/>
          </w:tcPr>
          <w:p w14:paraId="0CA186FA" w14:textId="77777777" w:rsidR="00984FF7" w:rsidRPr="00D40B8D" w:rsidRDefault="00984FF7" w:rsidP="0040317C">
            <w:pPr>
              <w:pStyle w:val="Tabletext"/>
              <w:keepNext/>
              <w:keepLines/>
              <w:jc w:val="center"/>
            </w:pPr>
            <w:r w:rsidRPr="00D40B8D">
              <w:t>18.2</w:t>
            </w:r>
          </w:p>
        </w:tc>
        <w:tc>
          <w:tcPr>
            <w:tcW w:w="1139" w:type="dxa"/>
            <w:tcBorders>
              <w:top w:val="single" w:sz="4" w:space="0" w:color="auto"/>
              <w:left w:val="nil"/>
              <w:bottom w:val="single" w:sz="4" w:space="0" w:color="auto"/>
              <w:right w:val="single" w:sz="4" w:space="0" w:color="auto"/>
            </w:tcBorders>
            <w:noWrap/>
            <w:vAlign w:val="bottom"/>
          </w:tcPr>
          <w:p w14:paraId="2BC3ED5A" w14:textId="77777777" w:rsidR="00984FF7" w:rsidRPr="00D40B8D" w:rsidRDefault="00984FF7" w:rsidP="0040317C">
            <w:pPr>
              <w:pStyle w:val="Tabletext"/>
              <w:keepNext/>
              <w:keepLines/>
              <w:jc w:val="center"/>
            </w:pPr>
            <w:r w:rsidRPr="00D40B8D">
              <w:t>0.7</w:t>
            </w:r>
          </w:p>
        </w:tc>
      </w:tr>
      <w:tr w:rsidR="00984FF7" w:rsidRPr="00D40B8D" w14:paraId="7C6A7412"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3147B7D3" w14:textId="77777777" w:rsidR="00984FF7" w:rsidRPr="00D40B8D" w:rsidRDefault="00984FF7" w:rsidP="0040317C">
            <w:pPr>
              <w:pStyle w:val="Tabletext"/>
              <w:keepNext/>
              <w:keepLines/>
              <w:jc w:val="center"/>
            </w:pPr>
            <w:r w:rsidRPr="00D40B8D">
              <w:t>80</w:t>
            </w:r>
          </w:p>
        </w:tc>
        <w:tc>
          <w:tcPr>
            <w:tcW w:w="1418" w:type="dxa"/>
            <w:tcBorders>
              <w:top w:val="nil"/>
              <w:left w:val="nil"/>
              <w:bottom w:val="single" w:sz="4" w:space="0" w:color="auto"/>
              <w:right w:val="single" w:sz="4" w:space="0" w:color="auto"/>
            </w:tcBorders>
            <w:noWrap/>
            <w:vAlign w:val="bottom"/>
          </w:tcPr>
          <w:p w14:paraId="2763DE10" w14:textId="77777777" w:rsidR="00984FF7" w:rsidRPr="00D40B8D" w:rsidRDefault="00984FF7" w:rsidP="0040317C">
            <w:pPr>
              <w:pStyle w:val="Tabletext"/>
              <w:keepNext/>
              <w:keepLines/>
              <w:jc w:val="center"/>
            </w:pPr>
            <w:r w:rsidRPr="00D40B8D">
              <w:t>9.1</w:t>
            </w:r>
          </w:p>
        </w:tc>
        <w:tc>
          <w:tcPr>
            <w:tcW w:w="1139" w:type="dxa"/>
            <w:tcBorders>
              <w:top w:val="nil"/>
              <w:left w:val="nil"/>
              <w:bottom w:val="single" w:sz="4" w:space="0" w:color="auto"/>
              <w:right w:val="single" w:sz="4" w:space="0" w:color="auto"/>
            </w:tcBorders>
            <w:noWrap/>
            <w:vAlign w:val="bottom"/>
          </w:tcPr>
          <w:p w14:paraId="3D4ADF6F" w14:textId="77777777" w:rsidR="00984FF7" w:rsidRPr="00D40B8D" w:rsidRDefault="00984FF7" w:rsidP="0040317C">
            <w:pPr>
              <w:pStyle w:val="Tabletext"/>
              <w:keepNext/>
              <w:keepLines/>
              <w:jc w:val="center"/>
            </w:pPr>
            <w:r w:rsidRPr="00D40B8D">
              <w:t>–2.2</w:t>
            </w:r>
          </w:p>
        </w:tc>
      </w:tr>
      <w:tr w:rsidR="00984FF7" w:rsidRPr="00D40B8D" w14:paraId="7E405727" w14:textId="77777777" w:rsidTr="0040317C">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1AF3D313" w14:textId="77777777" w:rsidR="00984FF7" w:rsidRPr="00D40B8D" w:rsidRDefault="00984FF7" w:rsidP="0040317C">
            <w:pPr>
              <w:pStyle w:val="Tabletext"/>
              <w:keepNext/>
              <w:keepLines/>
              <w:jc w:val="center"/>
            </w:pPr>
            <w:r w:rsidRPr="00D40B8D">
              <w:t>90</w:t>
            </w:r>
          </w:p>
        </w:tc>
        <w:tc>
          <w:tcPr>
            <w:tcW w:w="1418" w:type="dxa"/>
            <w:tcBorders>
              <w:top w:val="nil"/>
              <w:left w:val="nil"/>
              <w:bottom w:val="single" w:sz="4" w:space="0" w:color="auto"/>
              <w:right w:val="single" w:sz="4" w:space="0" w:color="auto"/>
            </w:tcBorders>
            <w:noWrap/>
            <w:vAlign w:val="bottom"/>
          </w:tcPr>
          <w:p w14:paraId="16F52F2F" w14:textId="77777777" w:rsidR="00984FF7" w:rsidRPr="00D40B8D" w:rsidRDefault="00984FF7" w:rsidP="0040317C">
            <w:pPr>
              <w:pStyle w:val="Tabletext"/>
              <w:keepNext/>
              <w:keepLines/>
              <w:jc w:val="center"/>
            </w:pPr>
            <w:r w:rsidRPr="00D40B8D">
              <w:t>0</w:t>
            </w:r>
          </w:p>
        </w:tc>
        <w:tc>
          <w:tcPr>
            <w:tcW w:w="1139" w:type="dxa"/>
            <w:tcBorders>
              <w:top w:val="nil"/>
              <w:left w:val="nil"/>
              <w:bottom w:val="single" w:sz="4" w:space="0" w:color="auto"/>
              <w:right w:val="single" w:sz="4" w:space="0" w:color="auto"/>
            </w:tcBorders>
            <w:noWrap/>
            <w:vAlign w:val="bottom"/>
          </w:tcPr>
          <w:p w14:paraId="571FE927" w14:textId="77777777" w:rsidR="00984FF7" w:rsidRPr="00D40B8D" w:rsidRDefault="00984FF7" w:rsidP="0040317C">
            <w:pPr>
              <w:pStyle w:val="Tabletext"/>
              <w:keepNext/>
              <w:keepLines/>
              <w:jc w:val="center"/>
            </w:pPr>
            <w:r w:rsidRPr="00D40B8D">
              <w:t>–5.5</w:t>
            </w:r>
          </w:p>
        </w:tc>
      </w:tr>
    </w:tbl>
    <w:p w14:paraId="055C7925" w14:textId="77777777" w:rsidR="00984FF7" w:rsidRPr="00D40B8D" w:rsidRDefault="00984FF7" w:rsidP="00984FF7">
      <w:pPr>
        <w:pStyle w:val="TableNo"/>
      </w:pPr>
      <w:r w:rsidRPr="00D40B8D">
        <w:t>TABLE 4-3</w:t>
      </w:r>
    </w:p>
    <w:p w14:paraId="47A02B3A" w14:textId="77777777" w:rsidR="00984FF7" w:rsidRPr="00D40B8D" w:rsidRDefault="00984FF7" w:rsidP="00984FF7">
      <w:pPr>
        <w:pStyle w:val="Tabletitle"/>
        <w:rPr>
          <w:caps/>
        </w:rPr>
      </w:pPr>
      <w:r w:rsidRPr="00D40B8D">
        <w:t>Satellite Isoflux-antenna gain vs. nadir</w:t>
      </w:r>
      <w:r w:rsidRPr="00D40B8D">
        <w:rPr>
          <w:caps/>
        </w:rPr>
        <w:t xml:space="preserve"> </w:t>
      </w:r>
      <w:r w:rsidRPr="00D40B8D">
        <w:t>offset</w:t>
      </w:r>
      <w:r w:rsidRPr="00D40B8D">
        <w:rPr>
          <w:caps/>
        </w:rPr>
        <w:t xml:space="preserve"> </w:t>
      </w:r>
      <w:r w:rsidRPr="00D40B8D">
        <w:t>angle</w:t>
      </w:r>
    </w:p>
    <w:tbl>
      <w:tblPr>
        <w:tblW w:w="5000" w:type="pct"/>
        <w:jc w:val="center"/>
        <w:tblLayout w:type="fixed"/>
        <w:tblCellMar>
          <w:left w:w="70" w:type="dxa"/>
          <w:right w:w="70" w:type="dxa"/>
        </w:tblCellMar>
        <w:tblLook w:val="00A0" w:firstRow="1" w:lastRow="0" w:firstColumn="1" w:lastColumn="0" w:noHBand="0" w:noVBand="0"/>
      </w:tblPr>
      <w:tblGrid>
        <w:gridCol w:w="2857"/>
        <w:gridCol w:w="3318"/>
        <w:gridCol w:w="2881"/>
      </w:tblGrid>
      <w:tr w:rsidR="00984FF7" w:rsidRPr="00D40B8D" w14:paraId="0900A7C1" w14:textId="77777777" w:rsidTr="0040317C">
        <w:trPr>
          <w:trHeight w:val="227"/>
          <w:jc w:val="center"/>
        </w:trPr>
        <w:tc>
          <w:tcPr>
            <w:tcW w:w="3085" w:type="dxa"/>
            <w:tcBorders>
              <w:top w:val="single" w:sz="4" w:space="0" w:color="auto"/>
              <w:left w:val="single" w:sz="4" w:space="0" w:color="auto"/>
              <w:bottom w:val="single" w:sz="4" w:space="0" w:color="auto"/>
              <w:right w:val="single" w:sz="4" w:space="0" w:color="auto"/>
            </w:tcBorders>
            <w:noWrap/>
            <w:vAlign w:val="center"/>
          </w:tcPr>
          <w:p w14:paraId="66A71F0B" w14:textId="77777777" w:rsidR="00984FF7" w:rsidRPr="00D40B8D" w:rsidRDefault="00984FF7" w:rsidP="0040317C">
            <w:pPr>
              <w:pStyle w:val="Tablehead"/>
            </w:pPr>
            <w:r w:rsidRPr="00D40B8D">
              <w:t>Ship elevation angle</w:t>
            </w:r>
          </w:p>
        </w:tc>
        <w:tc>
          <w:tcPr>
            <w:tcW w:w="3584" w:type="dxa"/>
            <w:tcBorders>
              <w:top w:val="single" w:sz="4" w:space="0" w:color="auto"/>
              <w:left w:val="nil"/>
              <w:bottom w:val="single" w:sz="4" w:space="0" w:color="auto"/>
              <w:right w:val="single" w:sz="4" w:space="0" w:color="auto"/>
            </w:tcBorders>
            <w:noWrap/>
            <w:vAlign w:val="center"/>
          </w:tcPr>
          <w:p w14:paraId="345ED412" w14:textId="77777777" w:rsidR="00984FF7" w:rsidRPr="00D40B8D" w:rsidRDefault="00984FF7" w:rsidP="0040317C">
            <w:pPr>
              <w:pStyle w:val="Tablehead"/>
            </w:pPr>
            <w:r w:rsidRPr="00D40B8D">
              <w:t>Nadir offset angle</w:t>
            </w:r>
          </w:p>
        </w:tc>
        <w:tc>
          <w:tcPr>
            <w:tcW w:w="3110" w:type="dxa"/>
            <w:tcBorders>
              <w:top w:val="single" w:sz="4" w:space="0" w:color="auto"/>
              <w:left w:val="nil"/>
              <w:bottom w:val="single" w:sz="4" w:space="0" w:color="auto"/>
              <w:right w:val="single" w:sz="4" w:space="0" w:color="auto"/>
            </w:tcBorders>
            <w:noWrap/>
            <w:vAlign w:val="center"/>
          </w:tcPr>
          <w:p w14:paraId="34FA7FAC" w14:textId="77777777" w:rsidR="00984FF7" w:rsidRPr="00D40B8D" w:rsidRDefault="00984FF7" w:rsidP="0040317C">
            <w:pPr>
              <w:pStyle w:val="Tablehead"/>
            </w:pPr>
            <w:r w:rsidRPr="00D40B8D">
              <w:t>Satellite antenna gain</w:t>
            </w:r>
          </w:p>
        </w:tc>
      </w:tr>
      <w:tr w:rsidR="00984FF7" w:rsidRPr="00D40B8D" w14:paraId="1D37728B"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bottom"/>
          </w:tcPr>
          <w:p w14:paraId="7930486A" w14:textId="77777777" w:rsidR="00984FF7" w:rsidRPr="00D40B8D" w:rsidRDefault="00984FF7" w:rsidP="0040317C">
            <w:pPr>
              <w:pStyle w:val="Tabletext"/>
              <w:jc w:val="center"/>
            </w:pPr>
            <w:r w:rsidRPr="00D40B8D">
              <w:t>Degrees</w:t>
            </w:r>
          </w:p>
        </w:tc>
        <w:tc>
          <w:tcPr>
            <w:tcW w:w="3584" w:type="dxa"/>
            <w:tcBorders>
              <w:top w:val="nil"/>
              <w:left w:val="nil"/>
              <w:bottom w:val="single" w:sz="4" w:space="0" w:color="auto"/>
              <w:right w:val="single" w:sz="4" w:space="0" w:color="auto"/>
            </w:tcBorders>
            <w:noWrap/>
            <w:vAlign w:val="bottom"/>
          </w:tcPr>
          <w:p w14:paraId="4C56F847" w14:textId="77777777" w:rsidR="00984FF7" w:rsidRPr="00D40B8D" w:rsidRDefault="00984FF7" w:rsidP="0040317C">
            <w:pPr>
              <w:pStyle w:val="Tabletext"/>
              <w:jc w:val="center"/>
            </w:pPr>
            <w:r w:rsidRPr="00D40B8D">
              <w:t>degrees</w:t>
            </w:r>
          </w:p>
        </w:tc>
        <w:tc>
          <w:tcPr>
            <w:tcW w:w="3110" w:type="dxa"/>
            <w:tcBorders>
              <w:top w:val="nil"/>
              <w:left w:val="nil"/>
              <w:bottom w:val="single" w:sz="4" w:space="0" w:color="auto"/>
              <w:right w:val="single" w:sz="4" w:space="0" w:color="auto"/>
            </w:tcBorders>
            <w:noWrap/>
            <w:vAlign w:val="bottom"/>
          </w:tcPr>
          <w:p w14:paraId="3F7F99AE" w14:textId="77777777" w:rsidR="00984FF7" w:rsidRPr="00D40B8D" w:rsidRDefault="00984FF7" w:rsidP="0040317C">
            <w:pPr>
              <w:pStyle w:val="Tabletext"/>
              <w:jc w:val="center"/>
            </w:pPr>
            <w:r w:rsidRPr="00D40B8D">
              <w:t>dBi</w:t>
            </w:r>
          </w:p>
        </w:tc>
      </w:tr>
      <w:tr w:rsidR="00984FF7" w:rsidRPr="00D40B8D" w14:paraId="741050AB"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7331F92A" w14:textId="77777777" w:rsidR="00984FF7" w:rsidRPr="00D40B8D" w:rsidRDefault="00984FF7" w:rsidP="0040317C">
            <w:pPr>
              <w:pStyle w:val="Tabletext"/>
              <w:jc w:val="center"/>
            </w:pPr>
            <w:r w:rsidRPr="00D40B8D">
              <w:t>0</w:t>
            </w:r>
          </w:p>
        </w:tc>
        <w:tc>
          <w:tcPr>
            <w:tcW w:w="3584" w:type="dxa"/>
            <w:tcBorders>
              <w:top w:val="nil"/>
              <w:left w:val="nil"/>
              <w:bottom w:val="single" w:sz="4" w:space="0" w:color="auto"/>
              <w:right w:val="single" w:sz="4" w:space="0" w:color="auto"/>
            </w:tcBorders>
            <w:noWrap/>
            <w:vAlign w:val="center"/>
          </w:tcPr>
          <w:p w14:paraId="5F30A2B6" w14:textId="77777777" w:rsidR="00984FF7" w:rsidRPr="00D40B8D" w:rsidRDefault="00984FF7" w:rsidP="0040317C">
            <w:pPr>
              <w:pStyle w:val="Tabletext"/>
              <w:jc w:val="center"/>
            </w:pPr>
            <w:r w:rsidRPr="00D40B8D">
              <w:t>66.1</w:t>
            </w:r>
          </w:p>
        </w:tc>
        <w:tc>
          <w:tcPr>
            <w:tcW w:w="3110" w:type="dxa"/>
            <w:tcBorders>
              <w:top w:val="nil"/>
              <w:left w:val="nil"/>
              <w:bottom w:val="single" w:sz="4" w:space="0" w:color="auto"/>
              <w:right w:val="single" w:sz="4" w:space="0" w:color="auto"/>
            </w:tcBorders>
            <w:noWrap/>
            <w:vAlign w:val="center"/>
          </w:tcPr>
          <w:p w14:paraId="67DF1407" w14:textId="77777777" w:rsidR="00984FF7" w:rsidRPr="00D40B8D" w:rsidRDefault="00984FF7" w:rsidP="0040317C">
            <w:pPr>
              <w:pStyle w:val="Tabletext"/>
              <w:jc w:val="center"/>
            </w:pPr>
            <w:r w:rsidRPr="00D40B8D">
              <w:t>2</w:t>
            </w:r>
          </w:p>
        </w:tc>
      </w:tr>
      <w:tr w:rsidR="00984FF7" w:rsidRPr="00D40B8D" w14:paraId="3928A627"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30F3A130" w14:textId="77777777" w:rsidR="00984FF7" w:rsidRPr="00D40B8D" w:rsidRDefault="00984FF7" w:rsidP="0040317C">
            <w:pPr>
              <w:pStyle w:val="Tabletext"/>
              <w:jc w:val="center"/>
            </w:pPr>
            <w:r w:rsidRPr="00D40B8D">
              <w:t>10</w:t>
            </w:r>
          </w:p>
        </w:tc>
        <w:tc>
          <w:tcPr>
            <w:tcW w:w="3584" w:type="dxa"/>
            <w:tcBorders>
              <w:top w:val="nil"/>
              <w:left w:val="nil"/>
              <w:bottom w:val="single" w:sz="4" w:space="0" w:color="auto"/>
              <w:right w:val="single" w:sz="4" w:space="0" w:color="auto"/>
            </w:tcBorders>
            <w:noWrap/>
            <w:vAlign w:val="center"/>
          </w:tcPr>
          <w:p w14:paraId="0D7B8C07" w14:textId="77777777" w:rsidR="00984FF7" w:rsidRPr="00D40B8D" w:rsidRDefault="00984FF7" w:rsidP="0040317C">
            <w:pPr>
              <w:pStyle w:val="Tabletext"/>
              <w:jc w:val="center"/>
            </w:pPr>
            <w:r w:rsidRPr="00D40B8D">
              <w:t>64.2</w:t>
            </w:r>
          </w:p>
        </w:tc>
        <w:tc>
          <w:tcPr>
            <w:tcW w:w="3110" w:type="dxa"/>
            <w:tcBorders>
              <w:top w:val="nil"/>
              <w:left w:val="nil"/>
              <w:bottom w:val="single" w:sz="4" w:space="0" w:color="auto"/>
              <w:right w:val="single" w:sz="4" w:space="0" w:color="auto"/>
            </w:tcBorders>
            <w:noWrap/>
            <w:vAlign w:val="center"/>
          </w:tcPr>
          <w:p w14:paraId="57B796FF" w14:textId="77777777" w:rsidR="00984FF7" w:rsidRPr="00D40B8D" w:rsidRDefault="00984FF7" w:rsidP="0040317C">
            <w:pPr>
              <w:pStyle w:val="Tabletext"/>
              <w:jc w:val="center"/>
            </w:pPr>
            <w:r w:rsidRPr="00D40B8D">
              <w:t>1.5</w:t>
            </w:r>
          </w:p>
        </w:tc>
      </w:tr>
      <w:tr w:rsidR="00984FF7" w:rsidRPr="00D40B8D" w14:paraId="468D8EE7"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677B0720" w14:textId="77777777" w:rsidR="00984FF7" w:rsidRPr="00D40B8D" w:rsidRDefault="00984FF7" w:rsidP="0040317C">
            <w:pPr>
              <w:pStyle w:val="Tabletext"/>
              <w:jc w:val="center"/>
            </w:pPr>
            <w:r w:rsidRPr="00D40B8D">
              <w:t>20</w:t>
            </w:r>
          </w:p>
        </w:tc>
        <w:tc>
          <w:tcPr>
            <w:tcW w:w="3584" w:type="dxa"/>
            <w:tcBorders>
              <w:top w:val="nil"/>
              <w:left w:val="nil"/>
              <w:bottom w:val="single" w:sz="4" w:space="0" w:color="auto"/>
              <w:right w:val="single" w:sz="4" w:space="0" w:color="auto"/>
            </w:tcBorders>
            <w:noWrap/>
            <w:vAlign w:val="center"/>
          </w:tcPr>
          <w:p w14:paraId="75CD321C" w14:textId="77777777" w:rsidR="00984FF7" w:rsidRPr="00D40B8D" w:rsidRDefault="00984FF7" w:rsidP="0040317C">
            <w:pPr>
              <w:pStyle w:val="Tabletext"/>
              <w:jc w:val="center"/>
            </w:pPr>
            <w:r w:rsidRPr="00D40B8D">
              <w:t>59.2</w:t>
            </w:r>
          </w:p>
        </w:tc>
        <w:tc>
          <w:tcPr>
            <w:tcW w:w="3110" w:type="dxa"/>
            <w:tcBorders>
              <w:top w:val="nil"/>
              <w:left w:val="nil"/>
              <w:bottom w:val="single" w:sz="4" w:space="0" w:color="auto"/>
              <w:right w:val="single" w:sz="4" w:space="0" w:color="auto"/>
            </w:tcBorders>
            <w:noWrap/>
            <w:vAlign w:val="center"/>
          </w:tcPr>
          <w:p w14:paraId="5C08540E" w14:textId="77777777" w:rsidR="00984FF7" w:rsidRPr="00D40B8D" w:rsidRDefault="00984FF7" w:rsidP="0040317C">
            <w:pPr>
              <w:pStyle w:val="Tabletext"/>
              <w:jc w:val="center"/>
            </w:pPr>
            <w:r w:rsidRPr="00D40B8D">
              <w:t>1</w:t>
            </w:r>
          </w:p>
        </w:tc>
      </w:tr>
      <w:tr w:rsidR="00984FF7" w:rsidRPr="00D40B8D" w14:paraId="79D8F743"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3FB00A63" w14:textId="77777777" w:rsidR="00984FF7" w:rsidRPr="00D40B8D" w:rsidRDefault="00984FF7" w:rsidP="0040317C">
            <w:pPr>
              <w:pStyle w:val="Tabletext"/>
              <w:jc w:val="center"/>
            </w:pPr>
            <w:r w:rsidRPr="00D40B8D">
              <w:t>30</w:t>
            </w:r>
          </w:p>
        </w:tc>
        <w:tc>
          <w:tcPr>
            <w:tcW w:w="3584" w:type="dxa"/>
            <w:tcBorders>
              <w:top w:val="nil"/>
              <w:left w:val="nil"/>
              <w:bottom w:val="single" w:sz="4" w:space="0" w:color="auto"/>
              <w:right w:val="single" w:sz="4" w:space="0" w:color="auto"/>
            </w:tcBorders>
            <w:noWrap/>
            <w:vAlign w:val="center"/>
          </w:tcPr>
          <w:p w14:paraId="5F8B42F7" w14:textId="77777777" w:rsidR="00984FF7" w:rsidRPr="00D40B8D" w:rsidRDefault="00984FF7" w:rsidP="0040317C">
            <w:pPr>
              <w:pStyle w:val="Tabletext"/>
              <w:jc w:val="center"/>
            </w:pPr>
            <w:r w:rsidRPr="00D40B8D">
              <w:t>52.3</w:t>
            </w:r>
          </w:p>
        </w:tc>
        <w:tc>
          <w:tcPr>
            <w:tcW w:w="3110" w:type="dxa"/>
            <w:tcBorders>
              <w:top w:val="nil"/>
              <w:left w:val="nil"/>
              <w:bottom w:val="single" w:sz="4" w:space="0" w:color="auto"/>
              <w:right w:val="single" w:sz="4" w:space="0" w:color="auto"/>
            </w:tcBorders>
            <w:noWrap/>
            <w:vAlign w:val="center"/>
          </w:tcPr>
          <w:p w14:paraId="7C94F71C" w14:textId="77777777" w:rsidR="00984FF7" w:rsidRPr="00D40B8D" w:rsidRDefault="00984FF7" w:rsidP="0040317C">
            <w:pPr>
              <w:pStyle w:val="Tabletext"/>
              <w:jc w:val="center"/>
            </w:pPr>
            <w:r w:rsidRPr="00D40B8D">
              <w:t>–0.5</w:t>
            </w:r>
          </w:p>
        </w:tc>
      </w:tr>
      <w:tr w:rsidR="00984FF7" w:rsidRPr="00D40B8D" w14:paraId="1A718107"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1392BC8E" w14:textId="77777777" w:rsidR="00984FF7" w:rsidRPr="00D40B8D" w:rsidRDefault="00984FF7" w:rsidP="0040317C">
            <w:pPr>
              <w:pStyle w:val="Tabletext"/>
              <w:jc w:val="center"/>
            </w:pPr>
            <w:r w:rsidRPr="00D40B8D">
              <w:t>40</w:t>
            </w:r>
          </w:p>
        </w:tc>
        <w:tc>
          <w:tcPr>
            <w:tcW w:w="3584" w:type="dxa"/>
            <w:tcBorders>
              <w:top w:val="nil"/>
              <w:left w:val="nil"/>
              <w:bottom w:val="single" w:sz="4" w:space="0" w:color="auto"/>
              <w:right w:val="single" w:sz="4" w:space="0" w:color="auto"/>
            </w:tcBorders>
            <w:noWrap/>
            <w:vAlign w:val="center"/>
          </w:tcPr>
          <w:p w14:paraId="7F5846C2" w14:textId="77777777" w:rsidR="00984FF7" w:rsidRPr="00D40B8D" w:rsidRDefault="00984FF7" w:rsidP="0040317C">
            <w:pPr>
              <w:pStyle w:val="Tabletext"/>
              <w:jc w:val="center"/>
            </w:pPr>
            <w:r w:rsidRPr="00D40B8D">
              <w:t>44.4</w:t>
            </w:r>
          </w:p>
        </w:tc>
        <w:tc>
          <w:tcPr>
            <w:tcW w:w="3110" w:type="dxa"/>
            <w:tcBorders>
              <w:top w:val="nil"/>
              <w:left w:val="nil"/>
              <w:bottom w:val="single" w:sz="4" w:space="0" w:color="auto"/>
              <w:right w:val="single" w:sz="4" w:space="0" w:color="auto"/>
            </w:tcBorders>
            <w:noWrap/>
            <w:vAlign w:val="center"/>
          </w:tcPr>
          <w:p w14:paraId="789F8300" w14:textId="77777777" w:rsidR="00984FF7" w:rsidRPr="00D40B8D" w:rsidRDefault="00984FF7" w:rsidP="0040317C">
            <w:pPr>
              <w:pStyle w:val="Tabletext"/>
              <w:jc w:val="center"/>
            </w:pPr>
            <w:r w:rsidRPr="00D40B8D">
              <w:t>–2</w:t>
            </w:r>
          </w:p>
        </w:tc>
      </w:tr>
      <w:tr w:rsidR="00984FF7" w:rsidRPr="00D40B8D" w14:paraId="24B9F722"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0F6F9DEC" w14:textId="77777777" w:rsidR="00984FF7" w:rsidRPr="00D40B8D" w:rsidRDefault="00984FF7" w:rsidP="0040317C">
            <w:pPr>
              <w:pStyle w:val="Tabletext"/>
              <w:jc w:val="center"/>
            </w:pPr>
            <w:r w:rsidRPr="00D40B8D">
              <w:t>50</w:t>
            </w:r>
          </w:p>
        </w:tc>
        <w:tc>
          <w:tcPr>
            <w:tcW w:w="3584" w:type="dxa"/>
            <w:tcBorders>
              <w:top w:val="nil"/>
              <w:left w:val="nil"/>
              <w:bottom w:val="single" w:sz="4" w:space="0" w:color="auto"/>
              <w:right w:val="single" w:sz="4" w:space="0" w:color="auto"/>
            </w:tcBorders>
            <w:noWrap/>
            <w:vAlign w:val="center"/>
          </w:tcPr>
          <w:p w14:paraId="480A18F0" w14:textId="77777777" w:rsidR="00984FF7" w:rsidRPr="00D40B8D" w:rsidRDefault="00984FF7" w:rsidP="0040317C">
            <w:pPr>
              <w:pStyle w:val="Tabletext"/>
              <w:jc w:val="center"/>
            </w:pPr>
            <w:r w:rsidRPr="00D40B8D">
              <w:t>36</w:t>
            </w:r>
          </w:p>
        </w:tc>
        <w:tc>
          <w:tcPr>
            <w:tcW w:w="3110" w:type="dxa"/>
            <w:tcBorders>
              <w:top w:val="nil"/>
              <w:left w:val="nil"/>
              <w:bottom w:val="single" w:sz="4" w:space="0" w:color="auto"/>
              <w:right w:val="single" w:sz="4" w:space="0" w:color="auto"/>
            </w:tcBorders>
            <w:noWrap/>
            <w:vAlign w:val="center"/>
          </w:tcPr>
          <w:p w14:paraId="466B7D7D" w14:textId="77777777" w:rsidR="00984FF7" w:rsidRPr="00D40B8D" w:rsidRDefault="00984FF7" w:rsidP="0040317C">
            <w:pPr>
              <w:pStyle w:val="Tabletext"/>
              <w:jc w:val="center"/>
            </w:pPr>
            <w:r w:rsidRPr="00D40B8D">
              <w:t>–4</w:t>
            </w:r>
          </w:p>
        </w:tc>
      </w:tr>
      <w:tr w:rsidR="00984FF7" w:rsidRPr="00D40B8D" w14:paraId="63C8B4E5"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0D4A9B36" w14:textId="77777777" w:rsidR="00984FF7" w:rsidRPr="00D40B8D" w:rsidRDefault="00984FF7" w:rsidP="0040317C">
            <w:pPr>
              <w:pStyle w:val="Tabletext"/>
              <w:jc w:val="center"/>
            </w:pPr>
            <w:r w:rsidRPr="00D40B8D">
              <w:t>60</w:t>
            </w:r>
          </w:p>
        </w:tc>
        <w:tc>
          <w:tcPr>
            <w:tcW w:w="3584" w:type="dxa"/>
            <w:tcBorders>
              <w:top w:val="nil"/>
              <w:left w:val="nil"/>
              <w:bottom w:val="single" w:sz="4" w:space="0" w:color="auto"/>
              <w:right w:val="single" w:sz="4" w:space="0" w:color="auto"/>
            </w:tcBorders>
            <w:noWrap/>
            <w:vAlign w:val="center"/>
          </w:tcPr>
          <w:p w14:paraId="02312184" w14:textId="77777777" w:rsidR="00984FF7" w:rsidRPr="00D40B8D" w:rsidRDefault="00984FF7" w:rsidP="0040317C">
            <w:pPr>
              <w:pStyle w:val="Tabletext"/>
              <w:jc w:val="center"/>
            </w:pPr>
            <w:r w:rsidRPr="00D40B8D">
              <w:t>27.2</w:t>
            </w:r>
          </w:p>
        </w:tc>
        <w:tc>
          <w:tcPr>
            <w:tcW w:w="3110" w:type="dxa"/>
            <w:tcBorders>
              <w:top w:val="nil"/>
              <w:left w:val="nil"/>
              <w:bottom w:val="single" w:sz="4" w:space="0" w:color="auto"/>
              <w:right w:val="single" w:sz="4" w:space="0" w:color="auto"/>
            </w:tcBorders>
            <w:noWrap/>
            <w:vAlign w:val="center"/>
          </w:tcPr>
          <w:p w14:paraId="31DF6F97" w14:textId="77777777" w:rsidR="00984FF7" w:rsidRPr="00D40B8D" w:rsidRDefault="00984FF7" w:rsidP="0040317C">
            <w:pPr>
              <w:pStyle w:val="Tabletext"/>
              <w:jc w:val="center"/>
            </w:pPr>
            <w:r w:rsidRPr="00D40B8D">
              <w:t>–5</w:t>
            </w:r>
          </w:p>
        </w:tc>
      </w:tr>
      <w:tr w:rsidR="00984FF7" w:rsidRPr="00D40B8D" w14:paraId="03D49222"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25D09926" w14:textId="77777777" w:rsidR="00984FF7" w:rsidRPr="00D40B8D" w:rsidRDefault="00984FF7" w:rsidP="0040317C">
            <w:pPr>
              <w:pStyle w:val="Tabletext"/>
              <w:jc w:val="center"/>
            </w:pPr>
            <w:r w:rsidRPr="00D40B8D">
              <w:t>70</w:t>
            </w:r>
          </w:p>
        </w:tc>
        <w:tc>
          <w:tcPr>
            <w:tcW w:w="3584" w:type="dxa"/>
            <w:tcBorders>
              <w:top w:val="nil"/>
              <w:left w:val="nil"/>
              <w:bottom w:val="single" w:sz="4" w:space="0" w:color="auto"/>
              <w:right w:val="single" w:sz="4" w:space="0" w:color="auto"/>
            </w:tcBorders>
            <w:noWrap/>
            <w:vAlign w:val="center"/>
          </w:tcPr>
          <w:p w14:paraId="4E90061E" w14:textId="77777777" w:rsidR="00984FF7" w:rsidRPr="00D40B8D" w:rsidRDefault="00984FF7" w:rsidP="0040317C">
            <w:pPr>
              <w:pStyle w:val="Tabletext"/>
              <w:jc w:val="center"/>
            </w:pPr>
            <w:r w:rsidRPr="00D40B8D">
              <w:t>18.2</w:t>
            </w:r>
          </w:p>
        </w:tc>
        <w:tc>
          <w:tcPr>
            <w:tcW w:w="3110" w:type="dxa"/>
            <w:tcBorders>
              <w:top w:val="nil"/>
              <w:left w:val="nil"/>
              <w:bottom w:val="single" w:sz="4" w:space="0" w:color="auto"/>
              <w:right w:val="single" w:sz="4" w:space="0" w:color="auto"/>
            </w:tcBorders>
            <w:noWrap/>
            <w:vAlign w:val="center"/>
          </w:tcPr>
          <w:p w14:paraId="06479966" w14:textId="77777777" w:rsidR="00984FF7" w:rsidRPr="00D40B8D" w:rsidRDefault="00984FF7" w:rsidP="0040317C">
            <w:pPr>
              <w:pStyle w:val="Tabletext"/>
              <w:jc w:val="center"/>
            </w:pPr>
            <w:r w:rsidRPr="00D40B8D">
              <w:t>–7</w:t>
            </w:r>
          </w:p>
        </w:tc>
      </w:tr>
      <w:tr w:rsidR="00984FF7" w:rsidRPr="00D40B8D" w14:paraId="317391AF"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0CF6DF0C" w14:textId="77777777" w:rsidR="00984FF7" w:rsidRPr="00D40B8D" w:rsidRDefault="00984FF7" w:rsidP="0040317C">
            <w:pPr>
              <w:pStyle w:val="Tabletext"/>
              <w:jc w:val="center"/>
            </w:pPr>
            <w:r w:rsidRPr="00D40B8D">
              <w:t>80</w:t>
            </w:r>
          </w:p>
        </w:tc>
        <w:tc>
          <w:tcPr>
            <w:tcW w:w="3584" w:type="dxa"/>
            <w:tcBorders>
              <w:top w:val="nil"/>
              <w:left w:val="nil"/>
              <w:bottom w:val="single" w:sz="4" w:space="0" w:color="auto"/>
              <w:right w:val="single" w:sz="4" w:space="0" w:color="auto"/>
            </w:tcBorders>
            <w:noWrap/>
            <w:vAlign w:val="center"/>
          </w:tcPr>
          <w:p w14:paraId="75D787C7" w14:textId="77777777" w:rsidR="00984FF7" w:rsidRPr="00D40B8D" w:rsidRDefault="00984FF7" w:rsidP="0040317C">
            <w:pPr>
              <w:pStyle w:val="Tabletext"/>
              <w:jc w:val="center"/>
            </w:pPr>
            <w:r w:rsidRPr="00D40B8D">
              <w:t>9.1</w:t>
            </w:r>
          </w:p>
        </w:tc>
        <w:tc>
          <w:tcPr>
            <w:tcW w:w="3110" w:type="dxa"/>
            <w:tcBorders>
              <w:top w:val="nil"/>
              <w:left w:val="nil"/>
              <w:bottom w:val="single" w:sz="4" w:space="0" w:color="auto"/>
              <w:right w:val="single" w:sz="4" w:space="0" w:color="auto"/>
            </w:tcBorders>
            <w:noWrap/>
            <w:vAlign w:val="center"/>
          </w:tcPr>
          <w:p w14:paraId="6880D4E0" w14:textId="77777777" w:rsidR="00984FF7" w:rsidRPr="00D40B8D" w:rsidRDefault="00984FF7" w:rsidP="0040317C">
            <w:pPr>
              <w:pStyle w:val="Tabletext"/>
              <w:jc w:val="center"/>
            </w:pPr>
            <w:r w:rsidRPr="00D40B8D">
              <w:t>–8</w:t>
            </w:r>
          </w:p>
        </w:tc>
      </w:tr>
      <w:tr w:rsidR="00984FF7" w:rsidRPr="00D40B8D" w14:paraId="04B43958" w14:textId="77777777" w:rsidTr="0040317C">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39A8A72A" w14:textId="77777777" w:rsidR="00984FF7" w:rsidRPr="00D40B8D" w:rsidRDefault="00984FF7" w:rsidP="0040317C">
            <w:pPr>
              <w:pStyle w:val="Tabletext"/>
              <w:jc w:val="center"/>
            </w:pPr>
            <w:r w:rsidRPr="00D40B8D">
              <w:t>90</w:t>
            </w:r>
          </w:p>
        </w:tc>
        <w:tc>
          <w:tcPr>
            <w:tcW w:w="3584" w:type="dxa"/>
            <w:tcBorders>
              <w:top w:val="nil"/>
              <w:left w:val="nil"/>
              <w:bottom w:val="single" w:sz="4" w:space="0" w:color="auto"/>
              <w:right w:val="single" w:sz="4" w:space="0" w:color="auto"/>
            </w:tcBorders>
            <w:noWrap/>
            <w:vAlign w:val="center"/>
          </w:tcPr>
          <w:p w14:paraId="1621BFC4" w14:textId="77777777" w:rsidR="00984FF7" w:rsidRPr="00D40B8D" w:rsidRDefault="00984FF7" w:rsidP="0040317C">
            <w:pPr>
              <w:pStyle w:val="Tabletext"/>
              <w:jc w:val="center"/>
            </w:pPr>
            <w:r w:rsidRPr="00D40B8D">
              <w:t>0</w:t>
            </w:r>
          </w:p>
        </w:tc>
        <w:tc>
          <w:tcPr>
            <w:tcW w:w="3110" w:type="dxa"/>
            <w:tcBorders>
              <w:top w:val="nil"/>
              <w:left w:val="nil"/>
              <w:bottom w:val="single" w:sz="4" w:space="0" w:color="auto"/>
              <w:right w:val="single" w:sz="4" w:space="0" w:color="auto"/>
            </w:tcBorders>
            <w:noWrap/>
            <w:vAlign w:val="center"/>
          </w:tcPr>
          <w:p w14:paraId="27C67CF3" w14:textId="77777777" w:rsidR="00984FF7" w:rsidRPr="00D40B8D" w:rsidRDefault="00984FF7" w:rsidP="0040317C">
            <w:pPr>
              <w:pStyle w:val="Tabletext"/>
              <w:jc w:val="center"/>
            </w:pPr>
            <w:r w:rsidRPr="00D40B8D">
              <w:t>–8.5</w:t>
            </w:r>
          </w:p>
        </w:tc>
      </w:tr>
    </w:tbl>
    <w:p w14:paraId="11F28CA5" w14:textId="77777777" w:rsidR="00984FF7" w:rsidRPr="00D40B8D" w:rsidRDefault="00984FF7" w:rsidP="00125463">
      <w:pPr>
        <w:tabs>
          <w:tab w:val="clear" w:pos="1134"/>
          <w:tab w:val="left" w:pos="0"/>
        </w:tabs>
      </w:pPr>
    </w:p>
    <w:p w14:paraId="1BF81956" w14:textId="77777777" w:rsidR="00C34A50" w:rsidRPr="00D40B8D" w:rsidRDefault="00C34A50" w:rsidP="00C34A50">
      <w:pPr>
        <w:pStyle w:val="Heading2"/>
      </w:pPr>
      <w:r w:rsidRPr="00D40B8D">
        <w:t>4.2</w:t>
      </w:r>
      <w:r w:rsidRPr="00D40B8D">
        <w:tab/>
        <w:t>Technical characteristics of the VDE-SAT downlink in the VHF maritime mobile frequency band</w:t>
      </w:r>
    </w:p>
    <w:p w14:paraId="09C44351" w14:textId="77777777" w:rsidR="00C34A50" w:rsidRPr="00D40B8D" w:rsidRDefault="00C34A50" w:rsidP="00C34A50">
      <w:pPr>
        <w:tabs>
          <w:tab w:val="clear" w:pos="1134"/>
          <w:tab w:val="left" w:pos="0"/>
        </w:tabs>
      </w:pPr>
      <w:r>
        <w:t>(… no change …)</w:t>
      </w:r>
    </w:p>
    <w:p w14:paraId="2FE9EBE2" w14:textId="77777777" w:rsidR="003C5278" w:rsidRPr="00D40B8D" w:rsidRDefault="003C5278" w:rsidP="003C5278">
      <w:pPr>
        <w:pStyle w:val="Heading3"/>
      </w:pPr>
      <w:r w:rsidRPr="00D40B8D">
        <w:t>4.2.1</w:t>
      </w:r>
      <w:r w:rsidRPr="00D40B8D">
        <w:tab/>
        <w:t>Satellite downlink e.i.r.p</w:t>
      </w:r>
    </w:p>
    <w:p w14:paraId="3C0B0A5A" w14:textId="77777777" w:rsidR="003C5278" w:rsidRPr="00D40B8D" w:rsidRDefault="003C5278" w:rsidP="003C5278">
      <w:r w:rsidRPr="00D40B8D">
        <w:t xml:space="preserve">The VDE-SAT downlink is in compliance with the </w:t>
      </w:r>
      <w:del w:id="196" w:author="Author">
        <w:r w:rsidRPr="00D40B8D" w:rsidDel="008E756E">
          <w:delText xml:space="preserve">agreed </w:delText>
        </w:r>
      </w:del>
      <w:r w:rsidRPr="00D40B8D">
        <w:t xml:space="preserve">pfd mask specified in Recommendation ITU-R M.2092-0. </w:t>
      </w:r>
      <w:del w:id="197" w:author="Author">
        <w:r w:rsidRPr="00D40B8D" w:rsidDel="008E756E">
          <w:delText xml:space="preserve">[This pfd mask ensures that the VDE-SAT downlink will not cause harmful interference to fixed and mobile services]. The pfd mask was coordinated and agreed between WP 5A, WP 5B and WP 5C ahead of WRC-15. In a liaison statement to </w:delText>
        </w:r>
        <w:r w:rsidRPr="00D40B8D" w:rsidDel="008E756E">
          <w:lastRenderedPageBreak/>
          <w:delText xml:space="preserve">WP 5B (Doc. 5B/199), WP 5A confirmed that the Recommendation ITU-R M.1808 has not been revised since and as such the mask is still valid. </w:delText>
        </w:r>
      </w:del>
      <w:r w:rsidRPr="00D40B8D">
        <w:t>The pfd mask is presented in Table 4-4.</w:t>
      </w:r>
      <w:del w:id="198" w:author="Author">
        <w:r w:rsidRPr="00D40B8D" w:rsidDel="008E756E">
          <w:delText xml:space="preserve"> Editor note: This pfd mask is currently under review.</w:delText>
        </w:r>
      </w:del>
    </w:p>
    <w:p w14:paraId="0E9902F4" w14:textId="77777777" w:rsidR="003C5278" w:rsidRPr="00D40B8D" w:rsidRDefault="003C5278" w:rsidP="003C5278">
      <w:pPr>
        <w:pStyle w:val="TableNo"/>
      </w:pPr>
      <w:r w:rsidRPr="00D40B8D">
        <w:t xml:space="preserve">TABLE 4-4 </w:t>
      </w:r>
    </w:p>
    <w:p w14:paraId="1F12FF78" w14:textId="77777777" w:rsidR="003C5278" w:rsidRPr="00D40B8D" w:rsidRDefault="003C5278" w:rsidP="003C5278">
      <w:pPr>
        <w:pStyle w:val="Tabletitle"/>
      </w:pPr>
      <w:r w:rsidRPr="00D40B8D">
        <w:t>Proposed power spectral and power flux density mask</w:t>
      </w:r>
    </w:p>
    <w:p w14:paraId="36DF543E" w14:textId="77777777" w:rsidR="003C5278" w:rsidRPr="00D40B8D" w:rsidRDefault="003C5278" w:rsidP="003C5278">
      <w:pPr>
        <w:jc w:val="center"/>
        <w:rPr>
          <w:rFonts w:ascii="Arial" w:hAnsi="Arial" w:cs="Arial"/>
          <w:b/>
          <w:sz w:val="22"/>
        </w:rPr>
      </w:pPr>
      <m:oMathPara>
        <m:oMath>
          <m:r>
            <m:rPr>
              <m:sty m:val="b"/>
            </m:rPr>
            <w:rPr>
              <w:rFonts w:ascii="Cambria Math" w:hAnsi="Cambria Math" w:cs="Arial"/>
              <w:sz w:val="22"/>
            </w:rPr>
            <m:t>θ°</m:t>
          </m:r>
          <m:r>
            <m:rPr>
              <m:sty m:val="bi"/>
            </m:rPr>
            <w:rPr>
              <w:rFonts w:ascii="Cambria Math" w:hAnsi="Cambria Math" w:cs="Arial"/>
              <w:sz w:val="22"/>
            </w:rPr>
            <m:t>=earth-satellite elevation angle</m:t>
          </m:r>
        </m:oMath>
      </m:oMathPara>
    </w:p>
    <w:p w14:paraId="30AFAA76" w14:textId="77777777" w:rsidR="003C5278" w:rsidRPr="00D40B8D" w:rsidRDefault="00557466" w:rsidP="003C5278">
      <w:pPr>
        <w:rPr>
          <w:bCs/>
          <w:i/>
          <w:sz w:val="22"/>
          <w:szCs w:val="24"/>
        </w:rPr>
      </w:pPr>
      <m:oMathPara>
        <m:oMath>
          <m:sSub>
            <m:sSubPr>
              <m:ctrlPr>
                <w:rPr>
                  <w:rFonts w:ascii="Cambria Math" w:hAnsi="Cambria Math" w:cs="Arial"/>
                  <w:sz w:val="22"/>
                  <w:szCs w:val="24"/>
                </w:rPr>
              </m:ctrlPr>
            </m:sSubPr>
            <m:e>
              <m:r>
                <w:rPr>
                  <w:rFonts w:ascii="Cambria Math" w:hAnsi="Cambria Math" w:cs="Arial"/>
                  <w:sz w:val="22"/>
                  <w:szCs w:val="24"/>
                </w:rPr>
                <m:t>PFD</m:t>
              </m:r>
              <m:d>
                <m:dPr>
                  <m:ctrlPr>
                    <w:rPr>
                      <w:rFonts w:ascii="Cambria Math" w:hAnsi="Cambria Math" w:cs="Arial"/>
                      <w:sz w:val="22"/>
                      <w:szCs w:val="24"/>
                    </w:rPr>
                  </m:ctrlPr>
                </m:dPr>
                <m:e>
                  <m:r>
                    <m:rPr>
                      <m:sty m:val="p"/>
                    </m:rPr>
                    <w:rPr>
                      <w:rFonts w:ascii="Cambria Math" w:hAnsi="Cambria Math" w:cs="Arial"/>
                      <w:sz w:val="22"/>
                      <w:szCs w:val="24"/>
                    </w:rPr>
                    <m:t>θ°</m:t>
                  </m:r>
                </m:e>
              </m:d>
              <m:r>
                <m:rPr>
                  <m:sty m:val="p"/>
                </m:rPr>
                <w:rPr>
                  <w:rFonts w:ascii="Cambria Math" w:hAnsi="Cambria Math" w:cs="Arial"/>
                  <w:sz w:val="22"/>
                  <w:szCs w:val="24"/>
                </w:rPr>
                <m:t xml:space="preserve"> </m:t>
              </m:r>
            </m:e>
            <m:sub>
              <m:r>
                <m:rPr>
                  <m:sty m:val="p"/>
                </m:rPr>
                <w:rPr>
                  <w:rFonts w:ascii="Cambria Math" w:hAnsi="Cambria Math" w:cs="Arial"/>
                  <w:sz w:val="22"/>
                  <w:szCs w:val="24"/>
                </w:rPr>
                <m:t>(dBW/(</m:t>
              </m:r>
              <m:sSup>
                <m:sSupPr>
                  <m:ctrlPr>
                    <w:rPr>
                      <w:rFonts w:ascii="Cambria Math" w:hAnsi="Cambria Math" w:cs="Arial"/>
                      <w:sz w:val="22"/>
                      <w:szCs w:val="24"/>
                    </w:rPr>
                  </m:ctrlPr>
                </m:sSupPr>
                <m:e>
                  <m:r>
                    <m:rPr>
                      <m:sty m:val="p"/>
                    </m:rPr>
                    <w:rPr>
                      <w:rFonts w:ascii="Cambria Math" w:hAnsi="Cambria Math" w:cs="Arial"/>
                      <w:sz w:val="22"/>
                      <w:szCs w:val="24"/>
                    </w:rPr>
                    <m:t>m</m:t>
                  </m:r>
                </m:e>
                <m:sup>
                  <m:r>
                    <m:rPr>
                      <m:sty m:val="p"/>
                    </m:rPr>
                    <w:rPr>
                      <w:rFonts w:ascii="Cambria Math" w:hAnsi="Cambria Math" w:cs="Arial"/>
                      <w:sz w:val="22"/>
                      <w:szCs w:val="24"/>
                    </w:rPr>
                    <m:t>2</m:t>
                  </m:r>
                </m:sup>
              </m:sSup>
              <m:r>
                <m:rPr>
                  <m:sty m:val="p"/>
                </m:rPr>
                <w:rPr>
                  <w:rFonts w:ascii="Cambria Math" w:hAnsi="Cambria Math" w:cs="Arial"/>
                  <w:sz w:val="22"/>
                  <w:szCs w:val="24"/>
                </w:rPr>
                <m:t>*4 kHz))</m:t>
              </m:r>
            </m:sub>
          </m:sSub>
          <m:r>
            <m:rPr>
              <m:sty m:val="p"/>
            </m:rPr>
            <w:rPr>
              <w:rFonts w:ascii="Cambria Math" w:hAnsi="Cambria Math" w:cs="Arial"/>
              <w:sz w:val="22"/>
              <w:szCs w:val="24"/>
            </w:rPr>
            <m:t>=</m:t>
          </m:r>
          <m:d>
            <m:dPr>
              <m:begChr m:val="{"/>
              <m:endChr m:val=""/>
              <m:ctrlPr>
                <w:rPr>
                  <w:rFonts w:ascii="Cambria Math" w:hAnsi="Cambria Math" w:cs="Arial"/>
                  <w:bCs/>
                  <w:sz w:val="22"/>
                  <w:szCs w:val="24"/>
                </w:rPr>
              </m:ctrlPr>
            </m:dPr>
            <m:e>
              <m:eqArr>
                <m:eqArrPr>
                  <m:ctrlPr>
                    <w:rPr>
                      <w:rFonts w:ascii="Cambria Math" w:hAnsi="Cambria Math" w:cs="Arial"/>
                      <w:bCs/>
                      <w:sz w:val="22"/>
                      <w:szCs w:val="24"/>
                    </w:rPr>
                  </m:ctrlPr>
                </m:eqArrPr>
                <m:e>
                  <m:r>
                    <m:rPr>
                      <m:sty m:val="p"/>
                    </m:rPr>
                    <w:rPr>
                      <w:rFonts w:ascii="Cambria Math" w:hAnsi="Cambria Math" w:cs="Arial"/>
                      <w:sz w:val="22"/>
                      <w:szCs w:val="24"/>
                    </w:rPr>
                    <m:t>-149+0.16*θ°                        0°≤θ&lt;45°;</m:t>
                  </m:r>
                </m:e>
                <m:e>
                  <m:r>
                    <m:rPr>
                      <m:sty m:val="p"/>
                    </m:rPr>
                    <w:rPr>
                      <w:rFonts w:ascii="Cambria Math" w:hAnsi="Cambria Math" w:cs="Arial"/>
                      <w:sz w:val="22"/>
                      <w:szCs w:val="24"/>
                    </w:rPr>
                    <m:t>-142+0.53*</m:t>
                  </m:r>
                  <m:d>
                    <m:dPr>
                      <m:ctrlPr>
                        <w:rPr>
                          <w:rFonts w:ascii="Cambria Math" w:hAnsi="Cambria Math" w:cs="Arial"/>
                          <w:bCs/>
                          <w:sz w:val="22"/>
                          <w:szCs w:val="24"/>
                        </w:rPr>
                      </m:ctrlPr>
                    </m:dPr>
                    <m:e>
                      <m:r>
                        <m:rPr>
                          <m:sty m:val="p"/>
                        </m:rPr>
                        <w:rPr>
                          <w:rFonts w:ascii="Cambria Math" w:hAnsi="Cambria Math" w:cs="Arial"/>
                          <w:sz w:val="22"/>
                          <w:szCs w:val="24"/>
                        </w:rPr>
                        <m:t>θ°-45°</m:t>
                      </m:r>
                    </m:e>
                  </m:d>
                  <m:r>
                    <m:rPr>
                      <m:sty m:val="p"/>
                    </m:rPr>
                    <w:rPr>
                      <w:rFonts w:ascii="Cambria Math" w:hAnsi="Cambria Math" w:cs="Arial"/>
                      <w:sz w:val="22"/>
                      <w:szCs w:val="24"/>
                    </w:rPr>
                    <m:t xml:space="preserve">      45°≤θ&lt;60°;</m:t>
                  </m:r>
                </m:e>
                <m:e>
                  <m:r>
                    <m:rPr>
                      <m:sty m:val="p"/>
                    </m:rPr>
                    <w:rPr>
                      <w:rFonts w:ascii="Cambria Math" w:hAnsi="Cambria Math" w:cs="Arial"/>
                      <w:sz w:val="22"/>
                      <w:szCs w:val="24"/>
                    </w:rPr>
                    <m:t>-134+0.1*</m:t>
                  </m:r>
                  <m:d>
                    <m:dPr>
                      <m:ctrlPr>
                        <w:rPr>
                          <w:rFonts w:ascii="Cambria Math" w:hAnsi="Cambria Math" w:cs="Arial"/>
                          <w:bCs/>
                          <w:sz w:val="22"/>
                          <w:szCs w:val="24"/>
                        </w:rPr>
                      </m:ctrlPr>
                    </m:dPr>
                    <m:e>
                      <m:r>
                        <m:rPr>
                          <m:sty m:val="p"/>
                        </m:rPr>
                        <w:rPr>
                          <w:rFonts w:ascii="Cambria Math" w:hAnsi="Cambria Math" w:cs="Arial"/>
                          <w:sz w:val="22"/>
                          <w:szCs w:val="24"/>
                        </w:rPr>
                        <m:t>θ°-60°</m:t>
                      </m:r>
                    </m:e>
                  </m:d>
                  <m:r>
                    <m:rPr>
                      <m:sty m:val="p"/>
                    </m:rPr>
                    <w:rPr>
                      <w:rFonts w:ascii="Cambria Math" w:hAnsi="Cambria Math" w:cs="Arial"/>
                      <w:sz w:val="22"/>
                      <w:szCs w:val="24"/>
                    </w:rPr>
                    <m:t xml:space="preserve">         60°≤θ≤90°.</m:t>
                  </m:r>
                </m:e>
              </m:eqArr>
            </m:e>
          </m:d>
        </m:oMath>
      </m:oMathPara>
    </w:p>
    <w:p w14:paraId="5E2B45D6" w14:textId="77777777" w:rsidR="003C5278" w:rsidRPr="00D40B8D" w:rsidRDefault="003C5278" w:rsidP="003C5278">
      <w:r w:rsidRPr="00D40B8D">
        <w:t>From the mask given in Table 4-4 a theoretical maximum satellite e.i.r.p can be calculated as a function of ship elevation angle. The result is provided in Table 4-5.</w:t>
      </w:r>
    </w:p>
    <w:p w14:paraId="3D22FBD5" w14:textId="77777777" w:rsidR="003C5278" w:rsidRPr="00D40B8D" w:rsidRDefault="003C5278" w:rsidP="003C5278">
      <w:pPr>
        <w:pStyle w:val="TableNo"/>
        <w:rPr>
          <w:b/>
        </w:rPr>
      </w:pPr>
      <w:r w:rsidRPr="00D40B8D">
        <w:t>TABLE 4-5</w:t>
      </w:r>
      <w:r w:rsidRPr="00D40B8D">
        <w:rPr>
          <w:b/>
        </w:rPr>
        <w:t xml:space="preserve"> </w:t>
      </w:r>
    </w:p>
    <w:p w14:paraId="0223F319" w14:textId="77777777" w:rsidR="003C5278" w:rsidRPr="00D40B8D" w:rsidRDefault="003C5278" w:rsidP="003C5278">
      <w:pPr>
        <w:pStyle w:val="Tabletitle"/>
      </w:pPr>
      <w:r w:rsidRPr="00D40B8D">
        <w:t>Satellite maximum e.i.r.p. versus elevation angle</w:t>
      </w:r>
    </w:p>
    <w:tbl>
      <w:tblPr>
        <w:tblW w:w="0" w:type="auto"/>
        <w:tblInd w:w="18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498"/>
        <w:gridCol w:w="1762"/>
        <w:gridCol w:w="931"/>
        <w:gridCol w:w="1763"/>
      </w:tblGrid>
      <w:tr w:rsidR="003C5278" w:rsidRPr="00D40B8D" w14:paraId="76813DAF" w14:textId="77777777" w:rsidTr="0040317C">
        <w:trPr>
          <w:trHeight w:val="320"/>
        </w:trPr>
        <w:tc>
          <w:tcPr>
            <w:tcW w:w="1498" w:type="dxa"/>
            <w:shd w:val="clear" w:color="auto" w:fill="auto"/>
            <w:vAlign w:val="center"/>
          </w:tcPr>
          <w:p w14:paraId="3831BBF5" w14:textId="77777777" w:rsidR="003C5278" w:rsidRPr="00D40B8D" w:rsidRDefault="003C5278" w:rsidP="0040317C">
            <w:pPr>
              <w:pStyle w:val="Tablehead"/>
            </w:pPr>
            <w:r w:rsidRPr="00D40B8D">
              <w:t xml:space="preserve">Ship Elevation angle </w:t>
            </w:r>
            <w:r w:rsidRPr="00D40B8D">
              <w:sym w:font="Symbol" w:char="F071"/>
            </w:r>
          </w:p>
        </w:tc>
        <w:tc>
          <w:tcPr>
            <w:tcW w:w="1762" w:type="dxa"/>
            <w:shd w:val="clear" w:color="auto" w:fill="auto"/>
            <w:noWrap/>
            <w:vAlign w:val="center"/>
          </w:tcPr>
          <w:p w14:paraId="6704707C" w14:textId="77777777" w:rsidR="003C5278" w:rsidRPr="00D40B8D" w:rsidRDefault="003C5278" w:rsidP="0040317C">
            <w:pPr>
              <w:pStyle w:val="Tablehead"/>
              <w:rPr>
                <w:bCs/>
              </w:rPr>
            </w:pPr>
            <w:r w:rsidRPr="00D40B8D">
              <w:t>Powerflux density on ground</w:t>
            </w:r>
          </w:p>
        </w:tc>
        <w:tc>
          <w:tcPr>
            <w:tcW w:w="931" w:type="dxa"/>
            <w:shd w:val="clear" w:color="auto" w:fill="auto"/>
            <w:noWrap/>
            <w:vAlign w:val="center"/>
          </w:tcPr>
          <w:p w14:paraId="305C24A8" w14:textId="77777777" w:rsidR="003C5278" w:rsidRPr="00D40B8D" w:rsidRDefault="003C5278" w:rsidP="0040317C">
            <w:pPr>
              <w:pStyle w:val="Tablehead"/>
            </w:pPr>
            <w:r w:rsidRPr="00D40B8D">
              <w:t>Satellite range</w:t>
            </w:r>
          </w:p>
        </w:tc>
        <w:tc>
          <w:tcPr>
            <w:tcW w:w="1763" w:type="dxa"/>
            <w:shd w:val="clear" w:color="auto" w:fill="auto"/>
            <w:vAlign w:val="center"/>
          </w:tcPr>
          <w:p w14:paraId="59F7122D" w14:textId="77777777" w:rsidR="003C5278" w:rsidRPr="00D40B8D" w:rsidRDefault="003C5278" w:rsidP="0040317C">
            <w:pPr>
              <w:pStyle w:val="Tablehead"/>
              <w:rPr>
                <w:bCs/>
              </w:rPr>
            </w:pPr>
            <w:r w:rsidRPr="00D40B8D">
              <w:rPr>
                <w:bCs/>
              </w:rPr>
              <w:t>Maximum downlink satellite e.i.r.p.</w:t>
            </w:r>
          </w:p>
        </w:tc>
      </w:tr>
      <w:tr w:rsidR="003C5278" w:rsidRPr="00D40B8D" w14:paraId="228A1650" w14:textId="77777777" w:rsidTr="0040317C">
        <w:trPr>
          <w:trHeight w:val="320"/>
        </w:trPr>
        <w:tc>
          <w:tcPr>
            <w:tcW w:w="1498" w:type="dxa"/>
            <w:shd w:val="clear" w:color="auto" w:fill="auto"/>
            <w:vAlign w:val="center"/>
          </w:tcPr>
          <w:p w14:paraId="57284DA5" w14:textId="77777777" w:rsidR="003C5278" w:rsidRPr="00D40B8D" w:rsidRDefault="003C5278" w:rsidP="0040317C">
            <w:pPr>
              <w:pStyle w:val="Tablehead"/>
            </w:pPr>
            <w:r w:rsidRPr="00D40B8D">
              <w:t>(degrees)</w:t>
            </w:r>
          </w:p>
        </w:tc>
        <w:tc>
          <w:tcPr>
            <w:tcW w:w="1762" w:type="dxa"/>
            <w:shd w:val="clear" w:color="auto" w:fill="auto"/>
            <w:noWrap/>
            <w:vAlign w:val="bottom"/>
          </w:tcPr>
          <w:p w14:paraId="4037A283" w14:textId="77777777" w:rsidR="003C5278" w:rsidRPr="00D40B8D" w:rsidRDefault="003C5278" w:rsidP="0040317C">
            <w:pPr>
              <w:pStyle w:val="Tablehead"/>
            </w:pPr>
            <w:r w:rsidRPr="00D40B8D">
              <w:rPr>
                <w:bCs/>
              </w:rPr>
              <w:t>(dBW/m</w:t>
            </w:r>
            <w:r w:rsidRPr="00D40B8D">
              <w:rPr>
                <w:bCs/>
                <w:vertAlign w:val="superscript"/>
              </w:rPr>
              <w:t>2</w:t>
            </w:r>
            <w:r w:rsidRPr="00D40B8D">
              <w:rPr>
                <w:bCs/>
              </w:rPr>
              <w:t>/4 kHz)</w:t>
            </w:r>
          </w:p>
        </w:tc>
        <w:tc>
          <w:tcPr>
            <w:tcW w:w="931" w:type="dxa"/>
            <w:shd w:val="clear" w:color="auto" w:fill="auto"/>
            <w:noWrap/>
            <w:vAlign w:val="center"/>
          </w:tcPr>
          <w:p w14:paraId="316240D3" w14:textId="77777777" w:rsidR="003C5278" w:rsidRPr="00D40B8D" w:rsidRDefault="003C5278" w:rsidP="0040317C">
            <w:pPr>
              <w:pStyle w:val="Tablehead"/>
            </w:pPr>
            <w:r w:rsidRPr="00D40B8D">
              <w:t>(km)</w:t>
            </w:r>
          </w:p>
        </w:tc>
        <w:tc>
          <w:tcPr>
            <w:tcW w:w="1763" w:type="dxa"/>
            <w:shd w:val="clear" w:color="auto" w:fill="auto"/>
            <w:vAlign w:val="center"/>
          </w:tcPr>
          <w:p w14:paraId="215DB233" w14:textId="77777777" w:rsidR="003C5278" w:rsidRPr="00D40B8D" w:rsidRDefault="003C5278" w:rsidP="0040317C">
            <w:pPr>
              <w:pStyle w:val="Tablehead"/>
            </w:pPr>
            <w:r w:rsidRPr="00D40B8D">
              <w:rPr>
                <w:bCs/>
              </w:rPr>
              <w:t>(dBW in 25 kHz)</w:t>
            </w:r>
          </w:p>
        </w:tc>
      </w:tr>
      <w:tr w:rsidR="003C5278" w:rsidRPr="00D40B8D" w14:paraId="72875F93" w14:textId="77777777" w:rsidTr="0040317C">
        <w:trPr>
          <w:trHeight w:val="320"/>
        </w:trPr>
        <w:tc>
          <w:tcPr>
            <w:tcW w:w="1498" w:type="dxa"/>
            <w:shd w:val="clear" w:color="auto" w:fill="auto"/>
            <w:vAlign w:val="center"/>
            <w:hideMark/>
          </w:tcPr>
          <w:p w14:paraId="2686AEFD" w14:textId="77777777" w:rsidR="003C5278" w:rsidRPr="00D40B8D" w:rsidRDefault="003C5278" w:rsidP="0040317C">
            <w:pPr>
              <w:pStyle w:val="Tabletext"/>
              <w:jc w:val="center"/>
            </w:pPr>
            <w:r w:rsidRPr="00D40B8D">
              <w:t>0</w:t>
            </w:r>
          </w:p>
        </w:tc>
        <w:tc>
          <w:tcPr>
            <w:tcW w:w="1762" w:type="dxa"/>
            <w:shd w:val="clear" w:color="auto" w:fill="auto"/>
            <w:noWrap/>
            <w:vAlign w:val="bottom"/>
            <w:hideMark/>
          </w:tcPr>
          <w:p w14:paraId="17F3F508" w14:textId="77777777" w:rsidR="003C5278" w:rsidRPr="00D40B8D" w:rsidRDefault="003C5278" w:rsidP="0040317C">
            <w:pPr>
              <w:pStyle w:val="Tabletext"/>
              <w:jc w:val="center"/>
            </w:pPr>
            <w:r w:rsidRPr="00D40B8D">
              <w:t>−149.0</w:t>
            </w:r>
          </w:p>
        </w:tc>
        <w:tc>
          <w:tcPr>
            <w:tcW w:w="931" w:type="dxa"/>
            <w:shd w:val="clear" w:color="auto" w:fill="auto"/>
            <w:noWrap/>
            <w:vAlign w:val="center"/>
            <w:hideMark/>
          </w:tcPr>
          <w:p w14:paraId="050BF493" w14:textId="77777777" w:rsidR="003C5278" w:rsidRPr="00D40B8D" w:rsidRDefault="003C5278" w:rsidP="0040317C">
            <w:pPr>
              <w:pStyle w:val="Tabletext"/>
              <w:jc w:val="center"/>
            </w:pPr>
            <w:r w:rsidRPr="00D40B8D">
              <w:t>2 831</w:t>
            </w:r>
          </w:p>
        </w:tc>
        <w:tc>
          <w:tcPr>
            <w:tcW w:w="1763" w:type="dxa"/>
            <w:shd w:val="clear" w:color="auto" w:fill="auto"/>
            <w:vAlign w:val="center"/>
            <w:hideMark/>
          </w:tcPr>
          <w:p w14:paraId="36B25583" w14:textId="77777777" w:rsidR="003C5278" w:rsidRPr="00D40B8D" w:rsidRDefault="003C5278" w:rsidP="0040317C">
            <w:pPr>
              <w:pStyle w:val="Tabletext"/>
              <w:jc w:val="center"/>
            </w:pPr>
            <w:r w:rsidRPr="00D40B8D">
              <w:t>−1.0</w:t>
            </w:r>
          </w:p>
        </w:tc>
      </w:tr>
      <w:tr w:rsidR="003C5278" w:rsidRPr="00D40B8D" w14:paraId="6E1848E9" w14:textId="77777777" w:rsidTr="0040317C">
        <w:trPr>
          <w:trHeight w:val="320"/>
        </w:trPr>
        <w:tc>
          <w:tcPr>
            <w:tcW w:w="1498" w:type="dxa"/>
            <w:shd w:val="clear" w:color="auto" w:fill="auto"/>
            <w:vAlign w:val="center"/>
            <w:hideMark/>
          </w:tcPr>
          <w:p w14:paraId="4E6A7433" w14:textId="77777777" w:rsidR="003C5278" w:rsidRPr="00D40B8D" w:rsidRDefault="003C5278" w:rsidP="0040317C">
            <w:pPr>
              <w:pStyle w:val="Tabletext"/>
              <w:jc w:val="center"/>
            </w:pPr>
            <w:r w:rsidRPr="00D40B8D">
              <w:t>10</w:t>
            </w:r>
          </w:p>
        </w:tc>
        <w:tc>
          <w:tcPr>
            <w:tcW w:w="1762" w:type="dxa"/>
            <w:shd w:val="clear" w:color="auto" w:fill="auto"/>
            <w:noWrap/>
            <w:vAlign w:val="bottom"/>
            <w:hideMark/>
          </w:tcPr>
          <w:p w14:paraId="64F8B4A6" w14:textId="77777777" w:rsidR="003C5278" w:rsidRPr="00D40B8D" w:rsidRDefault="003C5278" w:rsidP="0040317C">
            <w:pPr>
              <w:pStyle w:val="Tabletext"/>
              <w:jc w:val="center"/>
            </w:pPr>
            <w:r w:rsidRPr="00D40B8D">
              <w:t>−147.4</w:t>
            </w:r>
          </w:p>
        </w:tc>
        <w:tc>
          <w:tcPr>
            <w:tcW w:w="931" w:type="dxa"/>
            <w:shd w:val="clear" w:color="auto" w:fill="auto"/>
            <w:noWrap/>
            <w:vAlign w:val="center"/>
            <w:hideMark/>
          </w:tcPr>
          <w:p w14:paraId="34372244" w14:textId="77777777" w:rsidR="003C5278" w:rsidRPr="00D40B8D" w:rsidRDefault="003C5278" w:rsidP="0040317C">
            <w:pPr>
              <w:pStyle w:val="Tabletext"/>
              <w:jc w:val="center"/>
            </w:pPr>
            <w:r w:rsidRPr="00D40B8D">
              <w:t>1 932</w:t>
            </w:r>
          </w:p>
        </w:tc>
        <w:tc>
          <w:tcPr>
            <w:tcW w:w="1763" w:type="dxa"/>
            <w:shd w:val="clear" w:color="auto" w:fill="auto"/>
            <w:vAlign w:val="center"/>
            <w:hideMark/>
          </w:tcPr>
          <w:p w14:paraId="422A5C00" w14:textId="77777777" w:rsidR="003C5278" w:rsidRPr="00D40B8D" w:rsidRDefault="003C5278" w:rsidP="0040317C">
            <w:pPr>
              <w:pStyle w:val="Tabletext"/>
              <w:jc w:val="center"/>
            </w:pPr>
            <w:r w:rsidRPr="00D40B8D">
              <w:t>−2.7</w:t>
            </w:r>
          </w:p>
        </w:tc>
      </w:tr>
      <w:tr w:rsidR="003C5278" w:rsidRPr="00D40B8D" w14:paraId="47ED886A" w14:textId="77777777" w:rsidTr="0040317C">
        <w:trPr>
          <w:trHeight w:val="320"/>
        </w:trPr>
        <w:tc>
          <w:tcPr>
            <w:tcW w:w="1498" w:type="dxa"/>
            <w:shd w:val="clear" w:color="auto" w:fill="auto"/>
            <w:vAlign w:val="center"/>
            <w:hideMark/>
          </w:tcPr>
          <w:p w14:paraId="34B1F57A" w14:textId="77777777" w:rsidR="003C5278" w:rsidRPr="00D40B8D" w:rsidRDefault="003C5278" w:rsidP="0040317C">
            <w:pPr>
              <w:pStyle w:val="Tabletext"/>
              <w:jc w:val="center"/>
            </w:pPr>
            <w:r w:rsidRPr="00D40B8D">
              <w:t>20</w:t>
            </w:r>
          </w:p>
        </w:tc>
        <w:tc>
          <w:tcPr>
            <w:tcW w:w="1762" w:type="dxa"/>
            <w:shd w:val="clear" w:color="auto" w:fill="auto"/>
            <w:noWrap/>
            <w:vAlign w:val="bottom"/>
            <w:hideMark/>
          </w:tcPr>
          <w:p w14:paraId="2A231347" w14:textId="77777777" w:rsidR="003C5278" w:rsidRPr="00D40B8D" w:rsidRDefault="003C5278" w:rsidP="0040317C">
            <w:pPr>
              <w:pStyle w:val="Tabletext"/>
              <w:jc w:val="center"/>
            </w:pPr>
            <w:r w:rsidRPr="00D40B8D">
              <w:t>−145.8</w:t>
            </w:r>
          </w:p>
        </w:tc>
        <w:tc>
          <w:tcPr>
            <w:tcW w:w="931" w:type="dxa"/>
            <w:shd w:val="clear" w:color="auto" w:fill="auto"/>
            <w:noWrap/>
            <w:vAlign w:val="center"/>
            <w:hideMark/>
          </w:tcPr>
          <w:p w14:paraId="1EA748FC" w14:textId="77777777" w:rsidR="003C5278" w:rsidRPr="00D40B8D" w:rsidRDefault="003C5278" w:rsidP="0040317C">
            <w:pPr>
              <w:pStyle w:val="Tabletext"/>
              <w:jc w:val="center"/>
            </w:pPr>
            <w:r w:rsidRPr="00D40B8D">
              <w:t>1 392</w:t>
            </w:r>
          </w:p>
        </w:tc>
        <w:tc>
          <w:tcPr>
            <w:tcW w:w="1763" w:type="dxa"/>
            <w:shd w:val="clear" w:color="auto" w:fill="auto"/>
            <w:vAlign w:val="center"/>
            <w:hideMark/>
          </w:tcPr>
          <w:p w14:paraId="12A7BC3F" w14:textId="77777777" w:rsidR="003C5278" w:rsidRPr="00D40B8D" w:rsidRDefault="003C5278" w:rsidP="0040317C">
            <w:pPr>
              <w:pStyle w:val="Tabletext"/>
              <w:jc w:val="center"/>
            </w:pPr>
            <w:r w:rsidRPr="00D40B8D">
              <w:t>−4.0</w:t>
            </w:r>
          </w:p>
        </w:tc>
      </w:tr>
      <w:tr w:rsidR="003C5278" w:rsidRPr="00D40B8D" w14:paraId="73ADFFD9" w14:textId="77777777" w:rsidTr="0040317C">
        <w:trPr>
          <w:trHeight w:val="320"/>
        </w:trPr>
        <w:tc>
          <w:tcPr>
            <w:tcW w:w="1498" w:type="dxa"/>
            <w:shd w:val="clear" w:color="auto" w:fill="auto"/>
            <w:vAlign w:val="center"/>
            <w:hideMark/>
          </w:tcPr>
          <w:p w14:paraId="7E9727F1" w14:textId="77777777" w:rsidR="003C5278" w:rsidRPr="00D40B8D" w:rsidRDefault="003C5278" w:rsidP="0040317C">
            <w:pPr>
              <w:pStyle w:val="Tabletext"/>
              <w:jc w:val="center"/>
            </w:pPr>
            <w:r w:rsidRPr="00D40B8D">
              <w:t>30</w:t>
            </w:r>
          </w:p>
        </w:tc>
        <w:tc>
          <w:tcPr>
            <w:tcW w:w="1762" w:type="dxa"/>
            <w:shd w:val="clear" w:color="auto" w:fill="auto"/>
            <w:noWrap/>
            <w:vAlign w:val="bottom"/>
            <w:hideMark/>
          </w:tcPr>
          <w:p w14:paraId="07E435CD" w14:textId="77777777" w:rsidR="003C5278" w:rsidRPr="00D40B8D" w:rsidRDefault="003C5278" w:rsidP="0040317C">
            <w:pPr>
              <w:pStyle w:val="Tabletext"/>
              <w:jc w:val="center"/>
            </w:pPr>
            <w:r w:rsidRPr="00D40B8D">
              <w:t>−144.2</w:t>
            </w:r>
          </w:p>
        </w:tc>
        <w:tc>
          <w:tcPr>
            <w:tcW w:w="931" w:type="dxa"/>
            <w:shd w:val="clear" w:color="auto" w:fill="auto"/>
            <w:noWrap/>
            <w:vAlign w:val="center"/>
            <w:hideMark/>
          </w:tcPr>
          <w:p w14:paraId="58F0A6A7" w14:textId="77777777" w:rsidR="003C5278" w:rsidRPr="00D40B8D" w:rsidRDefault="003C5278" w:rsidP="0040317C">
            <w:pPr>
              <w:pStyle w:val="Tabletext"/>
              <w:jc w:val="center"/>
            </w:pPr>
            <w:r w:rsidRPr="00D40B8D">
              <w:t>1 075</w:t>
            </w:r>
          </w:p>
        </w:tc>
        <w:tc>
          <w:tcPr>
            <w:tcW w:w="1763" w:type="dxa"/>
            <w:shd w:val="clear" w:color="auto" w:fill="auto"/>
            <w:vAlign w:val="center"/>
            <w:hideMark/>
          </w:tcPr>
          <w:p w14:paraId="233642D1" w14:textId="77777777" w:rsidR="003C5278" w:rsidRPr="00D40B8D" w:rsidRDefault="003C5278" w:rsidP="0040317C">
            <w:pPr>
              <w:pStyle w:val="Tabletext"/>
              <w:jc w:val="center"/>
            </w:pPr>
            <w:r w:rsidRPr="00D40B8D">
              <w:t>−4.6</w:t>
            </w:r>
          </w:p>
        </w:tc>
      </w:tr>
      <w:tr w:rsidR="003C5278" w:rsidRPr="00D40B8D" w14:paraId="1CAF06D7" w14:textId="77777777" w:rsidTr="0040317C">
        <w:trPr>
          <w:trHeight w:val="320"/>
        </w:trPr>
        <w:tc>
          <w:tcPr>
            <w:tcW w:w="1498" w:type="dxa"/>
            <w:shd w:val="clear" w:color="auto" w:fill="auto"/>
            <w:vAlign w:val="center"/>
            <w:hideMark/>
          </w:tcPr>
          <w:p w14:paraId="753D2350" w14:textId="77777777" w:rsidR="003C5278" w:rsidRPr="00D40B8D" w:rsidRDefault="003C5278" w:rsidP="0040317C">
            <w:pPr>
              <w:pStyle w:val="Tabletext"/>
              <w:jc w:val="center"/>
            </w:pPr>
            <w:r w:rsidRPr="00D40B8D">
              <w:t>40</w:t>
            </w:r>
          </w:p>
        </w:tc>
        <w:tc>
          <w:tcPr>
            <w:tcW w:w="1762" w:type="dxa"/>
            <w:shd w:val="clear" w:color="auto" w:fill="auto"/>
            <w:noWrap/>
            <w:vAlign w:val="bottom"/>
            <w:hideMark/>
          </w:tcPr>
          <w:p w14:paraId="45809B17" w14:textId="77777777" w:rsidR="003C5278" w:rsidRPr="00D40B8D" w:rsidRDefault="003C5278" w:rsidP="0040317C">
            <w:pPr>
              <w:pStyle w:val="Tabletext"/>
              <w:jc w:val="center"/>
            </w:pPr>
            <w:r w:rsidRPr="00D40B8D">
              <w:t>−142.6</w:t>
            </w:r>
          </w:p>
        </w:tc>
        <w:tc>
          <w:tcPr>
            <w:tcW w:w="931" w:type="dxa"/>
            <w:shd w:val="clear" w:color="auto" w:fill="auto"/>
            <w:noWrap/>
            <w:vAlign w:val="center"/>
            <w:hideMark/>
          </w:tcPr>
          <w:p w14:paraId="71CA91E7" w14:textId="77777777" w:rsidR="003C5278" w:rsidRPr="00D40B8D" w:rsidRDefault="003C5278" w:rsidP="0040317C">
            <w:pPr>
              <w:pStyle w:val="Tabletext"/>
              <w:jc w:val="center"/>
            </w:pPr>
            <w:r w:rsidRPr="00D40B8D">
              <w:t>882</w:t>
            </w:r>
          </w:p>
        </w:tc>
        <w:tc>
          <w:tcPr>
            <w:tcW w:w="1763" w:type="dxa"/>
            <w:shd w:val="clear" w:color="auto" w:fill="auto"/>
            <w:vAlign w:val="center"/>
            <w:hideMark/>
          </w:tcPr>
          <w:p w14:paraId="034C2EE0" w14:textId="77777777" w:rsidR="003C5278" w:rsidRPr="00D40B8D" w:rsidRDefault="003C5278" w:rsidP="0040317C">
            <w:pPr>
              <w:pStyle w:val="Tabletext"/>
              <w:jc w:val="center"/>
            </w:pPr>
            <w:r w:rsidRPr="00D40B8D">
              <w:t>−4.7</w:t>
            </w:r>
          </w:p>
        </w:tc>
      </w:tr>
      <w:tr w:rsidR="003C5278" w:rsidRPr="00D40B8D" w14:paraId="7BE41451" w14:textId="77777777" w:rsidTr="0040317C">
        <w:trPr>
          <w:trHeight w:val="320"/>
        </w:trPr>
        <w:tc>
          <w:tcPr>
            <w:tcW w:w="1498" w:type="dxa"/>
            <w:shd w:val="clear" w:color="auto" w:fill="auto"/>
            <w:vAlign w:val="center"/>
          </w:tcPr>
          <w:p w14:paraId="01A63A2E" w14:textId="77777777" w:rsidR="003C5278" w:rsidRPr="00D40B8D" w:rsidRDefault="003C5278" w:rsidP="0040317C">
            <w:pPr>
              <w:pStyle w:val="Tabletext"/>
              <w:jc w:val="center"/>
            </w:pPr>
            <w:r w:rsidRPr="00D40B8D">
              <w:t>45</w:t>
            </w:r>
          </w:p>
        </w:tc>
        <w:tc>
          <w:tcPr>
            <w:tcW w:w="1762" w:type="dxa"/>
            <w:shd w:val="clear" w:color="auto" w:fill="auto"/>
            <w:noWrap/>
            <w:vAlign w:val="bottom"/>
          </w:tcPr>
          <w:p w14:paraId="6112B98C" w14:textId="77777777" w:rsidR="003C5278" w:rsidRPr="00D40B8D" w:rsidRDefault="003C5278" w:rsidP="0040317C">
            <w:pPr>
              <w:pStyle w:val="Tabletext"/>
              <w:jc w:val="center"/>
            </w:pPr>
            <w:r w:rsidRPr="00D40B8D">
              <w:t>−142.0</w:t>
            </w:r>
          </w:p>
        </w:tc>
        <w:tc>
          <w:tcPr>
            <w:tcW w:w="931" w:type="dxa"/>
            <w:shd w:val="clear" w:color="auto" w:fill="auto"/>
            <w:noWrap/>
            <w:vAlign w:val="center"/>
          </w:tcPr>
          <w:p w14:paraId="26650A9A" w14:textId="77777777" w:rsidR="003C5278" w:rsidRPr="00D40B8D" w:rsidRDefault="003C5278" w:rsidP="0040317C">
            <w:pPr>
              <w:pStyle w:val="Tabletext"/>
              <w:jc w:val="center"/>
            </w:pPr>
            <w:r w:rsidRPr="00D40B8D">
              <w:t>815</w:t>
            </w:r>
          </w:p>
        </w:tc>
        <w:tc>
          <w:tcPr>
            <w:tcW w:w="1763" w:type="dxa"/>
            <w:shd w:val="clear" w:color="auto" w:fill="auto"/>
            <w:vAlign w:val="center"/>
          </w:tcPr>
          <w:p w14:paraId="0D54739D" w14:textId="77777777" w:rsidR="003C5278" w:rsidRPr="00D40B8D" w:rsidRDefault="003C5278" w:rsidP="0040317C">
            <w:pPr>
              <w:pStyle w:val="Tabletext"/>
              <w:jc w:val="center"/>
            </w:pPr>
            <w:r w:rsidRPr="00D40B8D">
              <w:t>−4.8</w:t>
            </w:r>
          </w:p>
        </w:tc>
      </w:tr>
      <w:tr w:rsidR="003C5278" w:rsidRPr="00D40B8D" w14:paraId="386DE2E5" w14:textId="77777777" w:rsidTr="0040317C">
        <w:trPr>
          <w:trHeight w:val="320"/>
        </w:trPr>
        <w:tc>
          <w:tcPr>
            <w:tcW w:w="1498" w:type="dxa"/>
            <w:shd w:val="clear" w:color="auto" w:fill="auto"/>
            <w:vAlign w:val="center"/>
            <w:hideMark/>
          </w:tcPr>
          <w:p w14:paraId="77EC4FCC" w14:textId="77777777" w:rsidR="003C5278" w:rsidRPr="00D40B8D" w:rsidRDefault="003C5278" w:rsidP="0040317C">
            <w:pPr>
              <w:pStyle w:val="Tabletext"/>
              <w:jc w:val="center"/>
            </w:pPr>
            <w:r w:rsidRPr="00D40B8D">
              <w:t>50</w:t>
            </w:r>
          </w:p>
        </w:tc>
        <w:tc>
          <w:tcPr>
            <w:tcW w:w="1762" w:type="dxa"/>
            <w:shd w:val="clear" w:color="auto" w:fill="auto"/>
            <w:noWrap/>
            <w:vAlign w:val="bottom"/>
            <w:hideMark/>
          </w:tcPr>
          <w:p w14:paraId="3FBE465C" w14:textId="77777777" w:rsidR="003C5278" w:rsidRPr="00D40B8D" w:rsidRDefault="003C5278" w:rsidP="0040317C">
            <w:pPr>
              <w:pStyle w:val="Tabletext"/>
              <w:jc w:val="center"/>
            </w:pPr>
            <w:r w:rsidRPr="00D40B8D">
              <w:t>−139.4</w:t>
            </w:r>
          </w:p>
        </w:tc>
        <w:tc>
          <w:tcPr>
            <w:tcW w:w="931" w:type="dxa"/>
            <w:shd w:val="clear" w:color="auto" w:fill="auto"/>
            <w:noWrap/>
            <w:vAlign w:val="center"/>
            <w:hideMark/>
          </w:tcPr>
          <w:p w14:paraId="019E1E01" w14:textId="77777777" w:rsidR="003C5278" w:rsidRPr="00D40B8D" w:rsidRDefault="003C5278" w:rsidP="0040317C">
            <w:pPr>
              <w:pStyle w:val="Tabletext"/>
              <w:jc w:val="center"/>
            </w:pPr>
            <w:r w:rsidRPr="00D40B8D">
              <w:t>761</w:t>
            </w:r>
          </w:p>
        </w:tc>
        <w:tc>
          <w:tcPr>
            <w:tcW w:w="1763" w:type="dxa"/>
            <w:shd w:val="clear" w:color="auto" w:fill="auto"/>
            <w:vAlign w:val="center"/>
            <w:hideMark/>
          </w:tcPr>
          <w:p w14:paraId="29F1B307" w14:textId="77777777" w:rsidR="003C5278" w:rsidRPr="00D40B8D" w:rsidRDefault="003C5278" w:rsidP="0040317C">
            <w:pPr>
              <w:pStyle w:val="Tabletext"/>
              <w:jc w:val="center"/>
            </w:pPr>
            <w:r w:rsidRPr="00D40B8D">
              <w:t>−2.8</w:t>
            </w:r>
          </w:p>
        </w:tc>
      </w:tr>
      <w:tr w:rsidR="003C5278" w:rsidRPr="00D40B8D" w14:paraId="2FEF14DF" w14:textId="77777777" w:rsidTr="0040317C">
        <w:trPr>
          <w:trHeight w:val="320"/>
        </w:trPr>
        <w:tc>
          <w:tcPr>
            <w:tcW w:w="1498" w:type="dxa"/>
            <w:shd w:val="clear" w:color="auto" w:fill="auto"/>
            <w:vAlign w:val="center"/>
            <w:hideMark/>
          </w:tcPr>
          <w:p w14:paraId="6AA637E1" w14:textId="77777777" w:rsidR="003C5278" w:rsidRPr="00D40B8D" w:rsidRDefault="003C5278" w:rsidP="0040317C">
            <w:pPr>
              <w:pStyle w:val="Tabletext"/>
              <w:jc w:val="center"/>
            </w:pPr>
            <w:r w:rsidRPr="00D40B8D">
              <w:t>60</w:t>
            </w:r>
          </w:p>
        </w:tc>
        <w:tc>
          <w:tcPr>
            <w:tcW w:w="1762" w:type="dxa"/>
            <w:shd w:val="clear" w:color="auto" w:fill="auto"/>
            <w:noWrap/>
            <w:vAlign w:val="bottom"/>
            <w:hideMark/>
          </w:tcPr>
          <w:p w14:paraId="05BA9C3E" w14:textId="77777777" w:rsidR="003C5278" w:rsidRPr="00D40B8D" w:rsidRDefault="003C5278" w:rsidP="0040317C">
            <w:pPr>
              <w:pStyle w:val="Tabletext"/>
              <w:jc w:val="center"/>
            </w:pPr>
            <w:r w:rsidRPr="00D40B8D">
              <w:t>−134.0</w:t>
            </w:r>
          </w:p>
        </w:tc>
        <w:tc>
          <w:tcPr>
            <w:tcW w:w="931" w:type="dxa"/>
            <w:shd w:val="clear" w:color="auto" w:fill="auto"/>
            <w:noWrap/>
            <w:vAlign w:val="center"/>
            <w:hideMark/>
          </w:tcPr>
          <w:p w14:paraId="6308A068" w14:textId="77777777" w:rsidR="003C5278" w:rsidRPr="00D40B8D" w:rsidRDefault="003C5278" w:rsidP="0040317C">
            <w:pPr>
              <w:pStyle w:val="Tabletext"/>
              <w:jc w:val="center"/>
            </w:pPr>
            <w:r w:rsidRPr="00D40B8D">
              <w:t>683</w:t>
            </w:r>
          </w:p>
        </w:tc>
        <w:tc>
          <w:tcPr>
            <w:tcW w:w="1763" w:type="dxa"/>
            <w:shd w:val="clear" w:color="auto" w:fill="auto"/>
            <w:vAlign w:val="center"/>
            <w:hideMark/>
          </w:tcPr>
          <w:p w14:paraId="5CFEA439" w14:textId="77777777" w:rsidR="003C5278" w:rsidRPr="00D40B8D" w:rsidRDefault="003C5278" w:rsidP="0040317C">
            <w:pPr>
              <w:pStyle w:val="Tabletext"/>
              <w:jc w:val="center"/>
            </w:pPr>
            <w:r w:rsidRPr="00D40B8D">
              <w:t>1.6</w:t>
            </w:r>
          </w:p>
        </w:tc>
      </w:tr>
      <w:tr w:rsidR="003C5278" w:rsidRPr="00D40B8D" w14:paraId="21B8218C" w14:textId="77777777" w:rsidTr="0040317C">
        <w:trPr>
          <w:trHeight w:val="320"/>
        </w:trPr>
        <w:tc>
          <w:tcPr>
            <w:tcW w:w="1498" w:type="dxa"/>
            <w:shd w:val="clear" w:color="auto" w:fill="auto"/>
            <w:vAlign w:val="center"/>
            <w:hideMark/>
          </w:tcPr>
          <w:p w14:paraId="020073A6" w14:textId="77777777" w:rsidR="003C5278" w:rsidRPr="00D40B8D" w:rsidRDefault="003C5278" w:rsidP="0040317C">
            <w:pPr>
              <w:pStyle w:val="Tabletext"/>
              <w:jc w:val="center"/>
            </w:pPr>
            <w:r w:rsidRPr="00D40B8D">
              <w:t>70</w:t>
            </w:r>
          </w:p>
        </w:tc>
        <w:tc>
          <w:tcPr>
            <w:tcW w:w="1762" w:type="dxa"/>
            <w:shd w:val="clear" w:color="auto" w:fill="auto"/>
            <w:noWrap/>
            <w:vAlign w:val="bottom"/>
            <w:hideMark/>
          </w:tcPr>
          <w:p w14:paraId="66616977" w14:textId="77777777" w:rsidR="003C5278" w:rsidRPr="00D40B8D" w:rsidRDefault="003C5278" w:rsidP="0040317C">
            <w:pPr>
              <w:pStyle w:val="Tabletext"/>
              <w:jc w:val="center"/>
            </w:pPr>
            <w:r w:rsidRPr="00D40B8D">
              <w:t>−133.0</w:t>
            </w:r>
          </w:p>
        </w:tc>
        <w:tc>
          <w:tcPr>
            <w:tcW w:w="931" w:type="dxa"/>
            <w:shd w:val="clear" w:color="auto" w:fill="auto"/>
            <w:noWrap/>
            <w:vAlign w:val="center"/>
            <w:hideMark/>
          </w:tcPr>
          <w:p w14:paraId="4217E2FC" w14:textId="77777777" w:rsidR="003C5278" w:rsidRPr="00D40B8D" w:rsidRDefault="003C5278" w:rsidP="0040317C">
            <w:pPr>
              <w:pStyle w:val="Tabletext"/>
              <w:jc w:val="center"/>
            </w:pPr>
            <w:r w:rsidRPr="00D40B8D">
              <w:t>635</w:t>
            </w:r>
          </w:p>
        </w:tc>
        <w:tc>
          <w:tcPr>
            <w:tcW w:w="1763" w:type="dxa"/>
            <w:shd w:val="clear" w:color="auto" w:fill="auto"/>
            <w:vAlign w:val="center"/>
            <w:hideMark/>
          </w:tcPr>
          <w:p w14:paraId="296BA57B" w14:textId="77777777" w:rsidR="003C5278" w:rsidRPr="00D40B8D" w:rsidRDefault="003C5278" w:rsidP="0040317C">
            <w:pPr>
              <w:pStyle w:val="Tabletext"/>
              <w:jc w:val="center"/>
            </w:pPr>
            <w:r w:rsidRPr="00D40B8D">
              <w:t>2.0</w:t>
            </w:r>
          </w:p>
        </w:tc>
      </w:tr>
      <w:tr w:rsidR="003C5278" w:rsidRPr="00D40B8D" w14:paraId="7E6812FF" w14:textId="77777777" w:rsidTr="0040317C">
        <w:trPr>
          <w:trHeight w:val="320"/>
        </w:trPr>
        <w:tc>
          <w:tcPr>
            <w:tcW w:w="1498" w:type="dxa"/>
            <w:shd w:val="clear" w:color="auto" w:fill="auto"/>
            <w:vAlign w:val="center"/>
            <w:hideMark/>
          </w:tcPr>
          <w:p w14:paraId="2FEBC4BD" w14:textId="77777777" w:rsidR="003C5278" w:rsidRPr="00D40B8D" w:rsidRDefault="003C5278" w:rsidP="0040317C">
            <w:pPr>
              <w:pStyle w:val="Tabletext"/>
              <w:jc w:val="center"/>
            </w:pPr>
            <w:r w:rsidRPr="00D40B8D">
              <w:t>80</w:t>
            </w:r>
          </w:p>
        </w:tc>
        <w:tc>
          <w:tcPr>
            <w:tcW w:w="1762" w:type="dxa"/>
            <w:shd w:val="clear" w:color="auto" w:fill="auto"/>
            <w:noWrap/>
            <w:vAlign w:val="bottom"/>
            <w:hideMark/>
          </w:tcPr>
          <w:p w14:paraId="02E74814" w14:textId="77777777" w:rsidR="003C5278" w:rsidRPr="00D40B8D" w:rsidRDefault="003C5278" w:rsidP="0040317C">
            <w:pPr>
              <w:pStyle w:val="Tabletext"/>
              <w:jc w:val="center"/>
            </w:pPr>
            <w:r w:rsidRPr="00D40B8D">
              <w:t>−132.0</w:t>
            </w:r>
          </w:p>
        </w:tc>
        <w:tc>
          <w:tcPr>
            <w:tcW w:w="931" w:type="dxa"/>
            <w:shd w:val="clear" w:color="auto" w:fill="auto"/>
            <w:noWrap/>
            <w:vAlign w:val="center"/>
            <w:hideMark/>
          </w:tcPr>
          <w:p w14:paraId="7DC4CA54" w14:textId="77777777" w:rsidR="003C5278" w:rsidRPr="00D40B8D" w:rsidRDefault="003C5278" w:rsidP="0040317C">
            <w:pPr>
              <w:pStyle w:val="Tabletext"/>
              <w:jc w:val="center"/>
            </w:pPr>
            <w:r w:rsidRPr="00D40B8D">
              <w:t>608</w:t>
            </w:r>
          </w:p>
        </w:tc>
        <w:tc>
          <w:tcPr>
            <w:tcW w:w="1763" w:type="dxa"/>
            <w:shd w:val="clear" w:color="auto" w:fill="auto"/>
            <w:vAlign w:val="center"/>
            <w:hideMark/>
          </w:tcPr>
          <w:p w14:paraId="0192F906" w14:textId="77777777" w:rsidR="003C5278" w:rsidRPr="00D40B8D" w:rsidRDefault="003C5278" w:rsidP="0040317C">
            <w:pPr>
              <w:pStyle w:val="Tabletext"/>
              <w:jc w:val="center"/>
            </w:pPr>
            <w:r w:rsidRPr="00D40B8D">
              <w:t>2.6</w:t>
            </w:r>
          </w:p>
        </w:tc>
      </w:tr>
      <w:tr w:rsidR="003C5278" w:rsidRPr="00D40B8D" w14:paraId="3DFEB83A" w14:textId="77777777" w:rsidTr="0040317C">
        <w:trPr>
          <w:trHeight w:val="320"/>
        </w:trPr>
        <w:tc>
          <w:tcPr>
            <w:tcW w:w="1498" w:type="dxa"/>
            <w:shd w:val="clear" w:color="auto" w:fill="auto"/>
            <w:vAlign w:val="center"/>
            <w:hideMark/>
          </w:tcPr>
          <w:p w14:paraId="79ADCD33" w14:textId="77777777" w:rsidR="003C5278" w:rsidRPr="00D40B8D" w:rsidRDefault="003C5278" w:rsidP="0040317C">
            <w:pPr>
              <w:pStyle w:val="Tabletext"/>
              <w:jc w:val="center"/>
            </w:pPr>
            <w:r w:rsidRPr="00D40B8D">
              <w:t>90</w:t>
            </w:r>
          </w:p>
        </w:tc>
        <w:tc>
          <w:tcPr>
            <w:tcW w:w="1762" w:type="dxa"/>
            <w:shd w:val="clear" w:color="auto" w:fill="auto"/>
            <w:noWrap/>
            <w:vAlign w:val="bottom"/>
            <w:hideMark/>
          </w:tcPr>
          <w:p w14:paraId="1BA61FFB" w14:textId="77777777" w:rsidR="003C5278" w:rsidRPr="00D40B8D" w:rsidRDefault="003C5278" w:rsidP="0040317C">
            <w:pPr>
              <w:pStyle w:val="Tabletext"/>
              <w:jc w:val="center"/>
            </w:pPr>
            <w:r w:rsidRPr="00D40B8D">
              <w:t>−131.0</w:t>
            </w:r>
          </w:p>
        </w:tc>
        <w:tc>
          <w:tcPr>
            <w:tcW w:w="931" w:type="dxa"/>
            <w:shd w:val="clear" w:color="auto" w:fill="auto"/>
            <w:noWrap/>
            <w:vAlign w:val="center"/>
            <w:hideMark/>
          </w:tcPr>
          <w:p w14:paraId="4F259CCD" w14:textId="77777777" w:rsidR="003C5278" w:rsidRPr="00D40B8D" w:rsidRDefault="003C5278" w:rsidP="0040317C">
            <w:pPr>
              <w:pStyle w:val="Tabletext"/>
              <w:jc w:val="center"/>
            </w:pPr>
            <w:r w:rsidRPr="00D40B8D">
              <w:t>600</w:t>
            </w:r>
          </w:p>
        </w:tc>
        <w:tc>
          <w:tcPr>
            <w:tcW w:w="1763" w:type="dxa"/>
            <w:shd w:val="clear" w:color="auto" w:fill="auto"/>
            <w:vAlign w:val="center"/>
            <w:hideMark/>
          </w:tcPr>
          <w:p w14:paraId="70FD3C49" w14:textId="77777777" w:rsidR="003C5278" w:rsidRPr="00D40B8D" w:rsidRDefault="003C5278" w:rsidP="0040317C">
            <w:pPr>
              <w:pStyle w:val="Tabletext"/>
              <w:jc w:val="center"/>
            </w:pPr>
            <w:r w:rsidRPr="00D40B8D">
              <w:t>3.5</w:t>
            </w:r>
          </w:p>
        </w:tc>
      </w:tr>
    </w:tbl>
    <w:p w14:paraId="6FEE5EB6" w14:textId="77777777" w:rsidR="003C5278" w:rsidRPr="00D40B8D" w:rsidRDefault="003C5278" w:rsidP="003C5278">
      <w:pPr>
        <w:pStyle w:val="Tablefin"/>
      </w:pPr>
    </w:p>
    <w:p w14:paraId="26B45D8F" w14:textId="77777777" w:rsidR="003C5278" w:rsidRPr="00D40B8D" w:rsidRDefault="003C5278" w:rsidP="003C5278">
      <w:r w:rsidRPr="00D40B8D">
        <w:t xml:space="preserve">The maximum achievable satellite e.i.r.p depends on the antenna on-board the satellite, and how well the antenna pattern can be made to fit the theoretical maximum satellite e.i.r.p mask. Most of the satellite coverage area and visibility time will be at low elevation angles, and high elevation angle coverage may be sacrificed without significant system capacity loss. </w:t>
      </w:r>
    </w:p>
    <w:p w14:paraId="70761116" w14:textId="77777777" w:rsidR="003C5278" w:rsidRPr="00D40B8D" w:rsidRDefault="003C5278" w:rsidP="003C5278">
      <w:r w:rsidRPr="00D40B8D">
        <w:t>The two satellite antenna types given in section 4.1.4 have been analysed to calculate the maximum possible satellite e.i.r.p that meets the pfd mask:</w:t>
      </w:r>
    </w:p>
    <w:p w14:paraId="7C7A6689" w14:textId="721B46C5" w:rsidR="003C5278" w:rsidRPr="00D40B8D" w:rsidRDefault="003C5278" w:rsidP="003C5278">
      <w:pPr>
        <w:pStyle w:val="enumlev1"/>
      </w:pPr>
      <w:r w:rsidRPr="00D40B8D">
        <w:t>1)</w:t>
      </w:r>
      <w:r w:rsidRPr="00D40B8D">
        <w:tab/>
      </w:r>
      <w:r w:rsidRPr="00D40B8D">
        <w:rPr>
          <w:u w:val="single"/>
        </w:rPr>
        <w:t>Yagi Antenna</w:t>
      </w:r>
      <w:r w:rsidRPr="00D40B8D">
        <w:t xml:space="preserve">: For this antenna the link budget is optimised for 0 degrees ship elevation angle using a three element </w:t>
      </w:r>
      <w:ins w:id="199" w:author="Author">
        <w:r w:rsidR="00046FCB">
          <w:t xml:space="preserve">circularly polarized </w:t>
        </w:r>
      </w:ins>
      <w:r w:rsidRPr="00D40B8D">
        <w:t>Yagi antenna with the satellite pointed at the horizon. Assuming a peak antenna gain of 8 dBi, a transmit RF power of −12.4 dBW in 25 kHz will ensure compliance with the pfd mask. Satellite e.i.r.p. versus ship elevation angle and resulting margin to the pfd mask are shown in Table 4</w:t>
      </w:r>
      <w:r w:rsidRPr="00D40B8D">
        <w:noBreakHyphen/>
        <w:t>6.</w:t>
      </w:r>
    </w:p>
    <w:p w14:paraId="7EBC852F" w14:textId="77777777" w:rsidR="003C5278" w:rsidRPr="00D40B8D" w:rsidRDefault="003C5278" w:rsidP="003C5278">
      <w:pPr>
        <w:pStyle w:val="TableNo"/>
      </w:pPr>
      <w:r w:rsidRPr="00D40B8D">
        <w:lastRenderedPageBreak/>
        <w:t>TABLE 4-6</w:t>
      </w:r>
    </w:p>
    <w:p w14:paraId="214E602D" w14:textId="77777777" w:rsidR="003C5278" w:rsidRPr="00D40B8D" w:rsidRDefault="003C5278" w:rsidP="003C5278">
      <w:pPr>
        <w:pStyle w:val="Tabletitle"/>
      </w:pPr>
      <w:r w:rsidRPr="00D40B8D">
        <w:t xml:space="preserve">Satellite e.i.r.p. vs. elevation using a Yagi antenna </w:t>
      </w:r>
    </w:p>
    <w:tbl>
      <w:tblPr>
        <w:tblW w:w="9639" w:type="dxa"/>
        <w:jc w:val="center"/>
        <w:tblLayout w:type="fixed"/>
        <w:tblCellMar>
          <w:left w:w="70" w:type="dxa"/>
          <w:right w:w="70" w:type="dxa"/>
        </w:tblCellMar>
        <w:tblLook w:val="04A0" w:firstRow="1" w:lastRow="0" w:firstColumn="1" w:lastColumn="0" w:noHBand="0" w:noVBand="1"/>
      </w:tblPr>
      <w:tblGrid>
        <w:gridCol w:w="1070"/>
        <w:gridCol w:w="1071"/>
        <w:gridCol w:w="1072"/>
        <w:gridCol w:w="1071"/>
        <w:gridCol w:w="1250"/>
        <w:gridCol w:w="892"/>
        <w:gridCol w:w="1071"/>
        <w:gridCol w:w="1195"/>
        <w:gridCol w:w="947"/>
      </w:tblGrid>
      <w:tr w:rsidR="003C5278" w:rsidRPr="00D40B8D" w14:paraId="07E529E9" w14:textId="77777777" w:rsidTr="0040317C">
        <w:trPr>
          <w:trHeight w:val="300"/>
          <w:tblHeader/>
          <w:jc w:val="center"/>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C5AD0" w14:textId="77777777" w:rsidR="003C5278" w:rsidRPr="00D40B8D" w:rsidRDefault="003C5278" w:rsidP="0040317C">
            <w:pPr>
              <w:pStyle w:val="Tablehead"/>
              <w:ind w:left="-57" w:right="-57"/>
            </w:pPr>
            <w:r w:rsidRPr="00D40B8D">
              <w:t>Ship elevation angle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78C4CDCD" w14:textId="77777777" w:rsidR="003C5278" w:rsidRPr="00D40B8D" w:rsidRDefault="003C5278" w:rsidP="0040317C">
            <w:pPr>
              <w:pStyle w:val="Tablehead"/>
              <w:ind w:left="-57" w:right="-57"/>
            </w:pPr>
            <w:r w:rsidRPr="00D40B8D">
              <w:t>Nadir offset angle</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14:paraId="3118356C" w14:textId="77777777" w:rsidR="003C5278" w:rsidRPr="00D40B8D" w:rsidRDefault="003C5278" w:rsidP="0040317C">
            <w:pPr>
              <w:pStyle w:val="Tablehead"/>
              <w:ind w:left="-57" w:right="-57"/>
            </w:pPr>
            <w:r w:rsidRPr="00D40B8D">
              <w:t>Boresight offset</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08C64522" w14:textId="77777777" w:rsidR="003C5278" w:rsidRPr="00D40B8D" w:rsidRDefault="003C5278" w:rsidP="0040317C">
            <w:pPr>
              <w:pStyle w:val="Tablehead"/>
              <w:ind w:left="-57" w:right="-57"/>
            </w:pPr>
            <w:r w:rsidRPr="00D40B8D">
              <w:t>Satellite antenna gain</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14:paraId="3956D51C" w14:textId="77777777" w:rsidR="003C5278" w:rsidRPr="00D40B8D" w:rsidRDefault="003C5278" w:rsidP="0040317C">
            <w:pPr>
              <w:pStyle w:val="Tablehead"/>
              <w:ind w:left="-57" w:right="-57"/>
            </w:pPr>
            <w:r w:rsidRPr="00D40B8D">
              <w:t>Satellite e.i.r.p. in circular polarization</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533A7002" w14:textId="77777777" w:rsidR="003C5278" w:rsidRPr="00D40B8D" w:rsidRDefault="003C5278" w:rsidP="0040317C">
            <w:pPr>
              <w:pStyle w:val="Tablehead"/>
              <w:ind w:left="-57" w:right="-57"/>
            </w:pPr>
            <w:r w:rsidRPr="00D40B8D">
              <w:t>Satellite range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03E7D898" w14:textId="77777777" w:rsidR="003C5278" w:rsidRPr="00D40B8D" w:rsidRDefault="003C5278" w:rsidP="0040317C">
            <w:pPr>
              <w:pStyle w:val="Tablehead"/>
              <w:ind w:left="-57" w:right="-57"/>
            </w:pPr>
            <w:r w:rsidRPr="00D40B8D">
              <w:t>PFD</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706CE6DA" w14:textId="77777777" w:rsidR="003C5278" w:rsidRPr="00D40B8D" w:rsidRDefault="003C5278" w:rsidP="0040317C">
            <w:pPr>
              <w:pStyle w:val="Tablehead"/>
              <w:ind w:left="-57" w:right="-57"/>
            </w:pPr>
            <w:r w:rsidRPr="00D40B8D">
              <w:t>Table A4</w:t>
            </w:r>
            <w:r w:rsidRPr="00D40B8D">
              <w:noBreakHyphen/>
              <w:t>5 PFD limit</w:t>
            </w:r>
          </w:p>
        </w:tc>
        <w:tc>
          <w:tcPr>
            <w:tcW w:w="947" w:type="dxa"/>
            <w:tcBorders>
              <w:top w:val="single" w:sz="4" w:space="0" w:color="auto"/>
              <w:left w:val="nil"/>
              <w:bottom w:val="single" w:sz="4" w:space="0" w:color="auto"/>
              <w:right w:val="single" w:sz="4" w:space="0" w:color="auto"/>
            </w:tcBorders>
            <w:shd w:val="clear" w:color="auto" w:fill="auto"/>
            <w:noWrap/>
            <w:vAlign w:val="center"/>
            <w:hideMark/>
          </w:tcPr>
          <w:p w14:paraId="1CE13CC6" w14:textId="77777777" w:rsidR="003C5278" w:rsidRPr="00D40B8D" w:rsidRDefault="003C5278" w:rsidP="0040317C">
            <w:pPr>
              <w:pStyle w:val="Tablehead"/>
              <w:ind w:left="-57" w:right="-57"/>
            </w:pPr>
            <w:r w:rsidRPr="00D40B8D">
              <w:t>PFD margin</w:t>
            </w:r>
          </w:p>
        </w:tc>
      </w:tr>
      <w:tr w:rsidR="003C5278" w:rsidRPr="00D40B8D" w14:paraId="68E8F32E"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7D858909" w14:textId="77777777" w:rsidR="003C5278" w:rsidRPr="00D40B8D" w:rsidRDefault="003C5278" w:rsidP="0040317C">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06E723B8" w14:textId="77777777" w:rsidR="003C5278" w:rsidRPr="00D40B8D" w:rsidRDefault="003C5278" w:rsidP="0040317C">
            <w:pPr>
              <w:pStyle w:val="Tablehead"/>
            </w:pPr>
            <w:r w:rsidRPr="00D40B8D">
              <w:t>degrees</w:t>
            </w:r>
          </w:p>
        </w:tc>
        <w:tc>
          <w:tcPr>
            <w:tcW w:w="1072" w:type="dxa"/>
            <w:tcBorders>
              <w:top w:val="nil"/>
              <w:left w:val="nil"/>
              <w:bottom w:val="single" w:sz="4" w:space="0" w:color="auto"/>
              <w:right w:val="single" w:sz="4" w:space="0" w:color="auto"/>
            </w:tcBorders>
            <w:shd w:val="clear" w:color="auto" w:fill="auto"/>
            <w:noWrap/>
            <w:vAlign w:val="center"/>
            <w:hideMark/>
          </w:tcPr>
          <w:p w14:paraId="6C5210A6" w14:textId="77777777" w:rsidR="003C5278" w:rsidRPr="00D40B8D" w:rsidRDefault="003C5278" w:rsidP="0040317C">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2355A319" w14:textId="77777777" w:rsidR="003C5278" w:rsidRPr="00D40B8D" w:rsidRDefault="003C5278" w:rsidP="0040317C">
            <w:pPr>
              <w:pStyle w:val="Tablehead"/>
            </w:pPr>
            <w:r w:rsidRPr="00D40B8D">
              <w:t>dBi</w:t>
            </w:r>
          </w:p>
        </w:tc>
        <w:tc>
          <w:tcPr>
            <w:tcW w:w="1250" w:type="dxa"/>
            <w:tcBorders>
              <w:top w:val="nil"/>
              <w:left w:val="nil"/>
              <w:bottom w:val="single" w:sz="4" w:space="0" w:color="auto"/>
              <w:right w:val="single" w:sz="4" w:space="0" w:color="auto"/>
            </w:tcBorders>
            <w:shd w:val="clear" w:color="auto" w:fill="auto"/>
            <w:noWrap/>
            <w:vAlign w:val="center"/>
            <w:hideMark/>
          </w:tcPr>
          <w:p w14:paraId="275EB40D" w14:textId="77777777" w:rsidR="003C5278" w:rsidRPr="00D40B8D" w:rsidRDefault="003C5278" w:rsidP="0040317C">
            <w:pPr>
              <w:pStyle w:val="Tablehead"/>
            </w:pPr>
            <w:r w:rsidRPr="00D40B8D">
              <w:t>dBW</w:t>
            </w:r>
          </w:p>
        </w:tc>
        <w:tc>
          <w:tcPr>
            <w:tcW w:w="892" w:type="dxa"/>
            <w:tcBorders>
              <w:top w:val="nil"/>
              <w:left w:val="nil"/>
              <w:bottom w:val="single" w:sz="4" w:space="0" w:color="auto"/>
              <w:right w:val="single" w:sz="4" w:space="0" w:color="auto"/>
            </w:tcBorders>
            <w:shd w:val="clear" w:color="auto" w:fill="auto"/>
            <w:noWrap/>
            <w:vAlign w:val="center"/>
            <w:hideMark/>
          </w:tcPr>
          <w:p w14:paraId="772E1283" w14:textId="77777777" w:rsidR="003C5278" w:rsidRPr="00D40B8D" w:rsidRDefault="003C5278" w:rsidP="0040317C">
            <w:pPr>
              <w:pStyle w:val="Tablehead"/>
            </w:pPr>
            <w:r w:rsidRPr="00D40B8D">
              <w:t>km</w:t>
            </w:r>
          </w:p>
        </w:tc>
        <w:tc>
          <w:tcPr>
            <w:tcW w:w="1071" w:type="dxa"/>
            <w:tcBorders>
              <w:top w:val="nil"/>
              <w:left w:val="nil"/>
              <w:bottom w:val="single" w:sz="4" w:space="0" w:color="auto"/>
              <w:right w:val="single" w:sz="4" w:space="0" w:color="auto"/>
            </w:tcBorders>
            <w:shd w:val="clear" w:color="auto" w:fill="auto"/>
            <w:noWrap/>
            <w:vAlign w:val="center"/>
            <w:hideMark/>
          </w:tcPr>
          <w:p w14:paraId="3D8929D8" w14:textId="77777777" w:rsidR="003C5278" w:rsidRPr="00D40B8D" w:rsidRDefault="003C5278" w:rsidP="0040317C">
            <w:pPr>
              <w:pStyle w:val="Tablehead"/>
            </w:pPr>
            <w:r w:rsidRPr="00D40B8D">
              <w:t>dBW/m</w:t>
            </w:r>
            <w:r w:rsidRPr="00D40B8D">
              <w:rPr>
                <w:vertAlign w:val="superscript"/>
              </w:rPr>
              <w:t>2</w:t>
            </w:r>
            <w:r w:rsidRPr="00D40B8D">
              <w:t>/4 kHz</w:t>
            </w:r>
          </w:p>
        </w:tc>
        <w:tc>
          <w:tcPr>
            <w:tcW w:w="1195" w:type="dxa"/>
            <w:tcBorders>
              <w:top w:val="nil"/>
              <w:left w:val="nil"/>
              <w:bottom w:val="single" w:sz="4" w:space="0" w:color="auto"/>
              <w:right w:val="single" w:sz="4" w:space="0" w:color="auto"/>
            </w:tcBorders>
            <w:shd w:val="clear" w:color="auto" w:fill="auto"/>
            <w:noWrap/>
            <w:vAlign w:val="center"/>
            <w:hideMark/>
          </w:tcPr>
          <w:p w14:paraId="52171FDB" w14:textId="77777777" w:rsidR="003C5278" w:rsidRPr="00D40B8D" w:rsidRDefault="003C5278" w:rsidP="0040317C">
            <w:pPr>
              <w:pStyle w:val="Tablehead"/>
            </w:pPr>
            <w:r w:rsidRPr="00D40B8D">
              <w:t>dBW/m</w:t>
            </w:r>
            <w:r w:rsidRPr="00D40B8D">
              <w:rPr>
                <w:vertAlign w:val="superscript"/>
              </w:rPr>
              <w:t>2</w:t>
            </w:r>
            <w:r w:rsidRPr="00D40B8D">
              <w:t>/</w:t>
            </w:r>
            <w:r w:rsidRPr="00D40B8D">
              <w:br/>
              <w:t>4 kHz</w:t>
            </w:r>
          </w:p>
        </w:tc>
        <w:tc>
          <w:tcPr>
            <w:tcW w:w="947" w:type="dxa"/>
            <w:tcBorders>
              <w:top w:val="nil"/>
              <w:left w:val="nil"/>
              <w:bottom w:val="single" w:sz="4" w:space="0" w:color="auto"/>
              <w:right w:val="single" w:sz="4" w:space="0" w:color="auto"/>
            </w:tcBorders>
            <w:shd w:val="clear" w:color="auto" w:fill="auto"/>
            <w:noWrap/>
            <w:vAlign w:val="center"/>
            <w:hideMark/>
          </w:tcPr>
          <w:p w14:paraId="5C2DECF9" w14:textId="77777777" w:rsidR="003C5278" w:rsidRPr="00D40B8D" w:rsidRDefault="003C5278" w:rsidP="0040317C">
            <w:pPr>
              <w:pStyle w:val="Tablehead"/>
            </w:pPr>
            <w:r w:rsidRPr="00D40B8D">
              <w:t>dB</w:t>
            </w:r>
          </w:p>
        </w:tc>
      </w:tr>
      <w:tr w:rsidR="003C5278" w:rsidRPr="00D40B8D" w14:paraId="30B7328C"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4BC62D09" w14:textId="77777777" w:rsidR="003C5278" w:rsidRPr="00D40B8D" w:rsidRDefault="003C5278" w:rsidP="0040317C">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bottom"/>
            <w:hideMark/>
          </w:tcPr>
          <w:p w14:paraId="0CBA9FBE" w14:textId="77777777" w:rsidR="003C5278" w:rsidRPr="00D40B8D" w:rsidRDefault="003C5278" w:rsidP="0040317C">
            <w:pPr>
              <w:pStyle w:val="Tabletext"/>
              <w:jc w:val="center"/>
            </w:pPr>
            <w:r w:rsidRPr="00D40B8D">
              <w:t>66.1</w:t>
            </w:r>
          </w:p>
        </w:tc>
        <w:tc>
          <w:tcPr>
            <w:tcW w:w="1072" w:type="dxa"/>
            <w:tcBorders>
              <w:top w:val="nil"/>
              <w:left w:val="nil"/>
              <w:bottom w:val="single" w:sz="4" w:space="0" w:color="auto"/>
              <w:right w:val="single" w:sz="4" w:space="0" w:color="auto"/>
            </w:tcBorders>
            <w:shd w:val="clear" w:color="auto" w:fill="auto"/>
            <w:noWrap/>
            <w:vAlign w:val="bottom"/>
            <w:hideMark/>
          </w:tcPr>
          <w:p w14:paraId="6E8EFDF5" w14:textId="77777777" w:rsidR="003C5278" w:rsidRPr="00D40B8D" w:rsidRDefault="003C5278" w:rsidP="0040317C">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bottom"/>
            <w:hideMark/>
          </w:tcPr>
          <w:p w14:paraId="7EB19A35" w14:textId="77777777" w:rsidR="003C5278" w:rsidRPr="00D40B8D" w:rsidRDefault="003C5278" w:rsidP="0040317C">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bottom"/>
            <w:hideMark/>
          </w:tcPr>
          <w:p w14:paraId="7E75ED58" w14:textId="77777777" w:rsidR="003C5278" w:rsidRPr="00D40B8D" w:rsidRDefault="003C5278" w:rsidP="0040317C">
            <w:pPr>
              <w:pStyle w:val="Tabletext"/>
              <w:jc w:val="center"/>
            </w:pPr>
            <w:r w:rsidRPr="00D40B8D">
              <w:t>−4.4</w:t>
            </w:r>
          </w:p>
        </w:tc>
        <w:tc>
          <w:tcPr>
            <w:tcW w:w="892" w:type="dxa"/>
            <w:tcBorders>
              <w:top w:val="nil"/>
              <w:left w:val="nil"/>
              <w:bottom w:val="single" w:sz="4" w:space="0" w:color="auto"/>
              <w:right w:val="single" w:sz="4" w:space="0" w:color="auto"/>
            </w:tcBorders>
            <w:shd w:val="clear" w:color="auto" w:fill="auto"/>
            <w:noWrap/>
            <w:vAlign w:val="bottom"/>
            <w:hideMark/>
          </w:tcPr>
          <w:p w14:paraId="0D1F402F" w14:textId="77777777" w:rsidR="003C5278" w:rsidRPr="00D40B8D" w:rsidRDefault="003C5278" w:rsidP="0040317C">
            <w:pPr>
              <w:pStyle w:val="Tabletext"/>
              <w:jc w:val="center"/>
            </w:pPr>
            <w:r w:rsidRPr="00D40B8D">
              <w:t>2 830</w:t>
            </w:r>
          </w:p>
        </w:tc>
        <w:tc>
          <w:tcPr>
            <w:tcW w:w="1071" w:type="dxa"/>
            <w:tcBorders>
              <w:top w:val="nil"/>
              <w:left w:val="nil"/>
              <w:bottom w:val="single" w:sz="4" w:space="0" w:color="auto"/>
              <w:right w:val="single" w:sz="4" w:space="0" w:color="auto"/>
            </w:tcBorders>
            <w:shd w:val="clear" w:color="auto" w:fill="auto"/>
            <w:noWrap/>
            <w:vAlign w:val="bottom"/>
            <w:hideMark/>
          </w:tcPr>
          <w:p w14:paraId="02EDFE41" w14:textId="77777777" w:rsidR="003C5278" w:rsidRPr="00D40B8D" w:rsidRDefault="003C5278" w:rsidP="0040317C">
            <w:pPr>
              <w:pStyle w:val="Tabletext"/>
              <w:jc w:val="center"/>
            </w:pPr>
            <w:r w:rsidRPr="00D40B8D">
              <w:t>−152.4</w:t>
            </w:r>
          </w:p>
        </w:tc>
        <w:tc>
          <w:tcPr>
            <w:tcW w:w="1195" w:type="dxa"/>
            <w:tcBorders>
              <w:top w:val="nil"/>
              <w:left w:val="nil"/>
              <w:bottom w:val="single" w:sz="4" w:space="0" w:color="auto"/>
              <w:right w:val="single" w:sz="4" w:space="0" w:color="auto"/>
            </w:tcBorders>
            <w:shd w:val="clear" w:color="auto" w:fill="auto"/>
            <w:noWrap/>
            <w:vAlign w:val="bottom"/>
            <w:hideMark/>
          </w:tcPr>
          <w:p w14:paraId="7F3FB969" w14:textId="77777777" w:rsidR="003C5278" w:rsidRPr="00D40B8D" w:rsidRDefault="003C5278" w:rsidP="0040317C">
            <w:pPr>
              <w:pStyle w:val="Tabletext"/>
              <w:jc w:val="center"/>
            </w:pPr>
            <w:r w:rsidRPr="00D40B8D">
              <w:t>−149.0</w:t>
            </w:r>
          </w:p>
        </w:tc>
        <w:tc>
          <w:tcPr>
            <w:tcW w:w="947" w:type="dxa"/>
            <w:tcBorders>
              <w:top w:val="nil"/>
              <w:left w:val="nil"/>
              <w:bottom w:val="single" w:sz="4" w:space="0" w:color="auto"/>
              <w:right w:val="single" w:sz="4" w:space="0" w:color="auto"/>
            </w:tcBorders>
            <w:shd w:val="clear" w:color="auto" w:fill="auto"/>
            <w:noWrap/>
            <w:vAlign w:val="bottom"/>
            <w:hideMark/>
          </w:tcPr>
          <w:p w14:paraId="4AB8DB05" w14:textId="77777777" w:rsidR="003C5278" w:rsidRPr="00D40B8D" w:rsidRDefault="003C5278" w:rsidP="0040317C">
            <w:pPr>
              <w:pStyle w:val="Tabletext"/>
              <w:jc w:val="center"/>
            </w:pPr>
            <w:r w:rsidRPr="00D40B8D">
              <w:t>3.4</w:t>
            </w:r>
          </w:p>
        </w:tc>
      </w:tr>
      <w:tr w:rsidR="003C5278" w:rsidRPr="00D40B8D" w14:paraId="70A4018D"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7F1AF5A1" w14:textId="77777777" w:rsidR="003C5278" w:rsidRPr="00D40B8D" w:rsidRDefault="003C5278" w:rsidP="0040317C">
            <w:pPr>
              <w:pStyle w:val="Tabletext"/>
              <w:jc w:val="center"/>
            </w:pPr>
            <w:r w:rsidRPr="00D40B8D">
              <w:t>10</w:t>
            </w:r>
          </w:p>
        </w:tc>
        <w:tc>
          <w:tcPr>
            <w:tcW w:w="1071" w:type="dxa"/>
            <w:tcBorders>
              <w:top w:val="nil"/>
              <w:left w:val="nil"/>
              <w:bottom w:val="single" w:sz="4" w:space="0" w:color="auto"/>
              <w:right w:val="single" w:sz="4" w:space="0" w:color="auto"/>
            </w:tcBorders>
            <w:shd w:val="clear" w:color="auto" w:fill="auto"/>
            <w:noWrap/>
            <w:vAlign w:val="bottom"/>
            <w:hideMark/>
          </w:tcPr>
          <w:p w14:paraId="484E1A59" w14:textId="77777777" w:rsidR="003C5278" w:rsidRPr="00D40B8D" w:rsidRDefault="003C5278" w:rsidP="0040317C">
            <w:pPr>
              <w:pStyle w:val="Tabletext"/>
              <w:jc w:val="center"/>
            </w:pPr>
            <w:r w:rsidRPr="00D40B8D">
              <w:t>64.2</w:t>
            </w:r>
          </w:p>
        </w:tc>
        <w:tc>
          <w:tcPr>
            <w:tcW w:w="1072" w:type="dxa"/>
            <w:tcBorders>
              <w:top w:val="nil"/>
              <w:left w:val="nil"/>
              <w:bottom w:val="single" w:sz="4" w:space="0" w:color="auto"/>
              <w:right w:val="single" w:sz="4" w:space="0" w:color="auto"/>
            </w:tcBorders>
            <w:shd w:val="clear" w:color="auto" w:fill="auto"/>
            <w:noWrap/>
            <w:vAlign w:val="bottom"/>
            <w:hideMark/>
          </w:tcPr>
          <w:p w14:paraId="7755A1B8" w14:textId="77777777" w:rsidR="003C5278" w:rsidRPr="00D40B8D" w:rsidRDefault="003C5278" w:rsidP="0040317C">
            <w:pPr>
              <w:pStyle w:val="Tabletext"/>
              <w:jc w:val="center"/>
            </w:pPr>
            <w:r w:rsidRPr="00D40B8D">
              <w:t>1.9</w:t>
            </w:r>
          </w:p>
        </w:tc>
        <w:tc>
          <w:tcPr>
            <w:tcW w:w="1071" w:type="dxa"/>
            <w:tcBorders>
              <w:top w:val="nil"/>
              <w:left w:val="nil"/>
              <w:bottom w:val="single" w:sz="4" w:space="0" w:color="auto"/>
              <w:right w:val="single" w:sz="4" w:space="0" w:color="auto"/>
            </w:tcBorders>
            <w:shd w:val="clear" w:color="auto" w:fill="auto"/>
            <w:noWrap/>
            <w:vAlign w:val="bottom"/>
            <w:hideMark/>
          </w:tcPr>
          <w:p w14:paraId="2B2A046F" w14:textId="77777777" w:rsidR="003C5278" w:rsidRPr="00D40B8D" w:rsidRDefault="003C5278" w:rsidP="0040317C">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bottom"/>
            <w:hideMark/>
          </w:tcPr>
          <w:p w14:paraId="05F8E215" w14:textId="77777777" w:rsidR="003C5278" w:rsidRPr="00D40B8D" w:rsidRDefault="003C5278" w:rsidP="0040317C">
            <w:pPr>
              <w:pStyle w:val="Tabletext"/>
              <w:jc w:val="center"/>
            </w:pPr>
            <w:r w:rsidRPr="00D40B8D">
              <w:t>−4.4</w:t>
            </w:r>
          </w:p>
        </w:tc>
        <w:tc>
          <w:tcPr>
            <w:tcW w:w="892" w:type="dxa"/>
            <w:tcBorders>
              <w:top w:val="nil"/>
              <w:left w:val="nil"/>
              <w:bottom w:val="single" w:sz="4" w:space="0" w:color="auto"/>
              <w:right w:val="single" w:sz="4" w:space="0" w:color="auto"/>
            </w:tcBorders>
            <w:shd w:val="clear" w:color="auto" w:fill="auto"/>
            <w:noWrap/>
            <w:vAlign w:val="bottom"/>
            <w:hideMark/>
          </w:tcPr>
          <w:p w14:paraId="3805E53E" w14:textId="77777777" w:rsidR="003C5278" w:rsidRPr="00D40B8D" w:rsidRDefault="003C5278" w:rsidP="0040317C">
            <w:pPr>
              <w:pStyle w:val="Tabletext"/>
              <w:jc w:val="center"/>
            </w:pPr>
            <w:r w:rsidRPr="00D40B8D">
              <w:t>1 932</w:t>
            </w:r>
          </w:p>
        </w:tc>
        <w:tc>
          <w:tcPr>
            <w:tcW w:w="1071" w:type="dxa"/>
            <w:tcBorders>
              <w:top w:val="nil"/>
              <w:left w:val="nil"/>
              <w:bottom w:val="single" w:sz="4" w:space="0" w:color="auto"/>
              <w:right w:val="single" w:sz="4" w:space="0" w:color="auto"/>
            </w:tcBorders>
            <w:shd w:val="clear" w:color="auto" w:fill="auto"/>
            <w:noWrap/>
            <w:vAlign w:val="bottom"/>
            <w:hideMark/>
          </w:tcPr>
          <w:p w14:paraId="55385C68" w14:textId="77777777" w:rsidR="003C5278" w:rsidRPr="00D40B8D" w:rsidRDefault="003C5278" w:rsidP="0040317C">
            <w:pPr>
              <w:pStyle w:val="Tabletext"/>
              <w:jc w:val="center"/>
            </w:pPr>
            <w:r w:rsidRPr="00D40B8D">
              <w:t>−149.1</w:t>
            </w:r>
          </w:p>
        </w:tc>
        <w:tc>
          <w:tcPr>
            <w:tcW w:w="1195" w:type="dxa"/>
            <w:tcBorders>
              <w:top w:val="nil"/>
              <w:left w:val="nil"/>
              <w:bottom w:val="single" w:sz="4" w:space="0" w:color="auto"/>
              <w:right w:val="single" w:sz="4" w:space="0" w:color="auto"/>
            </w:tcBorders>
            <w:shd w:val="clear" w:color="auto" w:fill="auto"/>
            <w:noWrap/>
            <w:vAlign w:val="bottom"/>
            <w:hideMark/>
          </w:tcPr>
          <w:p w14:paraId="6E3DD64C" w14:textId="77777777" w:rsidR="003C5278" w:rsidRPr="00D40B8D" w:rsidRDefault="003C5278" w:rsidP="0040317C">
            <w:pPr>
              <w:pStyle w:val="Tabletext"/>
              <w:jc w:val="center"/>
            </w:pPr>
            <w:r w:rsidRPr="00D40B8D">
              <w:t>−147.4</w:t>
            </w:r>
          </w:p>
        </w:tc>
        <w:tc>
          <w:tcPr>
            <w:tcW w:w="947" w:type="dxa"/>
            <w:tcBorders>
              <w:top w:val="nil"/>
              <w:left w:val="nil"/>
              <w:bottom w:val="single" w:sz="4" w:space="0" w:color="auto"/>
              <w:right w:val="single" w:sz="4" w:space="0" w:color="auto"/>
            </w:tcBorders>
            <w:shd w:val="clear" w:color="auto" w:fill="auto"/>
            <w:noWrap/>
            <w:vAlign w:val="bottom"/>
            <w:hideMark/>
          </w:tcPr>
          <w:p w14:paraId="55531D9D" w14:textId="77777777" w:rsidR="003C5278" w:rsidRPr="00D40B8D" w:rsidRDefault="003C5278" w:rsidP="0040317C">
            <w:pPr>
              <w:pStyle w:val="Tabletext"/>
              <w:jc w:val="center"/>
            </w:pPr>
            <w:r w:rsidRPr="00D40B8D">
              <w:t>1.7</w:t>
            </w:r>
          </w:p>
        </w:tc>
      </w:tr>
      <w:tr w:rsidR="003C5278" w:rsidRPr="00D40B8D" w14:paraId="005FC429"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5EDC5F2E" w14:textId="77777777" w:rsidR="003C5278" w:rsidRPr="00D40B8D" w:rsidRDefault="003C5278" w:rsidP="0040317C">
            <w:pPr>
              <w:pStyle w:val="Tabletext"/>
              <w:jc w:val="center"/>
            </w:pPr>
            <w:r w:rsidRPr="00D40B8D">
              <w:t>20</w:t>
            </w:r>
          </w:p>
        </w:tc>
        <w:tc>
          <w:tcPr>
            <w:tcW w:w="1071" w:type="dxa"/>
            <w:tcBorders>
              <w:top w:val="nil"/>
              <w:left w:val="nil"/>
              <w:bottom w:val="single" w:sz="4" w:space="0" w:color="auto"/>
              <w:right w:val="single" w:sz="4" w:space="0" w:color="auto"/>
            </w:tcBorders>
            <w:shd w:val="clear" w:color="auto" w:fill="auto"/>
            <w:noWrap/>
            <w:vAlign w:val="bottom"/>
            <w:hideMark/>
          </w:tcPr>
          <w:p w14:paraId="473C4359" w14:textId="77777777" w:rsidR="003C5278" w:rsidRPr="00D40B8D" w:rsidRDefault="003C5278" w:rsidP="0040317C">
            <w:pPr>
              <w:pStyle w:val="Tabletext"/>
              <w:jc w:val="center"/>
            </w:pPr>
            <w:r w:rsidRPr="00D40B8D">
              <w:t>59.2</w:t>
            </w:r>
          </w:p>
        </w:tc>
        <w:tc>
          <w:tcPr>
            <w:tcW w:w="1072" w:type="dxa"/>
            <w:tcBorders>
              <w:top w:val="nil"/>
              <w:left w:val="nil"/>
              <w:bottom w:val="single" w:sz="4" w:space="0" w:color="auto"/>
              <w:right w:val="single" w:sz="4" w:space="0" w:color="auto"/>
            </w:tcBorders>
            <w:shd w:val="clear" w:color="auto" w:fill="auto"/>
            <w:noWrap/>
            <w:vAlign w:val="bottom"/>
            <w:hideMark/>
          </w:tcPr>
          <w:p w14:paraId="6DF08CCA" w14:textId="77777777" w:rsidR="003C5278" w:rsidRPr="00D40B8D" w:rsidRDefault="003C5278" w:rsidP="0040317C">
            <w:pPr>
              <w:pStyle w:val="Tabletext"/>
              <w:jc w:val="center"/>
            </w:pPr>
            <w:r w:rsidRPr="00D40B8D">
              <w:t>6.9</w:t>
            </w:r>
          </w:p>
        </w:tc>
        <w:tc>
          <w:tcPr>
            <w:tcW w:w="1071" w:type="dxa"/>
            <w:tcBorders>
              <w:top w:val="nil"/>
              <w:left w:val="nil"/>
              <w:bottom w:val="single" w:sz="4" w:space="0" w:color="auto"/>
              <w:right w:val="single" w:sz="4" w:space="0" w:color="auto"/>
            </w:tcBorders>
            <w:shd w:val="clear" w:color="auto" w:fill="auto"/>
            <w:noWrap/>
            <w:vAlign w:val="bottom"/>
            <w:hideMark/>
          </w:tcPr>
          <w:p w14:paraId="40560AF5" w14:textId="77777777" w:rsidR="003C5278" w:rsidRPr="00D40B8D" w:rsidRDefault="003C5278" w:rsidP="0040317C">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bottom"/>
            <w:hideMark/>
          </w:tcPr>
          <w:p w14:paraId="3FEF304C" w14:textId="77777777" w:rsidR="003C5278" w:rsidRPr="00D40B8D" w:rsidRDefault="003C5278" w:rsidP="0040317C">
            <w:pPr>
              <w:pStyle w:val="Tabletext"/>
              <w:jc w:val="center"/>
            </w:pPr>
            <w:r w:rsidRPr="00D40B8D">
              <w:t>−4.4</w:t>
            </w:r>
          </w:p>
        </w:tc>
        <w:tc>
          <w:tcPr>
            <w:tcW w:w="892" w:type="dxa"/>
            <w:tcBorders>
              <w:top w:val="nil"/>
              <w:left w:val="nil"/>
              <w:bottom w:val="single" w:sz="4" w:space="0" w:color="auto"/>
              <w:right w:val="single" w:sz="4" w:space="0" w:color="auto"/>
            </w:tcBorders>
            <w:shd w:val="clear" w:color="auto" w:fill="auto"/>
            <w:noWrap/>
            <w:vAlign w:val="bottom"/>
            <w:hideMark/>
          </w:tcPr>
          <w:p w14:paraId="561C9E89" w14:textId="77777777" w:rsidR="003C5278" w:rsidRPr="00D40B8D" w:rsidRDefault="003C5278" w:rsidP="0040317C">
            <w:pPr>
              <w:pStyle w:val="Tabletext"/>
              <w:jc w:val="center"/>
            </w:pPr>
            <w:r w:rsidRPr="00D40B8D">
              <w:t>1 392</w:t>
            </w:r>
          </w:p>
        </w:tc>
        <w:tc>
          <w:tcPr>
            <w:tcW w:w="1071" w:type="dxa"/>
            <w:tcBorders>
              <w:top w:val="nil"/>
              <w:left w:val="nil"/>
              <w:bottom w:val="single" w:sz="4" w:space="0" w:color="auto"/>
              <w:right w:val="single" w:sz="4" w:space="0" w:color="auto"/>
            </w:tcBorders>
            <w:shd w:val="clear" w:color="auto" w:fill="auto"/>
            <w:noWrap/>
            <w:vAlign w:val="bottom"/>
            <w:hideMark/>
          </w:tcPr>
          <w:p w14:paraId="22FAE030" w14:textId="77777777" w:rsidR="003C5278" w:rsidRPr="00D40B8D" w:rsidRDefault="003C5278" w:rsidP="0040317C">
            <w:pPr>
              <w:pStyle w:val="Tabletext"/>
              <w:jc w:val="center"/>
            </w:pPr>
            <w:r w:rsidRPr="00D40B8D">
              <w:t>−146.2</w:t>
            </w:r>
          </w:p>
        </w:tc>
        <w:tc>
          <w:tcPr>
            <w:tcW w:w="1195" w:type="dxa"/>
            <w:tcBorders>
              <w:top w:val="nil"/>
              <w:left w:val="nil"/>
              <w:bottom w:val="single" w:sz="4" w:space="0" w:color="auto"/>
              <w:right w:val="single" w:sz="4" w:space="0" w:color="auto"/>
            </w:tcBorders>
            <w:shd w:val="clear" w:color="auto" w:fill="auto"/>
            <w:noWrap/>
            <w:vAlign w:val="bottom"/>
            <w:hideMark/>
          </w:tcPr>
          <w:p w14:paraId="0D7752EE" w14:textId="77777777" w:rsidR="003C5278" w:rsidRPr="00D40B8D" w:rsidRDefault="003C5278" w:rsidP="0040317C">
            <w:pPr>
              <w:pStyle w:val="Tabletext"/>
              <w:jc w:val="center"/>
            </w:pPr>
            <w:r w:rsidRPr="00D40B8D">
              <w:t>−145.8</w:t>
            </w:r>
          </w:p>
        </w:tc>
        <w:tc>
          <w:tcPr>
            <w:tcW w:w="947" w:type="dxa"/>
            <w:tcBorders>
              <w:top w:val="nil"/>
              <w:left w:val="nil"/>
              <w:bottom w:val="single" w:sz="4" w:space="0" w:color="auto"/>
              <w:right w:val="single" w:sz="4" w:space="0" w:color="auto"/>
            </w:tcBorders>
            <w:shd w:val="clear" w:color="auto" w:fill="auto"/>
            <w:noWrap/>
            <w:vAlign w:val="bottom"/>
            <w:hideMark/>
          </w:tcPr>
          <w:p w14:paraId="35B51E7F" w14:textId="77777777" w:rsidR="003C5278" w:rsidRPr="00D40B8D" w:rsidRDefault="003C5278" w:rsidP="0040317C">
            <w:pPr>
              <w:pStyle w:val="Tabletext"/>
              <w:jc w:val="center"/>
            </w:pPr>
            <w:r w:rsidRPr="00D40B8D">
              <w:t>0.4</w:t>
            </w:r>
          </w:p>
        </w:tc>
      </w:tr>
      <w:tr w:rsidR="003C5278" w:rsidRPr="00D40B8D" w14:paraId="58CD3452"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74F4FA16" w14:textId="77777777" w:rsidR="003C5278" w:rsidRPr="00D40B8D" w:rsidRDefault="003C5278" w:rsidP="0040317C">
            <w:pPr>
              <w:pStyle w:val="Tabletext"/>
              <w:jc w:val="center"/>
            </w:pPr>
            <w:r w:rsidRPr="00D40B8D">
              <w:t>30</w:t>
            </w:r>
          </w:p>
        </w:tc>
        <w:tc>
          <w:tcPr>
            <w:tcW w:w="1071" w:type="dxa"/>
            <w:tcBorders>
              <w:top w:val="nil"/>
              <w:left w:val="nil"/>
              <w:bottom w:val="single" w:sz="4" w:space="0" w:color="auto"/>
              <w:right w:val="single" w:sz="4" w:space="0" w:color="auto"/>
            </w:tcBorders>
            <w:shd w:val="clear" w:color="auto" w:fill="auto"/>
            <w:noWrap/>
            <w:vAlign w:val="bottom"/>
            <w:hideMark/>
          </w:tcPr>
          <w:p w14:paraId="752B09BD" w14:textId="77777777" w:rsidR="003C5278" w:rsidRPr="00D40B8D" w:rsidRDefault="003C5278" w:rsidP="0040317C">
            <w:pPr>
              <w:pStyle w:val="Tabletext"/>
              <w:jc w:val="center"/>
            </w:pPr>
            <w:r w:rsidRPr="00D40B8D">
              <w:t>52.3</w:t>
            </w:r>
          </w:p>
        </w:tc>
        <w:tc>
          <w:tcPr>
            <w:tcW w:w="1072" w:type="dxa"/>
            <w:tcBorders>
              <w:top w:val="nil"/>
              <w:left w:val="nil"/>
              <w:bottom w:val="single" w:sz="4" w:space="0" w:color="auto"/>
              <w:right w:val="single" w:sz="4" w:space="0" w:color="auto"/>
            </w:tcBorders>
            <w:shd w:val="clear" w:color="auto" w:fill="auto"/>
            <w:noWrap/>
            <w:vAlign w:val="bottom"/>
            <w:hideMark/>
          </w:tcPr>
          <w:p w14:paraId="0F218788" w14:textId="77777777" w:rsidR="003C5278" w:rsidRPr="00D40B8D" w:rsidRDefault="003C5278" w:rsidP="0040317C">
            <w:pPr>
              <w:pStyle w:val="Tabletext"/>
              <w:jc w:val="center"/>
            </w:pPr>
            <w:r w:rsidRPr="00D40B8D">
              <w:t>13.8</w:t>
            </w:r>
          </w:p>
        </w:tc>
        <w:tc>
          <w:tcPr>
            <w:tcW w:w="1071" w:type="dxa"/>
            <w:tcBorders>
              <w:top w:val="nil"/>
              <w:left w:val="nil"/>
              <w:bottom w:val="single" w:sz="4" w:space="0" w:color="auto"/>
              <w:right w:val="single" w:sz="4" w:space="0" w:color="auto"/>
            </w:tcBorders>
            <w:shd w:val="clear" w:color="auto" w:fill="auto"/>
            <w:noWrap/>
            <w:vAlign w:val="bottom"/>
            <w:hideMark/>
          </w:tcPr>
          <w:p w14:paraId="1459273A" w14:textId="77777777" w:rsidR="003C5278" w:rsidRPr="00D40B8D" w:rsidRDefault="003C5278" w:rsidP="0040317C">
            <w:pPr>
              <w:pStyle w:val="Tabletext"/>
              <w:jc w:val="center"/>
            </w:pPr>
            <w:r w:rsidRPr="00D40B8D">
              <w:t>7.8</w:t>
            </w:r>
          </w:p>
        </w:tc>
        <w:tc>
          <w:tcPr>
            <w:tcW w:w="1250" w:type="dxa"/>
            <w:tcBorders>
              <w:top w:val="nil"/>
              <w:left w:val="nil"/>
              <w:bottom w:val="single" w:sz="4" w:space="0" w:color="auto"/>
              <w:right w:val="single" w:sz="4" w:space="0" w:color="auto"/>
            </w:tcBorders>
            <w:shd w:val="clear" w:color="auto" w:fill="auto"/>
            <w:noWrap/>
            <w:vAlign w:val="bottom"/>
            <w:hideMark/>
          </w:tcPr>
          <w:p w14:paraId="3B42A61A" w14:textId="77777777" w:rsidR="003C5278" w:rsidRPr="00D40B8D" w:rsidRDefault="003C5278" w:rsidP="0040317C">
            <w:pPr>
              <w:pStyle w:val="Tabletext"/>
              <w:jc w:val="center"/>
            </w:pPr>
            <w:r w:rsidRPr="00D40B8D">
              <w:t>−4.6</w:t>
            </w:r>
          </w:p>
        </w:tc>
        <w:tc>
          <w:tcPr>
            <w:tcW w:w="892" w:type="dxa"/>
            <w:tcBorders>
              <w:top w:val="nil"/>
              <w:left w:val="nil"/>
              <w:bottom w:val="single" w:sz="4" w:space="0" w:color="auto"/>
              <w:right w:val="single" w:sz="4" w:space="0" w:color="auto"/>
            </w:tcBorders>
            <w:shd w:val="clear" w:color="auto" w:fill="auto"/>
            <w:noWrap/>
            <w:vAlign w:val="bottom"/>
            <w:hideMark/>
          </w:tcPr>
          <w:p w14:paraId="06EAF89C" w14:textId="77777777" w:rsidR="003C5278" w:rsidRPr="00D40B8D" w:rsidRDefault="003C5278" w:rsidP="0040317C">
            <w:pPr>
              <w:pStyle w:val="Tabletext"/>
              <w:jc w:val="center"/>
            </w:pPr>
            <w:r w:rsidRPr="00D40B8D">
              <w:t>1 075</w:t>
            </w:r>
          </w:p>
        </w:tc>
        <w:tc>
          <w:tcPr>
            <w:tcW w:w="1071" w:type="dxa"/>
            <w:tcBorders>
              <w:top w:val="nil"/>
              <w:left w:val="nil"/>
              <w:bottom w:val="single" w:sz="4" w:space="0" w:color="auto"/>
              <w:right w:val="single" w:sz="4" w:space="0" w:color="auto"/>
            </w:tcBorders>
            <w:shd w:val="clear" w:color="auto" w:fill="auto"/>
            <w:noWrap/>
            <w:vAlign w:val="bottom"/>
            <w:hideMark/>
          </w:tcPr>
          <w:p w14:paraId="7F501EE2" w14:textId="77777777" w:rsidR="003C5278" w:rsidRPr="00D40B8D" w:rsidRDefault="003C5278" w:rsidP="0040317C">
            <w:pPr>
              <w:pStyle w:val="Tabletext"/>
              <w:jc w:val="center"/>
            </w:pPr>
            <w:r w:rsidRPr="00D40B8D">
              <w:t>−144.2</w:t>
            </w:r>
          </w:p>
        </w:tc>
        <w:tc>
          <w:tcPr>
            <w:tcW w:w="1195" w:type="dxa"/>
            <w:tcBorders>
              <w:top w:val="nil"/>
              <w:left w:val="nil"/>
              <w:bottom w:val="single" w:sz="4" w:space="0" w:color="auto"/>
              <w:right w:val="single" w:sz="4" w:space="0" w:color="auto"/>
            </w:tcBorders>
            <w:shd w:val="clear" w:color="auto" w:fill="auto"/>
            <w:noWrap/>
            <w:vAlign w:val="bottom"/>
            <w:hideMark/>
          </w:tcPr>
          <w:p w14:paraId="3FBDB65E" w14:textId="77777777" w:rsidR="003C5278" w:rsidRPr="00D40B8D" w:rsidRDefault="003C5278" w:rsidP="0040317C">
            <w:pPr>
              <w:pStyle w:val="Tabletext"/>
              <w:jc w:val="center"/>
            </w:pPr>
            <w:r w:rsidRPr="00D40B8D">
              <w:t>−144.2</w:t>
            </w:r>
          </w:p>
        </w:tc>
        <w:tc>
          <w:tcPr>
            <w:tcW w:w="947" w:type="dxa"/>
            <w:tcBorders>
              <w:top w:val="nil"/>
              <w:left w:val="nil"/>
              <w:bottom w:val="single" w:sz="4" w:space="0" w:color="auto"/>
              <w:right w:val="single" w:sz="4" w:space="0" w:color="auto"/>
            </w:tcBorders>
            <w:shd w:val="clear" w:color="auto" w:fill="auto"/>
            <w:noWrap/>
            <w:vAlign w:val="bottom"/>
            <w:hideMark/>
          </w:tcPr>
          <w:p w14:paraId="6C0A0E23" w14:textId="77777777" w:rsidR="003C5278" w:rsidRPr="00D40B8D" w:rsidRDefault="003C5278" w:rsidP="0040317C">
            <w:pPr>
              <w:pStyle w:val="Tabletext"/>
              <w:jc w:val="center"/>
            </w:pPr>
            <w:r w:rsidRPr="00D40B8D">
              <w:t>0.0</w:t>
            </w:r>
          </w:p>
        </w:tc>
      </w:tr>
      <w:tr w:rsidR="003C5278" w:rsidRPr="00D40B8D" w14:paraId="7CBDF28C"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535D254D" w14:textId="77777777" w:rsidR="003C5278" w:rsidRPr="00D40B8D" w:rsidRDefault="003C5278" w:rsidP="0040317C">
            <w:pPr>
              <w:pStyle w:val="Tabletext"/>
              <w:jc w:val="center"/>
            </w:pPr>
            <w:r w:rsidRPr="00D40B8D">
              <w:t>40</w:t>
            </w:r>
          </w:p>
        </w:tc>
        <w:tc>
          <w:tcPr>
            <w:tcW w:w="1071" w:type="dxa"/>
            <w:tcBorders>
              <w:top w:val="nil"/>
              <w:left w:val="nil"/>
              <w:bottom w:val="single" w:sz="4" w:space="0" w:color="auto"/>
              <w:right w:val="single" w:sz="4" w:space="0" w:color="auto"/>
            </w:tcBorders>
            <w:shd w:val="clear" w:color="auto" w:fill="auto"/>
            <w:noWrap/>
            <w:vAlign w:val="bottom"/>
            <w:hideMark/>
          </w:tcPr>
          <w:p w14:paraId="376CC9F3" w14:textId="77777777" w:rsidR="003C5278" w:rsidRPr="00D40B8D" w:rsidRDefault="003C5278" w:rsidP="0040317C">
            <w:pPr>
              <w:pStyle w:val="Tabletext"/>
              <w:jc w:val="center"/>
            </w:pPr>
            <w:r w:rsidRPr="00D40B8D">
              <w:t>44.4</w:t>
            </w:r>
          </w:p>
        </w:tc>
        <w:tc>
          <w:tcPr>
            <w:tcW w:w="1072" w:type="dxa"/>
            <w:tcBorders>
              <w:top w:val="nil"/>
              <w:left w:val="nil"/>
              <w:bottom w:val="single" w:sz="4" w:space="0" w:color="auto"/>
              <w:right w:val="single" w:sz="4" w:space="0" w:color="auto"/>
            </w:tcBorders>
            <w:shd w:val="clear" w:color="auto" w:fill="auto"/>
            <w:noWrap/>
            <w:vAlign w:val="bottom"/>
            <w:hideMark/>
          </w:tcPr>
          <w:p w14:paraId="638C33FC" w14:textId="77777777" w:rsidR="003C5278" w:rsidRPr="00D40B8D" w:rsidRDefault="003C5278" w:rsidP="0040317C">
            <w:pPr>
              <w:pStyle w:val="Tabletext"/>
              <w:jc w:val="center"/>
            </w:pPr>
            <w:r w:rsidRPr="00D40B8D">
              <w:t>21.7</w:t>
            </w:r>
          </w:p>
        </w:tc>
        <w:tc>
          <w:tcPr>
            <w:tcW w:w="1071" w:type="dxa"/>
            <w:tcBorders>
              <w:top w:val="nil"/>
              <w:left w:val="nil"/>
              <w:bottom w:val="single" w:sz="4" w:space="0" w:color="auto"/>
              <w:right w:val="single" w:sz="4" w:space="0" w:color="auto"/>
            </w:tcBorders>
            <w:shd w:val="clear" w:color="auto" w:fill="auto"/>
            <w:noWrap/>
            <w:vAlign w:val="bottom"/>
            <w:hideMark/>
          </w:tcPr>
          <w:p w14:paraId="14B33A0B" w14:textId="77777777" w:rsidR="003C5278" w:rsidRPr="00D40B8D" w:rsidRDefault="003C5278" w:rsidP="0040317C">
            <w:pPr>
              <w:pStyle w:val="Tabletext"/>
              <w:jc w:val="center"/>
            </w:pPr>
            <w:r w:rsidRPr="00D40B8D">
              <w:t>6.9</w:t>
            </w:r>
          </w:p>
        </w:tc>
        <w:tc>
          <w:tcPr>
            <w:tcW w:w="1250" w:type="dxa"/>
            <w:tcBorders>
              <w:top w:val="nil"/>
              <w:left w:val="nil"/>
              <w:bottom w:val="single" w:sz="4" w:space="0" w:color="auto"/>
              <w:right w:val="single" w:sz="4" w:space="0" w:color="auto"/>
            </w:tcBorders>
            <w:shd w:val="clear" w:color="auto" w:fill="auto"/>
            <w:noWrap/>
            <w:vAlign w:val="bottom"/>
            <w:hideMark/>
          </w:tcPr>
          <w:p w14:paraId="3AC67643" w14:textId="77777777" w:rsidR="003C5278" w:rsidRPr="00D40B8D" w:rsidRDefault="003C5278" w:rsidP="0040317C">
            <w:pPr>
              <w:pStyle w:val="Tabletext"/>
              <w:jc w:val="center"/>
            </w:pPr>
            <w:r w:rsidRPr="00D40B8D">
              <w:t>−5.5</w:t>
            </w:r>
          </w:p>
        </w:tc>
        <w:tc>
          <w:tcPr>
            <w:tcW w:w="892" w:type="dxa"/>
            <w:tcBorders>
              <w:top w:val="nil"/>
              <w:left w:val="nil"/>
              <w:bottom w:val="single" w:sz="4" w:space="0" w:color="auto"/>
              <w:right w:val="single" w:sz="4" w:space="0" w:color="auto"/>
            </w:tcBorders>
            <w:shd w:val="clear" w:color="auto" w:fill="auto"/>
            <w:noWrap/>
            <w:vAlign w:val="bottom"/>
            <w:hideMark/>
          </w:tcPr>
          <w:p w14:paraId="6AB3C001" w14:textId="77777777" w:rsidR="003C5278" w:rsidRPr="00D40B8D" w:rsidRDefault="003C5278" w:rsidP="0040317C">
            <w:pPr>
              <w:pStyle w:val="Tabletext"/>
              <w:jc w:val="center"/>
            </w:pPr>
            <w:r w:rsidRPr="00D40B8D">
              <w:t>882</w:t>
            </w:r>
          </w:p>
        </w:tc>
        <w:tc>
          <w:tcPr>
            <w:tcW w:w="1071" w:type="dxa"/>
            <w:tcBorders>
              <w:top w:val="nil"/>
              <w:left w:val="nil"/>
              <w:bottom w:val="single" w:sz="4" w:space="0" w:color="auto"/>
              <w:right w:val="single" w:sz="4" w:space="0" w:color="auto"/>
            </w:tcBorders>
            <w:shd w:val="clear" w:color="auto" w:fill="auto"/>
            <w:noWrap/>
            <w:vAlign w:val="bottom"/>
            <w:hideMark/>
          </w:tcPr>
          <w:p w14:paraId="0CD9D423" w14:textId="77777777" w:rsidR="003C5278" w:rsidRPr="00D40B8D" w:rsidRDefault="003C5278" w:rsidP="0040317C">
            <w:pPr>
              <w:pStyle w:val="Tabletext"/>
              <w:jc w:val="center"/>
            </w:pPr>
            <w:r w:rsidRPr="00D40B8D">
              <w:t>−143.4</w:t>
            </w:r>
          </w:p>
        </w:tc>
        <w:tc>
          <w:tcPr>
            <w:tcW w:w="1195" w:type="dxa"/>
            <w:tcBorders>
              <w:top w:val="nil"/>
              <w:left w:val="nil"/>
              <w:bottom w:val="single" w:sz="4" w:space="0" w:color="auto"/>
              <w:right w:val="single" w:sz="4" w:space="0" w:color="auto"/>
            </w:tcBorders>
            <w:shd w:val="clear" w:color="auto" w:fill="auto"/>
            <w:noWrap/>
            <w:vAlign w:val="bottom"/>
            <w:hideMark/>
          </w:tcPr>
          <w:p w14:paraId="1BABFA2A" w14:textId="77777777" w:rsidR="003C5278" w:rsidRPr="00D40B8D" w:rsidRDefault="003C5278" w:rsidP="0040317C">
            <w:pPr>
              <w:pStyle w:val="Tabletext"/>
              <w:jc w:val="center"/>
            </w:pPr>
            <w:r w:rsidRPr="00D40B8D">
              <w:t>−142.6</w:t>
            </w:r>
          </w:p>
        </w:tc>
        <w:tc>
          <w:tcPr>
            <w:tcW w:w="947" w:type="dxa"/>
            <w:tcBorders>
              <w:top w:val="nil"/>
              <w:left w:val="nil"/>
              <w:bottom w:val="single" w:sz="4" w:space="0" w:color="auto"/>
              <w:right w:val="single" w:sz="4" w:space="0" w:color="auto"/>
            </w:tcBorders>
            <w:shd w:val="clear" w:color="auto" w:fill="auto"/>
            <w:noWrap/>
            <w:vAlign w:val="bottom"/>
            <w:hideMark/>
          </w:tcPr>
          <w:p w14:paraId="2FA8E09F" w14:textId="77777777" w:rsidR="003C5278" w:rsidRPr="00D40B8D" w:rsidRDefault="003C5278" w:rsidP="0040317C">
            <w:pPr>
              <w:pStyle w:val="Tabletext"/>
              <w:jc w:val="center"/>
            </w:pPr>
            <w:r w:rsidRPr="00D40B8D">
              <w:t>0.8</w:t>
            </w:r>
          </w:p>
        </w:tc>
      </w:tr>
      <w:tr w:rsidR="003C5278" w:rsidRPr="00D40B8D" w14:paraId="75261E51" w14:textId="77777777" w:rsidTr="0040317C">
        <w:trPr>
          <w:trHeight w:val="300"/>
          <w:jc w:val="center"/>
        </w:trPr>
        <w:tc>
          <w:tcPr>
            <w:tcW w:w="1070" w:type="dxa"/>
            <w:tcBorders>
              <w:top w:val="nil"/>
              <w:left w:val="single" w:sz="4" w:space="0" w:color="auto"/>
              <w:bottom w:val="nil"/>
              <w:right w:val="single" w:sz="4" w:space="0" w:color="auto"/>
            </w:tcBorders>
            <w:shd w:val="clear" w:color="auto" w:fill="auto"/>
            <w:noWrap/>
            <w:vAlign w:val="bottom"/>
            <w:hideMark/>
          </w:tcPr>
          <w:p w14:paraId="1E0EED4E" w14:textId="77777777" w:rsidR="003C5278" w:rsidRPr="00D40B8D" w:rsidRDefault="003C5278" w:rsidP="0040317C">
            <w:pPr>
              <w:pStyle w:val="Tabletext"/>
              <w:jc w:val="center"/>
            </w:pPr>
            <w:r w:rsidRPr="00D40B8D">
              <w:t>50</w:t>
            </w:r>
          </w:p>
        </w:tc>
        <w:tc>
          <w:tcPr>
            <w:tcW w:w="1071" w:type="dxa"/>
            <w:tcBorders>
              <w:top w:val="nil"/>
              <w:left w:val="nil"/>
              <w:bottom w:val="nil"/>
              <w:right w:val="single" w:sz="4" w:space="0" w:color="auto"/>
            </w:tcBorders>
            <w:shd w:val="clear" w:color="auto" w:fill="auto"/>
            <w:noWrap/>
            <w:vAlign w:val="bottom"/>
            <w:hideMark/>
          </w:tcPr>
          <w:p w14:paraId="3DB29A55" w14:textId="77777777" w:rsidR="003C5278" w:rsidRPr="00D40B8D" w:rsidRDefault="003C5278" w:rsidP="0040317C">
            <w:pPr>
              <w:pStyle w:val="Tabletext"/>
              <w:jc w:val="center"/>
            </w:pPr>
            <w:r w:rsidRPr="00D40B8D">
              <w:t>36</w:t>
            </w:r>
          </w:p>
        </w:tc>
        <w:tc>
          <w:tcPr>
            <w:tcW w:w="1072" w:type="dxa"/>
            <w:tcBorders>
              <w:top w:val="nil"/>
              <w:left w:val="nil"/>
              <w:bottom w:val="nil"/>
              <w:right w:val="single" w:sz="4" w:space="0" w:color="auto"/>
            </w:tcBorders>
            <w:shd w:val="clear" w:color="auto" w:fill="auto"/>
            <w:noWrap/>
            <w:vAlign w:val="bottom"/>
            <w:hideMark/>
          </w:tcPr>
          <w:p w14:paraId="07D79649" w14:textId="77777777" w:rsidR="003C5278" w:rsidRPr="00D40B8D" w:rsidRDefault="003C5278" w:rsidP="0040317C">
            <w:pPr>
              <w:pStyle w:val="Tabletext"/>
              <w:jc w:val="center"/>
            </w:pPr>
            <w:r w:rsidRPr="00D40B8D">
              <w:t>30.1</w:t>
            </w:r>
          </w:p>
        </w:tc>
        <w:tc>
          <w:tcPr>
            <w:tcW w:w="1071" w:type="dxa"/>
            <w:tcBorders>
              <w:top w:val="nil"/>
              <w:left w:val="nil"/>
              <w:bottom w:val="nil"/>
              <w:right w:val="single" w:sz="4" w:space="0" w:color="auto"/>
            </w:tcBorders>
            <w:shd w:val="clear" w:color="auto" w:fill="auto"/>
            <w:noWrap/>
            <w:vAlign w:val="bottom"/>
            <w:hideMark/>
          </w:tcPr>
          <w:p w14:paraId="74AD151B" w14:textId="77777777" w:rsidR="003C5278" w:rsidRPr="00D40B8D" w:rsidRDefault="003C5278" w:rsidP="0040317C">
            <w:pPr>
              <w:pStyle w:val="Tabletext"/>
              <w:jc w:val="center"/>
            </w:pPr>
            <w:r w:rsidRPr="00D40B8D">
              <w:t>5.5</w:t>
            </w:r>
          </w:p>
        </w:tc>
        <w:tc>
          <w:tcPr>
            <w:tcW w:w="1250" w:type="dxa"/>
            <w:tcBorders>
              <w:top w:val="nil"/>
              <w:left w:val="nil"/>
              <w:bottom w:val="nil"/>
              <w:right w:val="single" w:sz="4" w:space="0" w:color="auto"/>
            </w:tcBorders>
            <w:shd w:val="clear" w:color="auto" w:fill="auto"/>
            <w:noWrap/>
            <w:vAlign w:val="bottom"/>
            <w:hideMark/>
          </w:tcPr>
          <w:p w14:paraId="2F0F9B8E" w14:textId="77777777" w:rsidR="003C5278" w:rsidRPr="00D40B8D" w:rsidRDefault="003C5278" w:rsidP="0040317C">
            <w:pPr>
              <w:pStyle w:val="Tabletext"/>
              <w:jc w:val="center"/>
            </w:pPr>
            <w:r w:rsidRPr="00D40B8D">
              <w:t>−6.9</w:t>
            </w:r>
          </w:p>
        </w:tc>
        <w:tc>
          <w:tcPr>
            <w:tcW w:w="892" w:type="dxa"/>
            <w:tcBorders>
              <w:top w:val="nil"/>
              <w:left w:val="nil"/>
              <w:bottom w:val="nil"/>
              <w:right w:val="single" w:sz="4" w:space="0" w:color="auto"/>
            </w:tcBorders>
            <w:shd w:val="clear" w:color="auto" w:fill="auto"/>
            <w:noWrap/>
            <w:vAlign w:val="bottom"/>
            <w:hideMark/>
          </w:tcPr>
          <w:p w14:paraId="04CF5C0C" w14:textId="77777777" w:rsidR="003C5278" w:rsidRPr="00D40B8D" w:rsidRDefault="003C5278" w:rsidP="0040317C">
            <w:pPr>
              <w:pStyle w:val="Tabletext"/>
              <w:jc w:val="center"/>
            </w:pPr>
            <w:r w:rsidRPr="00D40B8D">
              <w:t>761</w:t>
            </w:r>
          </w:p>
        </w:tc>
        <w:tc>
          <w:tcPr>
            <w:tcW w:w="1071" w:type="dxa"/>
            <w:tcBorders>
              <w:top w:val="nil"/>
              <w:left w:val="nil"/>
              <w:bottom w:val="nil"/>
              <w:right w:val="single" w:sz="4" w:space="0" w:color="auto"/>
            </w:tcBorders>
            <w:shd w:val="clear" w:color="auto" w:fill="auto"/>
            <w:noWrap/>
            <w:vAlign w:val="bottom"/>
            <w:hideMark/>
          </w:tcPr>
          <w:p w14:paraId="220AFA73" w14:textId="77777777" w:rsidR="003C5278" w:rsidRPr="00D40B8D" w:rsidRDefault="003C5278" w:rsidP="0040317C">
            <w:pPr>
              <w:pStyle w:val="Tabletext"/>
              <w:jc w:val="center"/>
            </w:pPr>
            <w:r w:rsidRPr="00D40B8D">
              <w:t>−143.5</w:t>
            </w:r>
          </w:p>
        </w:tc>
        <w:tc>
          <w:tcPr>
            <w:tcW w:w="1195" w:type="dxa"/>
            <w:tcBorders>
              <w:top w:val="nil"/>
              <w:left w:val="nil"/>
              <w:bottom w:val="nil"/>
              <w:right w:val="single" w:sz="4" w:space="0" w:color="auto"/>
            </w:tcBorders>
            <w:shd w:val="clear" w:color="auto" w:fill="auto"/>
            <w:noWrap/>
            <w:vAlign w:val="bottom"/>
            <w:hideMark/>
          </w:tcPr>
          <w:p w14:paraId="1A36C933" w14:textId="77777777" w:rsidR="003C5278" w:rsidRPr="00D40B8D" w:rsidRDefault="003C5278" w:rsidP="0040317C">
            <w:pPr>
              <w:pStyle w:val="Tabletext"/>
              <w:jc w:val="center"/>
            </w:pPr>
            <w:r w:rsidRPr="00D40B8D">
              <w:t>−139.4</w:t>
            </w:r>
          </w:p>
        </w:tc>
        <w:tc>
          <w:tcPr>
            <w:tcW w:w="947" w:type="dxa"/>
            <w:tcBorders>
              <w:top w:val="nil"/>
              <w:left w:val="nil"/>
              <w:bottom w:val="nil"/>
              <w:right w:val="single" w:sz="4" w:space="0" w:color="auto"/>
            </w:tcBorders>
            <w:shd w:val="clear" w:color="auto" w:fill="auto"/>
            <w:noWrap/>
            <w:vAlign w:val="bottom"/>
            <w:hideMark/>
          </w:tcPr>
          <w:p w14:paraId="42D15E94" w14:textId="77777777" w:rsidR="003C5278" w:rsidRPr="00D40B8D" w:rsidRDefault="003C5278" w:rsidP="0040317C">
            <w:pPr>
              <w:pStyle w:val="Tabletext"/>
              <w:jc w:val="center"/>
            </w:pPr>
            <w:r w:rsidRPr="00D40B8D">
              <w:t>4.1</w:t>
            </w:r>
          </w:p>
        </w:tc>
      </w:tr>
      <w:tr w:rsidR="003C5278" w:rsidRPr="00D40B8D" w14:paraId="7B6CFEC0"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5265FF5D" w14:textId="77777777" w:rsidR="003C5278" w:rsidRPr="00D40B8D" w:rsidRDefault="003C5278" w:rsidP="0040317C">
            <w:pPr>
              <w:pStyle w:val="Tabletext"/>
              <w:jc w:val="center"/>
            </w:pPr>
            <w:r w:rsidRPr="00D40B8D">
              <w:t>60</w:t>
            </w:r>
          </w:p>
        </w:tc>
        <w:tc>
          <w:tcPr>
            <w:tcW w:w="1071" w:type="dxa"/>
            <w:tcBorders>
              <w:top w:val="nil"/>
              <w:left w:val="nil"/>
              <w:bottom w:val="single" w:sz="4" w:space="0" w:color="auto"/>
              <w:right w:val="single" w:sz="4" w:space="0" w:color="auto"/>
            </w:tcBorders>
            <w:shd w:val="clear" w:color="auto" w:fill="auto"/>
            <w:noWrap/>
            <w:vAlign w:val="bottom"/>
            <w:hideMark/>
          </w:tcPr>
          <w:p w14:paraId="2E026907" w14:textId="77777777" w:rsidR="003C5278" w:rsidRPr="00D40B8D" w:rsidRDefault="003C5278" w:rsidP="0040317C">
            <w:pPr>
              <w:pStyle w:val="Tabletext"/>
              <w:jc w:val="center"/>
            </w:pPr>
            <w:r w:rsidRPr="00D40B8D">
              <w:t>27.2</w:t>
            </w:r>
          </w:p>
        </w:tc>
        <w:tc>
          <w:tcPr>
            <w:tcW w:w="1072" w:type="dxa"/>
            <w:tcBorders>
              <w:top w:val="nil"/>
              <w:left w:val="nil"/>
              <w:bottom w:val="single" w:sz="4" w:space="0" w:color="auto"/>
              <w:right w:val="single" w:sz="4" w:space="0" w:color="auto"/>
            </w:tcBorders>
            <w:shd w:val="clear" w:color="auto" w:fill="auto"/>
            <w:noWrap/>
            <w:vAlign w:val="bottom"/>
            <w:hideMark/>
          </w:tcPr>
          <w:p w14:paraId="2D840E02" w14:textId="77777777" w:rsidR="003C5278" w:rsidRPr="00D40B8D" w:rsidRDefault="003C5278" w:rsidP="0040317C">
            <w:pPr>
              <w:pStyle w:val="Tabletext"/>
              <w:jc w:val="center"/>
            </w:pPr>
            <w:r w:rsidRPr="00D40B8D">
              <w:t>38.9</w:t>
            </w:r>
          </w:p>
        </w:tc>
        <w:tc>
          <w:tcPr>
            <w:tcW w:w="1071" w:type="dxa"/>
            <w:tcBorders>
              <w:top w:val="nil"/>
              <w:left w:val="nil"/>
              <w:bottom w:val="single" w:sz="4" w:space="0" w:color="auto"/>
              <w:right w:val="single" w:sz="4" w:space="0" w:color="auto"/>
            </w:tcBorders>
            <w:shd w:val="clear" w:color="auto" w:fill="auto"/>
            <w:noWrap/>
            <w:vAlign w:val="bottom"/>
            <w:hideMark/>
          </w:tcPr>
          <w:p w14:paraId="3E1A1BBF" w14:textId="77777777" w:rsidR="003C5278" w:rsidRPr="00D40B8D" w:rsidRDefault="003C5278" w:rsidP="0040317C">
            <w:pPr>
              <w:pStyle w:val="Tabletext"/>
              <w:jc w:val="center"/>
            </w:pPr>
            <w:r w:rsidRPr="00D40B8D">
              <w:t>3.6</w:t>
            </w:r>
          </w:p>
        </w:tc>
        <w:tc>
          <w:tcPr>
            <w:tcW w:w="1250" w:type="dxa"/>
            <w:tcBorders>
              <w:top w:val="nil"/>
              <w:left w:val="nil"/>
              <w:bottom w:val="single" w:sz="4" w:space="0" w:color="auto"/>
              <w:right w:val="single" w:sz="4" w:space="0" w:color="auto"/>
            </w:tcBorders>
            <w:shd w:val="clear" w:color="auto" w:fill="auto"/>
            <w:noWrap/>
            <w:vAlign w:val="bottom"/>
            <w:hideMark/>
          </w:tcPr>
          <w:p w14:paraId="0AA750FF" w14:textId="77777777" w:rsidR="003C5278" w:rsidRPr="00D40B8D" w:rsidRDefault="003C5278" w:rsidP="0040317C">
            <w:pPr>
              <w:pStyle w:val="Tabletext"/>
              <w:jc w:val="center"/>
            </w:pPr>
            <w:r w:rsidRPr="00D40B8D">
              <w:t>−8.8</w:t>
            </w:r>
          </w:p>
        </w:tc>
        <w:tc>
          <w:tcPr>
            <w:tcW w:w="892" w:type="dxa"/>
            <w:tcBorders>
              <w:top w:val="nil"/>
              <w:left w:val="nil"/>
              <w:bottom w:val="single" w:sz="4" w:space="0" w:color="auto"/>
              <w:right w:val="single" w:sz="4" w:space="0" w:color="auto"/>
            </w:tcBorders>
            <w:shd w:val="clear" w:color="auto" w:fill="auto"/>
            <w:noWrap/>
            <w:vAlign w:val="bottom"/>
            <w:hideMark/>
          </w:tcPr>
          <w:p w14:paraId="4FDAFB9C" w14:textId="77777777" w:rsidR="003C5278" w:rsidRPr="00D40B8D" w:rsidRDefault="003C5278" w:rsidP="0040317C">
            <w:pPr>
              <w:pStyle w:val="Tabletext"/>
              <w:jc w:val="center"/>
            </w:pPr>
            <w:r w:rsidRPr="00D40B8D">
              <w:t>683</w:t>
            </w:r>
          </w:p>
        </w:tc>
        <w:tc>
          <w:tcPr>
            <w:tcW w:w="1071" w:type="dxa"/>
            <w:tcBorders>
              <w:top w:val="nil"/>
              <w:left w:val="nil"/>
              <w:bottom w:val="single" w:sz="4" w:space="0" w:color="auto"/>
              <w:right w:val="single" w:sz="4" w:space="0" w:color="auto"/>
            </w:tcBorders>
            <w:shd w:val="clear" w:color="auto" w:fill="auto"/>
            <w:noWrap/>
            <w:vAlign w:val="bottom"/>
            <w:hideMark/>
          </w:tcPr>
          <w:p w14:paraId="1EF3799F" w14:textId="77777777" w:rsidR="003C5278" w:rsidRPr="00D40B8D" w:rsidRDefault="003C5278" w:rsidP="0040317C">
            <w:pPr>
              <w:pStyle w:val="Tabletext"/>
              <w:jc w:val="center"/>
            </w:pPr>
            <w:r w:rsidRPr="00D40B8D">
              <w:t>−144.5</w:t>
            </w:r>
          </w:p>
        </w:tc>
        <w:tc>
          <w:tcPr>
            <w:tcW w:w="1195" w:type="dxa"/>
            <w:tcBorders>
              <w:top w:val="nil"/>
              <w:left w:val="nil"/>
              <w:bottom w:val="single" w:sz="4" w:space="0" w:color="auto"/>
              <w:right w:val="single" w:sz="4" w:space="0" w:color="auto"/>
            </w:tcBorders>
            <w:shd w:val="clear" w:color="auto" w:fill="auto"/>
            <w:noWrap/>
            <w:vAlign w:val="bottom"/>
            <w:hideMark/>
          </w:tcPr>
          <w:p w14:paraId="7D8D9C74" w14:textId="77777777" w:rsidR="003C5278" w:rsidRPr="00D40B8D" w:rsidRDefault="003C5278" w:rsidP="0040317C">
            <w:pPr>
              <w:pStyle w:val="Tabletext"/>
              <w:jc w:val="center"/>
            </w:pPr>
            <w:r w:rsidRPr="00D40B8D">
              <w:t>−134.0</w:t>
            </w:r>
          </w:p>
        </w:tc>
        <w:tc>
          <w:tcPr>
            <w:tcW w:w="947" w:type="dxa"/>
            <w:tcBorders>
              <w:top w:val="nil"/>
              <w:left w:val="nil"/>
              <w:bottom w:val="single" w:sz="4" w:space="0" w:color="auto"/>
              <w:right w:val="single" w:sz="4" w:space="0" w:color="auto"/>
            </w:tcBorders>
            <w:shd w:val="clear" w:color="auto" w:fill="auto"/>
            <w:noWrap/>
            <w:vAlign w:val="bottom"/>
            <w:hideMark/>
          </w:tcPr>
          <w:p w14:paraId="3CB80A39" w14:textId="77777777" w:rsidR="003C5278" w:rsidRPr="00D40B8D" w:rsidRDefault="003C5278" w:rsidP="0040317C">
            <w:pPr>
              <w:pStyle w:val="Tabletext"/>
              <w:jc w:val="center"/>
            </w:pPr>
            <w:r w:rsidRPr="00D40B8D">
              <w:t>10.5</w:t>
            </w:r>
          </w:p>
        </w:tc>
      </w:tr>
      <w:tr w:rsidR="003C5278" w:rsidRPr="00D40B8D" w14:paraId="348F8137"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1F7607FC" w14:textId="77777777" w:rsidR="003C5278" w:rsidRPr="00D40B8D" w:rsidRDefault="003C5278" w:rsidP="0040317C">
            <w:pPr>
              <w:pStyle w:val="Tabletext"/>
              <w:jc w:val="center"/>
            </w:pPr>
            <w:r w:rsidRPr="00D40B8D">
              <w:t>70</w:t>
            </w:r>
          </w:p>
        </w:tc>
        <w:tc>
          <w:tcPr>
            <w:tcW w:w="1071" w:type="dxa"/>
            <w:tcBorders>
              <w:top w:val="nil"/>
              <w:left w:val="nil"/>
              <w:bottom w:val="single" w:sz="4" w:space="0" w:color="auto"/>
              <w:right w:val="single" w:sz="4" w:space="0" w:color="auto"/>
            </w:tcBorders>
            <w:shd w:val="clear" w:color="auto" w:fill="auto"/>
            <w:noWrap/>
            <w:vAlign w:val="bottom"/>
            <w:hideMark/>
          </w:tcPr>
          <w:p w14:paraId="0E1D0852" w14:textId="77777777" w:rsidR="003C5278" w:rsidRPr="00D40B8D" w:rsidRDefault="003C5278" w:rsidP="0040317C">
            <w:pPr>
              <w:pStyle w:val="Tabletext"/>
              <w:jc w:val="center"/>
            </w:pPr>
            <w:r w:rsidRPr="00D40B8D">
              <w:t>18.2</w:t>
            </w:r>
          </w:p>
        </w:tc>
        <w:tc>
          <w:tcPr>
            <w:tcW w:w="1072" w:type="dxa"/>
            <w:tcBorders>
              <w:top w:val="nil"/>
              <w:left w:val="nil"/>
              <w:bottom w:val="single" w:sz="4" w:space="0" w:color="auto"/>
              <w:right w:val="single" w:sz="4" w:space="0" w:color="auto"/>
            </w:tcBorders>
            <w:shd w:val="clear" w:color="auto" w:fill="auto"/>
            <w:noWrap/>
            <w:vAlign w:val="bottom"/>
            <w:hideMark/>
          </w:tcPr>
          <w:p w14:paraId="0AD4E6FE" w14:textId="77777777" w:rsidR="003C5278" w:rsidRPr="00D40B8D" w:rsidRDefault="003C5278" w:rsidP="0040317C">
            <w:pPr>
              <w:pStyle w:val="Tabletext"/>
              <w:jc w:val="center"/>
            </w:pPr>
            <w:r w:rsidRPr="00D40B8D">
              <w:t>47.9</w:t>
            </w:r>
          </w:p>
        </w:tc>
        <w:tc>
          <w:tcPr>
            <w:tcW w:w="1071" w:type="dxa"/>
            <w:tcBorders>
              <w:top w:val="nil"/>
              <w:left w:val="nil"/>
              <w:bottom w:val="single" w:sz="4" w:space="0" w:color="auto"/>
              <w:right w:val="single" w:sz="4" w:space="0" w:color="auto"/>
            </w:tcBorders>
            <w:shd w:val="clear" w:color="auto" w:fill="auto"/>
            <w:noWrap/>
            <w:vAlign w:val="bottom"/>
            <w:hideMark/>
          </w:tcPr>
          <w:p w14:paraId="24AE5067" w14:textId="77777777" w:rsidR="003C5278" w:rsidRPr="00D40B8D" w:rsidRDefault="003C5278" w:rsidP="0040317C">
            <w:pPr>
              <w:pStyle w:val="Tabletext"/>
              <w:jc w:val="center"/>
            </w:pPr>
            <w:r w:rsidRPr="00D40B8D">
              <w:t>0.7</w:t>
            </w:r>
          </w:p>
        </w:tc>
        <w:tc>
          <w:tcPr>
            <w:tcW w:w="1250" w:type="dxa"/>
            <w:tcBorders>
              <w:top w:val="nil"/>
              <w:left w:val="nil"/>
              <w:bottom w:val="single" w:sz="4" w:space="0" w:color="auto"/>
              <w:right w:val="single" w:sz="4" w:space="0" w:color="auto"/>
            </w:tcBorders>
            <w:shd w:val="clear" w:color="auto" w:fill="auto"/>
            <w:noWrap/>
            <w:vAlign w:val="bottom"/>
            <w:hideMark/>
          </w:tcPr>
          <w:p w14:paraId="4E4F46C0" w14:textId="77777777" w:rsidR="003C5278" w:rsidRPr="00D40B8D" w:rsidRDefault="003C5278" w:rsidP="0040317C">
            <w:pPr>
              <w:pStyle w:val="Tabletext"/>
              <w:jc w:val="center"/>
            </w:pPr>
            <w:r w:rsidRPr="00D40B8D">
              <w:t>−11.7</w:t>
            </w:r>
          </w:p>
        </w:tc>
        <w:tc>
          <w:tcPr>
            <w:tcW w:w="892" w:type="dxa"/>
            <w:tcBorders>
              <w:top w:val="nil"/>
              <w:left w:val="nil"/>
              <w:bottom w:val="single" w:sz="4" w:space="0" w:color="auto"/>
              <w:right w:val="single" w:sz="4" w:space="0" w:color="auto"/>
            </w:tcBorders>
            <w:shd w:val="clear" w:color="auto" w:fill="auto"/>
            <w:noWrap/>
            <w:vAlign w:val="bottom"/>
            <w:hideMark/>
          </w:tcPr>
          <w:p w14:paraId="525A0A97" w14:textId="77777777" w:rsidR="003C5278" w:rsidRPr="00D40B8D" w:rsidRDefault="003C5278" w:rsidP="0040317C">
            <w:pPr>
              <w:pStyle w:val="Tabletext"/>
              <w:jc w:val="center"/>
            </w:pPr>
            <w:r w:rsidRPr="00D40B8D">
              <w:t>635</w:t>
            </w:r>
          </w:p>
        </w:tc>
        <w:tc>
          <w:tcPr>
            <w:tcW w:w="1071" w:type="dxa"/>
            <w:tcBorders>
              <w:top w:val="nil"/>
              <w:left w:val="nil"/>
              <w:bottom w:val="single" w:sz="4" w:space="0" w:color="auto"/>
              <w:right w:val="single" w:sz="4" w:space="0" w:color="auto"/>
            </w:tcBorders>
            <w:shd w:val="clear" w:color="auto" w:fill="auto"/>
            <w:noWrap/>
            <w:vAlign w:val="bottom"/>
            <w:hideMark/>
          </w:tcPr>
          <w:p w14:paraId="635530B3" w14:textId="77777777" w:rsidR="003C5278" w:rsidRPr="00D40B8D" w:rsidRDefault="003C5278" w:rsidP="0040317C">
            <w:pPr>
              <w:pStyle w:val="Tabletext"/>
              <w:jc w:val="center"/>
            </w:pPr>
            <w:r w:rsidRPr="00D40B8D">
              <w:t>−146.7</w:t>
            </w:r>
          </w:p>
        </w:tc>
        <w:tc>
          <w:tcPr>
            <w:tcW w:w="1195" w:type="dxa"/>
            <w:tcBorders>
              <w:top w:val="nil"/>
              <w:left w:val="nil"/>
              <w:bottom w:val="single" w:sz="4" w:space="0" w:color="auto"/>
              <w:right w:val="single" w:sz="4" w:space="0" w:color="auto"/>
            </w:tcBorders>
            <w:shd w:val="clear" w:color="auto" w:fill="auto"/>
            <w:noWrap/>
            <w:vAlign w:val="bottom"/>
            <w:hideMark/>
          </w:tcPr>
          <w:p w14:paraId="563A27CE" w14:textId="77777777" w:rsidR="003C5278" w:rsidRPr="00D40B8D" w:rsidRDefault="003C5278" w:rsidP="0040317C">
            <w:pPr>
              <w:pStyle w:val="Tabletext"/>
              <w:jc w:val="center"/>
            </w:pPr>
            <w:r w:rsidRPr="00D40B8D">
              <w:t>−133.0</w:t>
            </w:r>
          </w:p>
        </w:tc>
        <w:tc>
          <w:tcPr>
            <w:tcW w:w="947" w:type="dxa"/>
            <w:tcBorders>
              <w:top w:val="nil"/>
              <w:left w:val="nil"/>
              <w:bottom w:val="single" w:sz="4" w:space="0" w:color="auto"/>
              <w:right w:val="single" w:sz="4" w:space="0" w:color="auto"/>
            </w:tcBorders>
            <w:shd w:val="clear" w:color="auto" w:fill="auto"/>
            <w:noWrap/>
            <w:vAlign w:val="bottom"/>
            <w:hideMark/>
          </w:tcPr>
          <w:p w14:paraId="1015EF71" w14:textId="77777777" w:rsidR="003C5278" w:rsidRPr="00D40B8D" w:rsidRDefault="003C5278" w:rsidP="0040317C">
            <w:pPr>
              <w:pStyle w:val="Tabletext"/>
              <w:jc w:val="center"/>
            </w:pPr>
            <w:r w:rsidRPr="00D40B8D">
              <w:t>13.7</w:t>
            </w:r>
          </w:p>
        </w:tc>
      </w:tr>
      <w:tr w:rsidR="003C5278" w:rsidRPr="00D40B8D" w14:paraId="71069AD9"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005CF98B" w14:textId="77777777" w:rsidR="003C5278" w:rsidRPr="00D40B8D" w:rsidRDefault="003C5278" w:rsidP="0040317C">
            <w:pPr>
              <w:pStyle w:val="Tabletext"/>
              <w:jc w:val="center"/>
            </w:pPr>
            <w:r w:rsidRPr="00D40B8D">
              <w:t>80</w:t>
            </w:r>
          </w:p>
        </w:tc>
        <w:tc>
          <w:tcPr>
            <w:tcW w:w="1071" w:type="dxa"/>
            <w:tcBorders>
              <w:top w:val="nil"/>
              <w:left w:val="nil"/>
              <w:bottom w:val="single" w:sz="4" w:space="0" w:color="auto"/>
              <w:right w:val="single" w:sz="4" w:space="0" w:color="auto"/>
            </w:tcBorders>
            <w:shd w:val="clear" w:color="auto" w:fill="auto"/>
            <w:noWrap/>
            <w:vAlign w:val="bottom"/>
            <w:hideMark/>
          </w:tcPr>
          <w:p w14:paraId="09DE05D1" w14:textId="77777777" w:rsidR="003C5278" w:rsidRPr="00D40B8D" w:rsidRDefault="003C5278" w:rsidP="0040317C">
            <w:pPr>
              <w:pStyle w:val="Tabletext"/>
              <w:jc w:val="center"/>
            </w:pPr>
            <w:r w:rsidRPr="00D40B8D">
              <w:t>9.1</w:t>
            </w:r>
          </w:p>
        </w:tc>
        <w:tc>
          <w:tcPr>
            <w:tcW w:w="1072" w:type="dxa"/>
            <w:tcBorders>
              <w:top w:val="nil"/>
              <w:left w:val="nil"/>
              <w:bottom w:val="single" w:sz="4" w:space="0" w:color="auto"/>
              <w:right w:val="single" w:sz="4" w:space="0" w:color="auto"/>
            </w:tcBorders>
            <w:shd w:val="clear" w:color="auto" w:fill="auto"/>
            <w:noWrap/>
            <w:vAlign w:val="bottom"/>
            <w:hideMark/>
          </w:tcPr>
          <w:p w14:paraId="2591DEDF" w14:textId="77777777" w:rsidR="003C5278" w:rsidRPr="00D40B8D" w:rsidRDefault="003C5278" w:rsidP="0040317C">
            <w:pPr>
              <w:pStyle w:val="Tabletext"/>
              <w:jc w:val="center"/>
            </w:pPr>
            <w:r w:rsidRPr="00D40B8D">
              <w:t>57</w:t>
            </w:r>
          </w:p>
        </w:tc>
        <w:tc>
          <w:tcPr>
            <w:tcW w:w="1071" w:type="dxa"/>
            <w:tcBorders>
              <w:top w:val="nil"/>
              <w:left w:val="nil"/>
              <w:bottom w:val="single" w:sz="4" w:space="0" w:color="auto"/>
              <w:right w:val="single" w:sz="4" w:space="0" w:color="auto"/>
            </w:tcBorders>
            <w:shd w:val="clear" w:color="auto" w:fill="auto"/>
            <w:noWrap/>
            <w:vAlign w:val="bottom"/>
            <w:hideMark/>
          </w:tcPr>
          <w:p w14:paraId="681FDEDA" w14:textId="77777777" w:rsidR="003C5278" w:rsidRPr="00D40B8D" w:rsidRDefault="003C5278" w:rsidP="0040317C">
            <w:pPr>
              <w:pStyle w:val="Tabletext"/>
              <w:jc w:val="center"/>
            </w:pPr>
            <w:r w:rsidRPr="00D40B8D">
              <w:t>−2.2</w:t>
            </w:r>
          </w:p>
        </w:tc>
        <w:tc>
          <w:tcPr>
            <w:tcW w:w="1250" w:type="dxa"/>
            <w:tcBorders>
              <w:top w:val="nil"/>
              <w:left w:val="nil"/>
              <w:bottom w:val="single" w:sz="4" w:space="0" w:color="auto"/>
              <w:right w:val="single" w:sz="4" w:space="0" w:color="auto"/>
            </w:tcBorders>
            <w:shd w:val="clear" w:color="auto" w:fill="auto"/>
            <w:noWrap/>
            <w:vAlign w:val="bottom"/>
            <w:hideMark/>
          </w:tcPr>
          <w:p w14:paraId="29B53796" w14:textId="77777777" w:rsidR="003C5278" w:rsidRPr="00D40B8D" w:rsidRDefault="003C5278" w:rsidP="0040317C">
            <w:pPr>
              <w:pStyle w:val="Tabletext"/>
              <w:jc w:val="center"/>
            </w:pPr>
            <w:r w:rsidRPr="00D40B8D">
              <w:t>−14.6</w:t>
            </w:r>
          </w:p>
        </w:tc>
        <w:tc>
          <w:tcPr>
            <w:tcW w:w="892" w:type="dxa"/>
            <w:tcBorders>
              <w:top w:val="nil"/>
              <w:left w:val="nil"/>
              <w:bottom w:val="single" w:sz="4" w:space="0" w:color="auto"/>
              <w:right w:val="single" w:sz="4" w:space="0" w:color="auto"/>
            </w:tcBorders>
            <w:shd w:val="clear" w:color="auto" w:fill="auto"/>
            <w:noWrap/>
            <w:vAlign w:val="bottom"/>
            <w:hideMark/>
          </w:tcPr>
          <w:p w14:paraId="28224452" w14:textId="77777777" w:rsidR="003C5278" w:rsidRPr="00D40B8D" w:rsidRDefault="003C5278" w:rsidP="0040317C">
            <w:pPr>
              <w:pStyle w:val="Tabletext"/>
              <w:jc w:val="center"/>
            </w:pPr>
            <w:r w:rsidRPr="00D40B8D">
              <w:t>608</w:t>
            </w:r>
          </w:p>
        </w:tc>
        <w:tc>
          <w:tcPr>
            <w:tcW w:w="1071" w:type="dxa"/>
            <w:tcBorders>
              <w:top w:val="nil"/>
              <w:left w:val="nil"/>
              <w:bottom w:val="single" w:sz="4" w:space="0" w:color="auto"/>
              <w:right w:val="single" w:sz="4" w:space="0" w:color="auto"/>
            </w:tcBorders>
            <w:shd w:val="clear" w:color="auto" w:fill="auto"/>
            <w:noWrap/>
            <w:vAlign w:val="bottom"/>
            <w:hideMark/>
          </w:tcPr>
          <w:p w14:paraId="45A3B490" w14:textId="77777777" w:rsidR="003C5278" w:rsidRPr="00D40B8D" w:rsidRDefault="003C5278" w:rsidP="0040317C">
            <w:pPr>
              <w:pStyle w:val="Tabletext"/>
              <w:jc w:val="center"/>
            </w:pPr>
            <w:r w:rsidRPr="00D40B8D">
              <w:t>−149.2</w:t>
            </w:r>
          </w:p>
        </w:tc>
        <w:tc>
          <w:tcPr>
            <w:tcW w:w="1195" w:type="dxa"/>
            <w:tcBorders>
              <w:top w:val="nil"/>
              <w:left w:val="nil"/>
              <w:bottom w:val="single" w:sz="4" w:space="0" w:color="auto"/>
              <w:right w:val="single" w:sz="4" w:space="0" w:color="auto"/>
            </w:tcBorders>
            <w:shd w:val="clear" w:color="auto" w:fill="auto"/>
            <w:noWrap/>
            <w:vAlign w:val="bottom"/>
            <w:hideMark/>
          </w:tcPr>
          <w:p w14:paraId="3452C9B0" w14:textId="77777777" w:rsidR="003C5278" w:rsidRPr="00D40B8D" w:rsidRDefault="003C5278" w:rsidP="0040317C">
            <w:pPr>
              <w:pStyle w:val="Tabletext"/>
              <w:jc w:val="center"/>
            </w:pPr>
            <w:r w:rsidRPr="00D40B8D">
              <w:t>−132.0</w:t>
            </w:r>
          </w:p>
        </w:tc>
        <w:tc>
          <w:tcPr>
            <w:tcW w:w="947" w:type="dxa"/>
            <w:tcBorders>
              <w:top w:val="nil"/>
              <w:left w:val="nil"/>
              <w:bottom w:val="single" w:sz="4" w:space="0" w:color="auto"/>
              <w:right w:val="single" w:sz="4" w:space="0" w:color="auto"/>
            </w:tcBorders>
            <w:shd w:val="clear" w:color="auto" w:fill="auto"/>
            <w:noWrap/>
            <w:vAlign w:val="bottom"/>
            <w:hideMark/>
          </w:tcPr>
          <w:p w14:paraId="67102274" w14:textId="77777777" w:rsidR="003C5278" w:rsidRPr="00D40B8D" w:rsidRDefault="003C5278" w:rsidP="0040317C">
            <w:pPr>
              <w:pStyle w:val="Tabletext"/>
              <w:jc w:val="center"/>
            </w:pPr>
            <w:r w:rsidRPr="00D40B8D">
              <w:t>17.2</w:t>
            </w:r>
          </w:p>
        </w:tc>
      </w:tr>
      <w:tr w:rsidR="003C5278" w:rsidRPr="00D40B8D" w14:paraId="7F228EFB"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256F6774" w14:textId="77777777" w:rsidR="003C5278" w:rsidRPr="00D40B8D" w:rsidRDefault="003C5278" w:rsidP="0040317C">
            <w:pPr>
              <w:pStyle w:val="Tabletext"/>
              <w:jc w:val="center"/>
            </w:pPr>
            <w:r w:rsidRPr="00D40B8D">
              <w:t>90</w:t>
            </w:r>
          </w:p>
        </w:tc>
        <w:tc>
          <w:tcPr>
            <w:tcW w:w="1071" w:type="dxa"/>
            <w:tcBorders>
              <w:top w:val="nil"/>
              <w:left w:val="nil"/>
              <w:bottom w:val="single" w:sz="4" w:space="0" w:color="auto"/>
              <w:right w:val="single" w:sz="4" w:space="0" w:color="auto"/>
            </w:tcBorders>
            <w:shd w:val="clear" w:color="auto" w:fill="auto"/>
            <w:noWrap/>
            <w:vAlign w:val="bottom"/>
            <w:hideMark/>
          </w:tcPr>
          <w:p w14:paraId="3DE080EB" w14:textId="77777777" w:rsidR="003C5278" w:rsidRPr="00D40B8D" w:rsidRDefault="003C5278" w:rsidP="0040317C">
            <w:pPr>
              <w:pStyle w:val="Tabletext"/>
              <w:jc w:val="center"/>
            </w:pPr>
            <w:r w:rsidRPr="00D40B8D">
              <w:t>0</w:t>
            </w:r>
          </w:p>
        </w:tc>
        <w:tc>
          <w:tcPr>
            <w:tcW w:w="1072" w:type="dxa"/>
            <w:tcBorders>
              <w:top w:val="nil"/>
              <w:left w:val="nil"/>
              <w:bottom w:val="single" w:sz="4" w:space="0" w:color="auto"/>
              <w:right w:val="single" w:sz="4" w:space="0" w:color="auto"/>
            </w:tcBorders>
            <w:shd w:val="clear" w:color="auto" w:fill="auto"/>
            <w:noWrap/>
            <w:vAlign w:val="bottom"/>
            <w:hideMark/>
          </w:tcPr>
          <w:p w14:paraId="68BE7E8D" w14:textId="77777777" w:rsidR="003C5278" w:rsidRPr="00D40B8D" w:rsidRDefault="003C5278" w:rsidP="0040317C">
            <w:pPr>
              <w:pStyle w:val="Tabletext"/>
              <w:jc w:val="center"/>
            </w:pPr>
            <w:r w:rsidRPr="00D40B8D">
              <w:t>66.1</w:t>
            </w:r>
          </w:p>
        </w:tc>
        <w:tc>
          <w:tcPr>
            <w:tcW w:w="1071" w:type="dxa"/>
            <w:tcBorders>
              <w:top w:val="nil"/>
              <w:left w:val="nil"/>
              <w:bottom w:val="single" w:sz="4" w:space="0" w:color="auto"/>
              <w:right w:val="single" w:sz="4" w:space="0" w:color="auto"/>
            </w:tcBorders>
            <w:shd w:val="clear" w:color="auto" w:fill="auto"/>
            <w:noWrap/>
            <w:vAlign w:val="bottom"/>
            <w:hideMark/>
          </w:tcPr>
          <w:p w14:paraId="6F09D67D" w14:textId="77777777" w:rsidR="003C5278" w:rsidRPr="00D40B8D" w:rsidRDefault="003C5278" w:rsidP="0040317C">
            <w:pPr>
              <w:pStyle w:val="Tabletext"/>
              <w:jc w:val="center"/>
            </w:pPr>
            <w:r w:rsidRPr="00D40B8D">
              <w:t>−5.5</w:t>
            </w:r>
          </w:p>
        </w:tc>
        <w:tc>
          <w:tcPr>
            <w:tcW w:w="1250" w:type="dxa"/>
            <w:tcBorders>
              <w:top w:val="nil"/>
              <w:left w:val="nil"/>
              <w:bottom w:val="single" w:sz="4" w:space="0" w:color="auto"/>
              <w:right w:val="single" w:sz="4" w:space="0" w:color="auto"/>
            </w:tcBorders>
            <w:shd w:val="clear" w:color="auto" w:fill="auto"/>
            <w:noWrap/>
            <w:vAlign w:val="bottom"/>
            <w:hideMark/>
          </w:tcPr>
          <w:p w14:paraId="67766F7F" w14:textId="77777777" w:rsidR="003C5278" w:rsidRPr="00D40B8D" w:rsidRDefault="003C5278" w:rsidP="0040317C">
            <w:pPr>
              <w:pStyle w:val="Tabletext"/>
              <w:jc w:val="center"/>
            </w:pPr>
            <w:r w:rsidRPr="00D40B8D">
              <w:t>−17.9</w:t>
            </w:r>
          </w:p>
        </w:tc>
        <w:tc>
          <w:tcPr>
            <w:tcW w:w="892" w:type="dxa"/>
            <w:tcBorders>
              <w:top w:val="nil"/>
              <w:left w:val="nil"/>
              <w:bottom w:val="single" w:sz="4" w:space="0" w:color="auto"/>
              <w:right w:val="single" w:sz="4" w:space="0" w:color="auto"/>
            </w:tcBorders>
            <w:shd w:val="clear" w:color="auto" w:fill="auto"/>
            <w:noWrap/>
            <w:vAlign w:val="bottom"/>
            <w:hideMark/>
          </w:tcPr>
          <w:p w14:paraId="45A03F2A" w14:textId="77777777" w:rsidR="003C5278" w:rsidRPr="00D40B8D" w:rsidRDefault="003C5278" w:rsidP="0040317C">
            <w:pPr>
              <w:pStyle w:val="Tabletext"/>
              <w:jc w:val="center"/>
            </w:pPr>
            <w:r w:rsidRPr="00D40B8D">
              <w:t>600</w:t>
            </w:r>
          </w:p>
        </w:tc>
        <w:tc>
          <w:tcPr>
            <w:tcW w:w="1071" w:type="dxa"/>
            <w:tcBorders>
              <w:top w:val="nil"/>
              <w:left w:val="nil"/>
              <w:bottom w:val="single" w:sz="4" w:space="0" w:color="auto"/>
              <w:right w:val="single" w:sz="4" w:space="0" w:color="auto"/>
            </w:tcBorders>
            <w:shd w:val="clear" w:color="auto" w:fill="auto"/>
            <w:noWrap/>
            <w:vAlign w:val="bottom"/>
            <w:hideMark/>
          </w:tcPr>
          <w:p w14:paraId="2FA41AE8" w14:textId="77777777" w:rsidR="003C5278" w:rsidRPr="00D40B8D" w:rsidRDefault="003C5278" w:rsidP="0040317C">
            <w:pPr>
              <w:pStyle w:val="Tabletext"/>
              <w:jc w:val="center"/>
            </w:pPr>
            <w:r w:rsidRPr="00D40B8D">
              <w:t>−152.4</w:t>
            </w:r>
          </w:p>
        </w:tc>
        <w:tc>
          <w:tcPr>
            <w:tcW w:w="1195" w:type="dxa"/>
            <w:tcBorders>
              <w:top w:val="nil"/>
              <w:left w:val="nil"/>
              <w:bottom w:val="single" w:sz="4" w:space="0" w:color="auto"/>
              <w:right w:val="single" w:sz="4" w:space="0" w:color="auto"/>
            </w:tcBorders>
            <w:shd w:val="clear" w:color="auto" w:fill="auto"/>
            <w:noWrap/>
            <w:vAlign w:val="bottom"/>
            <w:hideMark/>
          </w:tcPr>
          <w:p w14:paraId="45A8F84B" w14:textId="77777777" w:rsidR="003C5278" w:rsidRPr="00D40B8D" w:rsidRDefault="003C5278" w:rsidP="0040317C">
            <w:pPr>
              <w:pStyle w:val="Tabletext"/>
              <w:jc w:val="center"/>
            </w:pPr>
            <w:r w:rsidRPr="00D40B8D">
              <w:t>−131.0</w:t>
            </w:r>
          </w:p>
        </w:tc>
        <w:tc>
          <w:tcPr>
            <w:tcW w:w="947" w:type="dxa"/>
            <w:tcBorders>
              <w:top w:val="nil"/>
              <w:left w:val="nil"/>
              <w:bottom w:val="single" w:sz="4" w:space="0" w:color="auto"/>
              <w:right w:val="single" w:sz="4" w:space="0" w:color="auto"/>
            </w:tcBorders>
            <w:shd w:val="clear" w:color="auto" w:fill="auto"/>
            <w:noWrap/>
            <w:vAlign w:val="bottom"/>
            <w:hideMark/>
          </w:tcPr>
          <w:p w14:paraId="7E4A300E" w14:textId="77777777" w:rsidR="003C5278" w:rsidRPr="00D40B8D" w:rsidRDefault="003C5278" w:rsidP="0040317C">
            <w:pPr>
              <w:pStyle w:val="Tabletext"/>
              <w:jc w:val="center"/>
            </w:pPr>
            <w:r w:rsidRPr="00D40B8D">
              <w:t>21.4</w:t>
            </w:r>
          </w:p>
        </w:tc>
      </w:tr>
    </w:tbl>
    <w:p w14:paraId="6BD423CC" w14:textId="77777777" w:rsidR="003C5278" w:rsidRPr="00D40B8D" w:rsidRDefault="003C5278" w:rsidP="003C5278">
      <w:pPr>
        <w:pStyle w:val="Tablefin"/>
      </w:pPr>
    </w:p>
    <w:p w14:paraId="446E499D" w14:textId="77777777" w:rsidR="003C5278" w:rsidRPr="00D40B8D" w:rsidRDefault="003C5278" w:rsidP="003C5278">
      <w:pPr>
        <w:pStyle w:val="enumlev1"/>
      </w:pPr>
      <w:r w:rsidRPr="00D40B8D">
        <w:t>2)</w:t>
      </w:r>
      <w:r w:rsidRPr="00D40B8D">
        <w:tab/>
      </w:r>
      <w:r w:rsidRPr="00D40B8D">
        <w:rPr>
          <w:u w:val="single"/>
        </w:rPr>
        <w:t>Isoflux antenna</w:t>
      </w:r>
      <w:r w:rsidRPr="00D40B8D">
        <w:t>: This antenna is designed to point at the nadir direction providing a symmetric radiation pattern around the pointing direction. Assuming a peak antenna gain of 2 dBi, a transmit RF power of −5 dBW in 25 kHz will ensure compliance with the pfd mask. Satellite e.i.r.p. vs. ship elevation and resulting margin to the pfd mask are shown in Table 4-7.</w:t>
      </w:r>
    </w:p>
    <w:p w14:paraId="560AD34A" w14:textId="77777777" w:rsidR="003C5278" w:rsidRPr="00D40B8D" w:rsidRDefault="003C5278" w:rsidP="003C5278">
      <w:pPr>
        <w:pStyle w:val="TableNo"/>
        <w:rPr>
          <w:b/>
        </w:rPr>
      </w:pPr>
      <w:r w:rsidRPr="00D40B8D">
        <w:t>TABLE 4-7</w:t>
      </w:r>
    </w:p>
    <w:p w14:paraId="7858B41E" w14:textId="77777777" w:rsidR="003C5278" w:rsidRPr="00D40B8D" w:rsidRDefault="003C5278" w:rsidP="003C5278">
      <w:pPr>
        <w:pStyle w:val="Tabletitle"/>
      </w:pPr>
      <w:r w:rsidRPr="00D40B8D">
        <w:t xml:space="preserve">Satellite e.i.r.p vs. elevation using an isoflux antenna </w:t>
      </w:r>
    </w:p>
    <w:tbl>
      <w:tblPr>
        <w:tblW w:w="9639" w:type="dxa"/>
        <w:jc w:val="center"/>
        <w:tblLayout w:type="fixed"/>
        <w:tblCellMar>
          <w:left w:w="70" w:type="dxa"/>
          <w:right w:w="70" w:type="dxa"/>
        </w:tblCellMar>
        <w:tblLook w:val="04A0" w:firstRow="1" w:lastRow="0" w:firstColumn="1" w:lastColumn="0" w:noHBand="0" w:noVBand="1"/>
      </w:tblPr>
      <w:tblGrid>
        <w:gridCol w:w="1070"/>
        <w:gridCol w:w="1071"/>
        <w:gridCol w:w="1072"/>
        <w:gridCol w:w="1071"/>
        <w:gridCol w:w="1250"/>
        <w:gridCol w:w="892"/>
        <w:gridCol w:w="1071"/>
        <w:gridCol w:w="1184"/>
        <w:gridCol w:w="958"/>
      </w:tblGrid>
      <w:tr w:rsidR="003C5278" w:rsidRPr="00D40B8D" w14:paraId="0529CD6B" w14:textId="77777777" w:rsidTr="0040317C">
        <w:trPr>
          <w:trHeight w:val="300"/>
          <w:jc w:val="center"/>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2D4DC" w14:textId="77777777" w:rsidR="003C5278" w:rsidRPr="00D40B8D" w:rsidRDefault="003C5278" w:rsidP="0040317C">
            <w:pPr>
              <w:pStyle w:val="Tablehead"/>
              <w:ind w:left="-57" w:right="-57"/>
            </w:pPr>
            <w:r w:rsidRPr="00D40B8D">
              <w:t>Ship elevation angle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4DAD06C3" w14:textId="77777777" w:rsidR="003C5278" w:rsidRPr="00D40B8D" w:rsidRDefault="003C5278" w:rsidP="0040317C">
            <w:pPr>
              <w:pStyle w:val="Tablehead"/>
              <w:ind w:left="-57" w:right="-57"/>
            </w:pPr>
            <w:r w:rsidRPr="00D40B8D">
              <w:t>Nadir offset angle</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14:paraId="01E95703" w14:textId="77777777" w:rsidR="003C5278" w:rsidRPr="00D40B8D" w:rsidRDefault="003C5278" w:rsidP="0040317C">
            <w:pPr>
              <w:pStyle w:val="Tablehead"/>
              <w:ind w:left="-57" w:right="-57"/>
            </w:pPr>
            <w:r w:rsidRPr="00D40B8D">
              <w:t>Boresight offset</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6FBBBE57" w14:textId="77777777" w:rsidR="003C5278" w:rsidRPr="00D40B8D" w:rsidRDefault="003C5278" w:rsidP="0040317C">
            <w:pPr>
              <w:pStyle w:val="Tablehead"/>
              <w:ind w:left="-57" w:right="-57"/>
            </w:pPr>
            <w:r w:rsidRPr="00D40B8D">
              <w:t>Satellite antenna gain</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14:paraId="10820EEA" w14:textId="77777777" w:rsidR="003C5278" w:rsidRPr="00D40B8D" w:rsidRDefault="003C5278" w:rsidP="0040317C">
            <w:pPr>
              <w:pStyle w:val="Tablehead"/>
              <w:ind w:left="-57" w:right="-57"/>
            </w:pPr>
            <w:r w:rsidRPr="00D40B8D">
              <w:t>Satellite e.i.r.p. in circular polarization</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6882E26C" w14:textId="77777777" w:rsidR="003C5278" w:rsidRPr="00D40B8D" w:rsidRDefault="003C5278" w:rsidP="0040317C">
            <w:pPr>
              <w:pStyle w:val="Tablehead"/>
              <w:ind w:left="-57" w:right="-57"/>
            </w:pPr>
            <w:r w:rsidRPr="00D40B8D">
              <w:t>Satellite range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00354B04" w14:textId="77777777" w:rsidR="003C5278" w:rsidRPr="00D40B8D" w:rsidRDefault="003C5278" w:rsidP="0040317C">
            <w:pPr>
              <w:pStyle w:val="Tablehead"/>
              <w:ind w:left="-57" w:right="-57"/>
            </w:pPr>
            <w:r w:rsidRPr="00D40B8D">
              <w:t>PFD</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8B7CA5" w14:textId="77777777" w:rsidR="003C5278" w:rsidRPr="00D40B8D" w:rsidRDefault="003C5278" w:rsidP="0040317C">
            <w:pPr>
              <w:pStyle w:val="Tablehead"/>
              <w:ind w:left="-57" w:right="-57"/>
            </w:pPr>
            <w:r w:rsidRPr="00D40B8D">
              <w:t>Table A4</w:t>
            </w:r>
            <w:r w:rsidRPr="00D40B8D">
              <w:noBreakHyphen/>
              <w:t>5 PFD limit</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5D399584" w14:textId="77777777" w:rsidR="003C5278" w:rsidRPr="00D40B8D" w:rsidRDefault="003C5278" w:rsidP="0040317C">
            <w:pPr>
              <w:pStyle w:val="Tablehead"/>
              <w:ind w:left="-57" w:right="-57"/>
            </w:pPr>
            <w:r w:rsidRPr="00D40B8D">
              <w:t>PFD margin</w:t>
            </w:r>
          </w:p>
        </w:tc>
      </w:tr>
      <w:tr w:rsidR="003C5278" w:rsidRPr="00D40B8D" w14:paraId="5945BA05"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2FBA2D1B" w14:textId="77777777" w:rsidR="003C5278" w:rsidRPr="00D40B8D" w:rsidRDefault="003C5278" w:rsidP="0040317C">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1461373C" w14:textId="77777777" w:rsidR="003C5278" w:rsidRPr="00D40B8D" w:rsidRDefault="003C5278" w:rsidP="0040317C">
            <w:pPr>
              <w:pStyle w:val="Tablehead"/>
            </w:pPr>
            <w:r w:rsidRPr="00D40B8D">
              <w:t>degrees</w:t>
            </w:r>
          </w:p>
        </w:tc>
        <w:tc>
          <w:tcPr>
            <w:tcW w:w="1072" w:type="dxa"/>
            <w:tcBorders>
              <w:top w:val="nil"/>
              <w:left w:val="nil"/>
              <w:bottom w:val="single" w:sz="4" w:space="0" w:color="auto"/>
              <w:right w:val="single" w:sz="4" w:space="0" w:color="auto"/>
            </w:tcBorders>
            <w:shd w:val="clear" w:color="auto" w:fill="auto"/>
            <w:noWrap/>
            <w:vAlign w:val="center"/>
            <w:hideMark/>
          </w:tcPr>
          <w:p w14:paraId="7090A4C7" w14:textId="77777777" w:rsidR="003C5278" w:rsidRPr="00D40B8D" w:rsidRDefault="003C5278" w:rsidP="0040317C">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780E5808" w14:textId="77777777" w:rsidR="003C5278" w:rsidRPr="00D40B8D" w:rsidRDefault="003C5278" w:rsidP="0040317C">
            <w:pPr>
              <w:pStyle w:val="Tablehead"/>
            </w:pPr>
            <w:r w:rsidRPr="00D40B8D">
              <w:t>dBi</w:t>
            </w:r>
          </w:p>
        </w:tc>
        <w:tc>
          <w:tcPr>
            <w:tcW w:w="1250" w:type="dxa"/>
            <w:tcBorders>
              <w:top w:val="nil"/>
              <w:left w:val="nil"/>
              <w:bottom w:val="single" w:sz="4" w:space="0" w:color="auto"/>
              <w:right w:val="single" w:sz="4" w:space="0" w:color="auto"/>
            </w:tcBorders>
            <w:shd w:val="clear" w:color="auto" w:fill="auto"/>
            <w:noWrap/>
            <w:vAlign w:val="center"/>
            <w:hideMark/>
          </w:tcPr>
          <w:p w14:paraId="595420EB" w14:textId="77777777" w:rsidR="003C5278" w:rsidRPr="00D40B8D" w:rsidRDefault="003C5278" w:rsidP="0040317C">
            <w:pPr>
              <w:pStyle w:val="Tablehead"/>
            </w:pPr>
            <w:r w:rsidRPr="00D40B8D">
              <w:t>dBW</w:t>
            </w:r>
          </w:p>
        </w:tc>
        <w:tc>
          <w:tcPr>
            <w:tcW w:w="892" w:type="dxa"/>
            <w:tcBorders>
              <w:top w:val="nil"/>
              <w:left w:val="nil"/>
              <w:bottom w:val="single" w:sz="4" w:space="0" w:color="auto"/>
              <w:right w:val="single" w:sz="4" w:space="0" w:color="auto"/>
            </w:tcBorders>
            <w:shd w:val="clear" w:color="auto" w:fill="auto"/>
            <w:noWrap/>
            <w:vAlign w:val="center"/>
            <w:hideMark/>
          </w:tcPr>
          <w:p w14:paraId="0B7FB483" w14:textId="77777777" w:rsidR="003C5278" w:rsidRPr="00D40B8D" w:rsidRDefault="003C5278" w:rsidP="0040317C">
            <w:pPr>
              <w:pStyle w:val="Tablehead"/>
            </w:pPr>
            <w:r w:rsidRPr="00D40B8D">
              <w:t>km</w:t>
            </w:r>
          </w:p>
        </w:tc>
        <w:tc>
          <w:tcPr>
            <w:tcW w:w="1071" w:type="dxa"/>
            <w:tcBorders>
              <w:top w:val="nil"/>
              <w:left w:val="nil"/>
              <w:bottom w:val="single" w:sz="4" w:space="0" w:color="auto"/>
              <w:right w:val="single" w:sz="4" w:space="0" w:color="auto"/>
            </w:tcBorders>
            <w:shd w:val="clear" w:color="auto" w:fill="auto"/>
            <w:noWrap/>
            <w:vAlign w:val="center"/>
            <w:hideMark/>
          </w:tcPr>
          <w:p w14:paraId="3D3CB099" w14:textId="77777777" w:rsidR="003C5278" w:rsidRPr="00D40B8D" w:rsidRDefault="003C5278" w:rsidP="0040317C">
            <w:pPr>
              <w:pStyle w:val="Tablehead"/>
            </w:pPr>
            <w:r w:rsidRPr="00D40B8D">
              <w:t>dBW/m</w:t>
            </w:r>
            <w:r w:rsidRPr="00D40B8D">
              <w:rPr>
                <w:vertAlign w:val="superscript"/>
              </w:rPr>
              <w:t>2</w:t>
            </w:r>
            <w:r w:rsidRPr="00D40B8D">
              <w:t>/4 kHz</w:t>
            </w:r>
          </w:p>
        </w:tc>
        <w:tc>
          <w:tcPr>
            <w:tcW w:w="1184" w:type="dxa"/>
            <w:tcBorders>
              <w:top w:val="nil"/>
              <w:left w:val="nil"/>
              <w:bottom w:val="single" w:sz="4" w:space="0" w:color="auto"/>
              <w:right w:val="single" w:sz="4" w:space="0" w:color="auto"/>
            </w:tcBorders>
            <w:shd w:val="clear" w:color="auto" w:fill="auto"/>
            <w:noWrap/>
            <w:vAlign w:val="center"/>
            <w:hideMark/>
          </w:tcPr>
          <w:p w14:paraId="5C4FC176" w14:textId="77777777" w:rsidR="003C5278" w:rsidRPr="00D40B8D" w:rsidRDefault="003C5278" w:rsidP="0040317C">
            <w:pPr>
              <w:pStyle w:val="Tablehead"/>
            </w:pPr>
            <w:r w:rsidRPr="00D40B8D">
              <w:t>dBW/m</w:t>
            </w:r>
            <w:r w:rsidRPr="00D40B8D">
              <w:rPr>
                <w:vertAlign w:val="superscript"/>
              </w:rPr>
              <w:t>2</w:t>
            </w:r>
            <w:r w:rsidRPr="00D40B8D">
              <w:t>/4 kHz</w:t>
            </w:r>
          </w:p>
        </w:tc>
        <w:tc>
          <w:tcPr>
            <w:tcW w:w="958" w:type="dxa"/>
            <w:tcBorders>
              <w:top w:val="nil"/>
              <w:left w:val="nil"/>
              <w:bottom w:val="single" w:sz="4" w:space="0" w:color="auto"/>
              <w:right w:val="single" w:sz="4" w:space="0" w:color="auto"/>
            </w:tcBorders>
            <w:shd w:val="clear" w:color="auto" w:fill="auto"/>
            <w:noWrap/>
            <w:vAlign w:val="center"/>
            <w:hideMark/>
          </w:tcPr>
          <w:p w14:paraId="7ABDAA93" w14:textId="77777777" w:rsidR="003C5278" w:rsidRPr="00D40B8D" w:rsidRDefault="003C5278" w:rsidP="0040317C">
            <w:pPr>
              <w:pStyle w:val="Tablehead"/>
            </w:pPr>
            <w:r w:rsidRPr="00D40B8D">
              <w:t>dB</w:t>
            </w:r>
          </w:p>
        </w:tc>
      </w:tr>
      <w:tr w:rsidR="003C5278" w:rsidRPr="00D40B8D" w14:paraId="03CC979D"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62FE2BF4" w14:textId="77777777" w:rsidR="003C5278" w:rsidRPr="00D40B8D" w:rsidRDefault="003C5278" w:rsidP="0040317C">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center"/>
            <w:hideMark/>
          </w:tcPr>
          <w:p w14:paraId="4BE91D2F" w14:textId="77777777" w:rsidR="003C5278" w:rsidRPr="00D40B8D" w:rsidRDefault="003C5278" w:rsidP="0040317C">
            <w:pPr>
              <w:pStyle w:val="Tabletext"/>
              <w:jc w:val="center"/>
            </w:pPr>
            <w:r w:rsidRPr="00D40B8D">
              <w:t>66.1</w:t>
            </w:r>
          </w:p>
        </w:tc>
        <w:tc>
          <w:tcPr>
            <w:tcW w:w="1072" w:type="dxa"/>
            <w:tcBorders>
              <w:top w:val="nil"/>
              <w:left w:val="nil"/>
              <w:bottom w:val="single" w:sz="4" w:space="0" w:color="auto"/>
              <w:right w:val="single" w:sz="4" w:space="0" w:color="auto"/>
            </w:tcBorders>
            <w:shd w:val="clear" w:color="auto" w:fill="auto"/>
            <w:noWrap/>
            <w:vAlign w:val="center"/>
            <w:hideMark/>
          </w:tcPr>
          <w:p w14:paraId="49118358" w14:textId="77777777" w:rsidR="003C5278" w:rsidRPr="00D40B8D" w:rsidRDefault="003C5278" w:rsidP="0040317C">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center"/>
          </w:tcPr>
          <w:p w14:paraId="3FE896B1" w14:textId="77777777" w:rsidR="003C5278" w:rsidRPr="00D40B8D" w:rsidRDefault="003C5278" w:rsidP="0040317C">
            <w:pPr>
              <w:pStyle w:val="Tabletext"/>
              <w:jc w:val="center"/>
            </w:pPr>
            <w:r w:rsidRPr="00D40B8D">
              <w:t>2</w:t>
            </w:r>
          </w:p>
        </w:tc>
        <w:tc>
          <w:tcPr>
            <w:tcW w:w="1250" w:type="dxa"/>
            <w:tcBorders>
              <w:top w:val="nil"/>
              <w:left w:val="nil"/>
              <w:bottom w:val="single" w:sz="4" w:space="0" w:color="auto"/>
              <w:right w:val="single" w:sz="4" w:space="0" w:color="auto"/>
            </w:tcBorders>
            <w:shd w:val="clear" w:color="auto" w:fill="auto"/>
            <w:noWrap/>
            <w:vAlign w:val="center"/>
          </w:tcPr>
          <w:p w14:paraId="58E9E854" w14:textId="77777777" w:rsidR="003C5278" w:rsidRPr="00D40B8D" w:rsidRDefault="003C5278" w:rsidP="0040317C">
            <w:pPr>
              <w:pStyle w:val="Tabletext"/>
              <w:jc w:val="center"/>
            </w:pPr>
            <w:r w:rsidRPr="00D40B8D">
              <w:t>−3.0</w:t>
            </w:r>
          </w:p>
        </w:tc>
        <w:tc>
          <w:tcPr>
            <w:tcW w:w="892" w:type="dxa"/>
            <w:tcBorders>
              <w:top w:val="nil"/>
              <w:left w:val="nil"/>
              <w:bottom w:val="single" w:sz="4" w:space="0" w:color="auto"/>
              <w:right w:val="single" w:sz="4" w:space="0" w:color="auto"/>
            </w:tcBorders>
            <w:shd w:val="clear" w:color="auto" w:fill="auto"/>
            <w:noWrap/>
            <w:vAlign w:val="center"/>
            <w:hideMark/>
          </w:tcPr>
          <w:p w14:paraId="2082CB2A" w14:textId="77777777" w:rsidR="003C5278" w:rsidRPr="00D40B8D" w:rsidRDefault="003C5278" w:rsidP="0040317C">
            <w:pPr>
              <w:pStyle w:val="Tabletext"/>
              <w:jc w:val="center"/>
            </w:pPr>
            <w:r w:rsidRPr="00D40B8D">
              <w:t>2 830</w:t>
            </w:r>
          </w:p>
        </w:tc>
        <w:tc>
          <w:tcPr>
            <w:tcW w:w="1071" w:type="dxa"/>
            <w:tcBorders>
              <w:top w:val="nil"/>
              <w:left w:val="nil"/>
              <w:bottom w:val="single" w:sz="4" w:space="0" w:color="auto"/>
              <w:right w:val="single" w:sz="4" w:space="0" w:color="auto"/>
            </w:tcBorders>
            <w:shd w:val="clear" w:color="auto" w:fill="auto"/>
            <w:noWrap/>
            <w:vAlign w:val="center"/>
          </w:tcPr>
          <w:p w14:paraId="54B8CC45" w14:textId="77777777" w:rsidR="003C5278" w:rsidRPr="00D40B8D" w:rsidRDefault="003C5278" w:rsidP="0040317C">
            <w:pPr>
              <w:pStyle w:val="Tabletext"/>
              <w:jc w:val="center"/>
            </w:pPr>
            <w:r w:rsidRPr="00D40B8D">
              <w:t>−151.0</w:t>
            </w:r>
          </w:p>
        </w:tc>
        <w:tc>
          <w:tcPr>
            <w:tcW w:w="1184" w:type="dxa"/>
            <w:tcBorders>
              <w:top w:val="nil"/>
              <w:left w:val="nil"/>
              <w:bottom w:val="single" w:sz="4" w:space="0" w:color="auto"/>
              <w:right w:val="single" w:sz="4" w:space="0" w:color="auto"/>
            </w:tcBorders>
            <w:shd w:val="clear" w:color="auto" w:fill="auto"/>
            <w:noWrap/>
            <w:vAlign w:val="center"/>
            <w:hideMark/>
          </w:tcPr>
          <w:p w14:paraId="50814DE1" w14:textId="77777777" w:rsidR="003C5278" w:rsidRPr="00D40B8D" w:rsidRDefault="003C5278" w:rsidP="0040317C">
            <w:pPr>
              <w:pStyle w:val="Tabletext"/>
              <w:jc w:val="center"/>
            </w:pPr>
            <w:r w:rsidRPr="00D40B8D">
              <w:t>−149.0</w:t>
            </w:r>
          </w:p>
        </w:tc>
        <w:tc>
          <w:tcPr>
            <w:tcW w:w="958" w:type="dxa"/>
            <w:tcBorders>
              <w:top w:val="nil"/>
              <w:left w:val="nil"/>
              <w:bottom w:val="single" w:sz="4" w:space="0" w:color="auto"/>
              <w:right w:val="single" w:sz="4" w:space="0" w:color="auto"/>
            </w:tcBorders>
            <w:shd w:val="clear" w:color="auto" w:fill="auto"/>
            <w:noWrap/>
            <w:vAlign w:val="center"/>
          </w:tcPr>
          <w:p w14:paraId="0B959046" w14:textId="77777777" w:rsidR="003C5278" w:rsidRPr="00D40B8D" w:rsidRDefault="003C5278" w:rsidP="0040317C">
            <w:pPr>
              <w:pStyle w:val="Tabletext"/>
              <w:jc w:val="center"/>
            </w:pPr>
            <w:r w:rsidRPr="00D40B8D">
              <w:t>2.0</w:t>
            </w:r>
          </w:p>
        </w:tc>
      </w:tr>
      <w:tr w:rsidR="003C5278" w:rsidRPr="00D40B8D" w14:paraId="5166BADA"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5AE10EC4" w14:textId="77777777" w:rsidR="003C5278" w:rsidRPr="00D40B8D" w:rsidRDefault="003C5278" w:rsidP="0040317C">
            <w:pPr>
              <w:pStyle w:val="Tabletext"/>
              <w:jc w:val="center"/>
            </w:pPr>
            <w:r w:rsidRPr="00D40B8D">
              <w:t>10</w:t>
            </w:r>
          </w:p>
        </w:tc>
        <w:tc>
          <w:tcPr>
            <w:tcW w:w="1071" w:type="dxa"/>
            <w:tcBorders>
              <w:top w:val="nil"/>
              <w:left w:val="nil"/>
              <w:bottom w:val="single" w:sz="4" w:space="0" w:color="auto"/>
              <w:right w:val="single" w:sz="4" w:space="0" w:color="auto"/>
            </w:tcBorders>
            <w:shd w:val="clear" w:color="auto" w:fill="auto"/>
            <w:noWrap/>
            <w:vAlign w:val="center"/>
            <w:hideMark/>
          </w:tcPr>
          <w:p w14:paraId="07005FE8" w14:textId="77777777" w:rsidR="003C5278" w:rsidRPr="00D40B8D" w:rsidRDefault="003C5278" w:rsidP="0040317C">
            <w:pPr>
              <w:pStyle w:val="Tabletext"/>
              <w:jc w:val="center"/>
            </w:pPr>
            <w:r w:rsidRPr="00D40B8D">
              <w:t>64.2</w:t>
            </w:r>
          </w:p>
        </w:tc>
        <w:tc>
          <w:tcPr>
            <w:tcW w:w="1072" w:type="dxa"/>
            <w:tcBorders>
              <w:top w:val="nil"/>
              <w:left w:val="nil"/>
              <w:bottom w:val="single" w:sz="4" w:space="0" w:color="auto"/>
              <w:right w:val="single" w:sz="4" w:space="0" w:color="auto"/>
            </w:tcBorders>
            <w:shd w:val="clear" w:color="auto" w:fill="auto"/>
            <w:noWrap/>
            <w:vAlign w:val="center"/>
            <w:hideMark/>
          </w:tcPr>
          <w:p w14:paraId="346BED92" w14:textId="77777777" w:rsidR="003C5278" w:rsidRPr="00D40B8D" w:rsidRDefault="003C5278" w:rsidP="0040317C">
            <w:pPr>
              <w:pStyle w:val="Tabletext"/>
              <w:jc w:val="center"/>
            </w:pPr>
            <w:r w:rsidRPr="00D40B8D">
              <w:t>1.9</w:t>
            </w:r>
          </w:p>
        </w:tc>
        <w:tc>
          <w:tcPr>
            <w:tcW w:w="1071" w:type="dxa"/>
            <w:tcBorders>
              <w:top w:val="nil"/>
              <w:left w:val="nil"/>
              <w:bottom w:val="single" w:sz="4" w:space="0" w:color="auto"/>
              <w:right w:val="single" w:sz="4" w:space="0" w:color="auto"/>
            </w:tcBorders>
            <w:shd w:val="clear" w:color="auto" w:fill="auto"/>
            <w:noWrap/>
            <w:vAlign w:val="center"/>
          </w:tcPr>
          <w:p w14:paraId="2B85CCE9" w14:textId="77777777" w:rsidR="003C5278" w:rsidRPr="00D40B8D" w:rsidRDefault="003C5278" w:rsidP="0040317C">
            <w:pPr>
              <w:pStyle w:val="Tabletext"/>
              <w:jc w:val="center"/>
            </w:pPr>
            <w:r w:rsidRPr="00D40B8D">
              <w:t>1.5</w:t>
            </w:r>
          </w:p>
        </w:tc>
        <w:tc>
          <w:tcPr>
            <w:tcW w:w="1250" w:type="dxa"/>
            <w:tcBorders>
              <w:top w:val="nil"/>
              <w:left w:val="nil"/>
              <w:bottom w:val="single" w:sz="4" w:space="0" w:color="auto"/>
              <w:right w:val="single" w:sz="4" w:space="0" w:color="auto"/>
            </w:tcBorders>
            <w:shd w:val="clear" w:color="auto" w:fill="auto"/>
            <w:noWrap/>
            <w:vAlign w:val="center"/>
          </w:tcPr>
          <w:p w14:paraId="4712DC70" w14:textId="77777777" w:rsidR="003C5278" w:rsidRPr="00D40B8D" w:rsidRDefault="003C5278" w:rsidP="0040317C">
            <w:pPr>
              <w:pStyle w:val="Tabletext"/>
              <w:jc w:val="center"/>
            </w:pPr>
            <w:r w:rsidRPr="00D40B8D">
              <w:t>−3.5</w:t>
            </w:r>
          </w:p>
        </w:tc>
        <w:tc>
          <w:tcPr>
            <w:tcW w:w="892" w:type="dxa"/>
            <w:tcBorders>
              <w:top w:val="nil"/>
              <w:left w:val="nil"/>
              <w:bottom w:val="single" w:sz="4" w:space="0" w:color="auto"/>
              <w:right w:val="single" w:sz="4" w:space="0" w:color="auto"/>
            </w:tcBorders>
            <w:shd w:val="clear" w:color="auto" w:fill="auto"/>
            <w:noWrap/>
            <w:vAlign w:val="center"/>
            <w:hideMark/>
          </w:tcPr>
          <w:p w14:paraId="399F8DB4" w14:textId="77777777" w:rsidR="003C5278" w:rsidRPr="00D40B8D" w:rsidRDefault="003C5278" w:rsidP="0040317C">
            <w:pPr>
              <w:pStyle w:val="Tabletext"/>
              <w:jc w:val="center"/>
            </w:pPr>
            <w:r w:rsidRPr="00D40B8D">
              <w:t>1 932</w:t>
            </w:r>
          </w:p>
        </w:tc>
        <w:tc>
          <w:tcPr>
            <w:tcW w:w="1071" w:type="dxa"/>
            <w:tcBorders>
              <w:top w:val="nil"/>
              <w:left w:val="nil"/>
              <w:bottom w:val="single" w:sz="4" w:space="0" w:color="auto"/>
              <w:right w:val="single" w:sz="4" w:space="0" w:color="auto"/>
            </w:tcBorders>
            <w:shd w:val="clear" w:color="auto" w:fill="auto"/>
            <w:noWrap/>
            <w:vAlign w:val="center"/>
          </w:tcPr>
          <w:p w14:paraId="390C0423" w14:textId="77777777" w:rsidR="003C5278" w:rsidRPr="00D40B8D" w:rsidRDefault="003C5278" w:rsidP="0040317C">
            <w:pPr>
              <w:pStyle w:val="Tabletext"/>
              <w:jc w:val="center"/>
            </w:pPr>
            <w:r w:rsidRPr="00D40B8D">
              <w:t>−148.2</w:t>
            </w:r>
          </w:p>
        </w:tc>
        <w:tc>
          <w:tcPr>
            <w:tcW w:w="1184" w:type="dxa"/>
            <w:tcBorders>
              <w:top w:val="nil"/>
              <w:left w:val="nil"/>
              <w:bottom w:val="single" w:sz="4" w:space="0" w:color="auto"/>
              <w:right w:val="single" w:sz="4" w:space="0" w:color="auto"/>
            </w:tcBorders>
            <w:shd w:val="clear" w:color="auto" w:fill="auto"/>
            <w:noWrap/>
            <w:vAlign w:val="center"/>
            <w:hideMark/>
          </w:tcPr>
          <w:p w14:paraId="1D079313" w14:textId="77777777" w:rsidR="003C5278" w:rsidRPr="00D40B8D" w:rsidRDefault="003C5278" w:rsidP="0040317C">
            <w:pPr>
              <w:pStyle w:val="Tabletext"/>
              <w:jc w:val="center"/>
            </w:pPr>
            <w:r w:rsidRPr="00D40B8D">
              <w:t>−147.4</w:t>
            </w:r>
          </w:p>
        </w:tc>
        <w:tc>
          <w:tcPr>
            <w:tcW w:w="958" w:type="dxa"/>
            <w:tcBorders>
              <w:top w:val="nil"/>
              <w:left w:val="nil"/>
              <w:bottom w:val="single" w:sz="4" w:space="0" w:color="auto"/>
              <w:right w:val="single" w:sz="4" w:space="0" w:color="auto"/>
            </w:tcBorders>
            <w:shd w:val="clear" w:color="auto" w:fill="auto"/>
            <w:noWrap/>
            <w:vAlign w:val="center"/>
          </w:tcPr>
          <w:p w14:paraId="46A20A02" w14:textId="77777777" w:rsidR="003C5278" w:rsidRPr="00D40B8D" w:rsidRDefault="003C5278" w:rsidP="0040317C">
            <w:pPr>
              <w:pStyle w:val="Tabletext"/>
              <w:jc w:val="center"/>
            </w:pPr>
            <w:r w:rsidRPr="00D40B8D">
              <w:t>0.8</w:t>
            </w:r>
          </w:p>
        </w:tc>
      </w:tr>
      <w:tr w:rsidR="003C5278" w:rsidRPr="00D40B8D" w14:paraId="235B9225"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6D1B2C03" w14:textId="77777777" w:rsidR="003C5278" w:rsidRPr="00D40B8D" w:rsidRDefault="003C5278" w:rsidP="0040317C">
            <w:pPr>
              <w:pStyle w:val="Tabletext"/>
              <w:jc w:val="center"/>
            </w:pPr>
            <w:r w:rsidRPr="00D40B8D">
              <w:t>20</w:t>
            </w:r>
          </w:p>
        </w:tc>
        <w:tc>
          <w:tcPr>
            <w:tcW w:w="1071" w:type="dxa"/>
            <w:tcBorders>
              <w:top w:val="nil"/>
              <w:left w:val="nil"/>
              <w:bottom w:val="single" w:sz="4" w:space="0" w:color="auto"/>
              <w:right w:val="single" w:sz="4" w:space="0" w:color="auto"/>
            </w:tcBorders>
            <w:shd w:val="clear" w:color="auto" w:fill="auto"/>
            <w:noWrap/>
            <w:vAlign w:val="center"/>
            <w:hideMark/>
          </w:tcPr>
          <w:p w14:paraId="467461BB" w14:textId="77777777" w:rsidR="003C5278" w:rsidRPr="00D40B8D" w:rsidRDefault="003C5278" w:rsidP="0040317C">
            <w:pPr>
              <w:pStyle w:val="Tabletext"/>
              <w:jc w:val="center"/>
            </w:pPr>
            <w:r w:rsidRPr="00D40B8D">
              <w:t>59.2</w:t>
            </w:r>
          </w:p>
        </w:tc>
        <w:tc>
          <w:tcPr>
            <w:tcW w:w="1072" w:type="dxa"/>
            <w:tcBorders>
              <w:top w:val="nil"/>
              <w:left w:val="nil"/>
              <w:bottom w:val="single" w:sz="4" w:space="0" w:color="auto"/>
              <w:right w:val="single" w:sz="4" w:space="0" w:color="auto"/>
            </w:tcBorders>
            <w:shd w:val="clear" w:color="auto" w:fill="auto"/>
            <w:noWrap/>
            <w:vAlign w:val="center"/>
            <w:hideMark/>
          </w:tcPr>
          <w:p w14:paraId="79D61979" w14:textId="77777777" w:rsidR="003C5278" w:rsidRPr="00D40B8D" w:rsidRDefault="003C5278" w:rsidP="0040317C">
            <w:pPr>
              <w:pStyle w:val="Tabletext"/>
              <w:jc w:val="center"/>
            </w:pPr>
            <w:r w:rsidRPr="00D40B8D">
              <w:t>6.9</w:t>
            </w:r>
          </w:p>
        </w:tc>
        <w:tc>
          <w:tcPr>
            <w:tcW w:w="1071" w:type="dxa"/>
            <w:tcBorders>
              <w:top w:val="nil"/>
              <w:left w:val="nil"/>
              <w:bottom w:val="single" w:sz="4" w:space="0" w:color="auto"/>
              <w:right w:val="single" w:sz="4" w:space="0" w:color="auto"/>
            </w:tcBorders>
            <w:shd w:val="clear" w:color="auto" w:fill="auto"/>
            <w:noWrap/>
            <w:vAlign w:val="center"/>
          </w:tcPr>
          <w:p w14:paraId="259C2F4B" w14:textId="77777777" w:rsidR="003C5278" w:rsidRPr="00D40B8D" w:rsidRDefault="003C5278" w:rsidP="0040317C">
            <w:pPr>
              <w:pStyle w:val="Tabletext"/>
              <w:jc w:val="center"/>
            </w:pPr>
            <w:r w:rsidRPr="00D40B8D">
              <w:t>1</w:t>
            </w:r>
          </w:p>
        </w:tc>
        <w:tc>
          <w:tcPr>
            <w:tcW w:w="1250" w:type="dxa"/>
            <w:tcBorders>
              <w:top w:val="nil"/>
              <w:left w:val="nil"/>
              <w:bottom w:val="single" w:sz="4" w:space="0" w:color="auto"/>
              <w:right w:val="single" w:sz="4" w:space="0" w:color="auto"/>
            </w:tcBorders>
            <w:shd w:val="clear" w:color="auto" w:fill="auto"/>
            <w:noWrap/>
            <w:vAlign w:val="center"/>
          </w:tcPr>
          <w:p w14:paraId="73CF1F4B" w14:textId="77777777" w:rsidR="003C5278" w:rsidRPr="00D40B8D" w:rsidRDefault="003C5278" w:rsidP="0040317C">
            <w:pPr>
              <w:pStyle w:val="Tabletext"/>
              <w:jc w:val="center"/>
            </w:pPr>
            <w:r w:rsidRPr="00D40B8D">
              <w:t>−4.0</w:t>
            </w:r>
          </w:p>
        </w:tc>
        <w:tc>
          <w:tcPr>
            <w:tcW w:w="892" w:type="dxa"/>
            <w:tcBorders>
              <w:top w:val="nil"/>
              <w:left w:val="nil"/>
              <w:bottom w:val="single" w:sz="4" w:space="0" w:color="auto"/>
              <w:right w:val="single" w:sz="4" w:space="0" w:color="auto"/>
            </w:tcBorders>
            <w:shd w:val="clear" w:color="auto" w:fill="auto"/>
            <w:noWrap/>
            <w:vAlign w:val="center"/>
            <w:hideMark/>
          </w:tcPr>
          <w:p w14:paraId="6BF07249" w14:textId="77777777" w:rsidR="003C5278" w:rsidRPr="00D40B8D" w:rsidRDefault="003C5278" w:rsidP="0040317C">
            <w:pPr>
              <w:pStyle w:val="Tabletext"/>
              <w:jc w:val="center"/>
            </w:pPr>
            <w:r w:rsidRPr="00D40B8D">
              <w:t>1 392</w:t>
            </w:r>
          </w:p>
        </w:tc>
        <w:tc>
          <w:tcPr>
            <w:tcW w:w="1071" w:type="dxa"/>
            <w:tcBorders>
              <w:top w:val="nil"/>
              <w:left w:val="nil"/>
              <w:bottom w:val="single" w:sz="4" w:space="0" w:color="auto"/>
              <w:right w:val="single" w:sz="4" w:space="0" w:color="auto"/>
            </w:tcBorders>
            <w:shd w:val="clear" w:color="auto" w:fill="auto"/>
            <w:noWrap/>
            <w:vAlign w:val="center"/>
          </w:tcPr>
          <w:p w14:paraId="025D460C" w14:textId="77777777" w:rsidR="003C5278" w:rsidRPr="00D40B8D" w:rsidRDefault="003C5278" w:rsidP="0040317C">
            <w:pPr>
              <w:pStyle w:val="Tabletext"/>
              <w:jc w:val="center"/>
            </w:pPr>
            <w:r w:rsidRPr="00D40B8D">
              <w:t>−145.8</w:t>
            </w:r>
          </w:p>
        </w:tc>
        <w:tc>
          <w:tcPr>
            <w:tcW w:w="1184" w:type="dxa"/>
            <w:tcBorders>
              <w:top w:val="nil"/>
              <w:left w:val="nil"/>
              <w:bottom w:val="single" w:sz="4" w:space="0" w:color="auto"/>
              <w:right w:val="single" w:sz="4" w:space="0" w:color="auto"/>
            </w:tcBorders>
            <w:shd w:val="clear" w:color="auto" w:fill="auto"/>
            <w:noWrap/>
            <w:vAlign w:val="center"/>
            <w:hideMark/>
          </w:tcPr>
          <w:p w14:paraId="4F54E0A6" w14:textId="77777777" w:rsidR="003C5278" w:rsidRPr="00D40B8D" w:rsidRDefault="003C5278" w:rsidP="0040317C">
            <w:pPr>
              <w:pStyle w:val="Tabletext"/>
              <w:jc w:val="center"/>
            </w:pPr>
            <w:r w:rsidRPr="00D40B8D">
              <w:t>−145.8</w:t>
            </w:r>
          </w:p>
        </w:tc>
        <w:tc>
          <w:tcPr>
            <w:tcW w:w="958" w:type="dxa"/>
            <w:tcBorders>
              <w:top w:val="nil"/>
              <w:left w:val="nil"/>
              <w:bottom w:val="single" w:sz="4" w:space="0" w:color="auto"/>
              <w:right w:val="single" w:sz="4" w:space="0" w:color="auto"/>
            </w:tcBorders>
            <w:shd w:val="clear" w:color="auto" w:fill="auto"/>
            <w:noWrap/>
            <w:vAlign w:val="center"/>
          </w:tcPr>
          <w:p w14:paraId="063B132E" w14:textId="77777777" w:rsidR="003C5278" w:rsidRPr="00D40B8D" w:rsidRDefault="003C5278" w:rsidP="0040317C">
            <w:pPr>
              <w:pStyle w:val="Tabletext"/>
              <w:jc w:val="center"/>
            </w:pPr>
            <w:r w:rsidRPr="00D40B8D">
              <w:t>0.0</w:t>
            </w:r>
          </w:p>
        </w:tc>
      </w:tr>
      <w:tr w:rsidR="003C5278" w:rsidRPr="00D40B8D" w14:paraId="478ACC2D"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0B026565" w14:textId="77777777" w:rsidR="003C5278" w:rsidRPr="00D40B8D" w:rsidRDefault="003C5278" w:rsidP="0040317C">
            <w:pPr>
              <w:pStyle w:val="Tabletext"/>
              <w:jc w:val="center"/>
            </w:pPr>
            <w:r w:rsidRPr="00D40B8D">
              <w:t>30</w:t>
            </w:r>
          </w:p>
        </w:tc>
        <w:tc>
          <w:tcPr>
            <w:tcW w:w="1071" w:type="dxa"/>
            <w:tcBorders>
              <w:top w:val="nil"/>
              <w:left w:val="nil"/>
              <w:bottom w:val="single" w:sz="4" w:space="0" w:color="auto"/>
              <w:right w:val="single" w:sz="4" w:space="0" w:color="auto"/>
            </w:tcBorders>
            <w:shd w:val="clear" w:color="auto" w:fill="auto"/>
            <w:noWrap/>
            <w:vAlign w:val="center"/>
            <w:hideMark/>
          </w:tcPr>
          <w:p w14:paraId="75F87FE5" w14:textId="77777777" w:rsidR="003C5278" w:rsidRPr="00D40B8D" w:rsidRDefault="003C5278" w:rsidP="0040317C">
            <w:pPr>
              <w:pStyle w:val="Tabletext"/>
              <w:jc w:val="center"/>
            </w:pPr>
            <w:r w:rsidRPr="00D40B8D">
              <w:t>52.3</w:t>
            </w:r>
          </w:p>
        </w:tc>
        <w:tc>
          <w:tcPr>
            <w:tcW w:w="1072" w:type="dxa"/>
            <w:tcBorders>
              <w:top w:val="nil"/>
              <w:left w:val="nil"/>
              <w:bottom w:val="single" w:sz="4" w:space="0" w:color="auto"/>
              <w:right w:val="single" w:sz="4" w:space="0" w:color="auto"/>
            </w:tcBorders>
            <w:shd w:val="clear" w:color="auto" w:fill="auto"/>
            <w:noWrap/>
            <w:vAlign w:val="center"/>
            <w:hideMark/>
          </w:tcPr>
          <w:p w14:paraId="594F7AD6" w14:textId="77777777" w:rsidR="003C5278" w:rsidRPr="00D40B8D" w:rsidRDefault="003C5278" w:rsidP="0040317C">
            <w:pPr>
              <w:pStyle w:val="Tabletext"/>
              <w:jc w:val="center"/>
            </w:pPr>
            <w:r w:rsidRPr="00D40B8D">
              <w:t>13.8</w:t>
            </w:r>
          </w:p>
        </w:tc>
        <w:tc>
          <w:tcPr>
            <w:tcW w:w="1071" w:type="dxa"/>
            <w:tcBorders>
              <w:top w:val="nil"/>
              <w:left w:val="nil"/>
              <w:bottom w:val="single" w:sz="4" w:space="0" w:color="auto"/>
              <w:right w:val="single" w:sz="4" w:space="0" w:color="auto"/>
            </w:tcBorders>
            <w:shd w:val="clear" w:color="auto" w:fill="auto"/>
            <w:noWrap/>
            <w:vAlign w:val="center"/>
          </w:tcPr>
          <w:p w14:paraId="59284D51" w14:textId="77777777" w:rsidR="003C5278" w:rsidRPr="00D40B8D" w:rsidRDefault="003C5278" w:rsidP="0040317C">
            <w:pPr>
              <w:pStyle w:val="Tabletext"/>
              <w:jc w:val="center"/>
            </w:pPr>
            <w:r w:rsidRPr="00D40B8D">
              <w:t>−0.5</w:t>
            </w:r>
          </w:p>
        </w:tc>
        <w:tc>
          <w:tcPr>
            <w:tcW w:w="1250" w:type="dxa"/>
            <w:tcBorders>
              <w:top w:val="nil"/>
              <w:left w:val="nil"/>
              <w:bottom w:val="single" w:sz="4" w:space="0" w:color="auto"/>
              <w:right w:val="single" w:sz="4" w:space="0" w:color="auto"/>
            </w:tcBorders>
            <w:shd w:val="clear" w:color="auto" w:fill="auto"/>
            <w:noWrap/>
            <w:vAlign w:val="center"/>
          </w:tcPr>
          <w:p w14:paraId="7A2AF3A4" w14:textId="77777777" w:rsidR="003C5278" w:rsidRPr="00D40B8D" w:rsidRDefault="003C5278" w:rsidP="0040317C">
            <w:pPr>
              <w:pStyle w:val="Tabletext"/>
              <w:jc w:val="center"/>
            </w:pPr>
            <w:r w:rsidRPr="00D40B8D">
              <w:t>−5.5</w:t>
            </w:r>
          </w:p>
        </w:tc>
        <w:tc>
          <w:tcPr>
            <w:tcW w:w="892" w:type="dxa"/>
            <w:tcBorders>
              <w:top w:val="nil"/>
              <w:left w:val="nil"/>
              <w:bottom w:val="single" w:sz="4" w:space="0" w:color="auto"/>
              <w:right w:val="single" w:sz="4" w:space="0" w:color="auto"/>
            </w:tcBorders>
            <w:shd w:val="clear" w:color="auto" w:fill="auto"/>
            <w:noWrap/>
            <w:vAlign w:val="center"/>
            <w:hideMark/>
          </w:tcPr>
          <w:p w14:paraId="5CD1C4E6" w14:textId="77777777" w:rsidR="003C5278" w:rsidRPr="00D40B8D" w:rsidRDefault="003C5278" w:rsidP="0040317C">
            <w:pPr>
              <w:pStyle w:val="Tabletext"/>
              <w:jc w:val="center"/>
            </w:pPr>
            <w:r w:rsidRPr="00D40B8D">
              <w:t>1 075</w:t>
            </w:r>
          </w:p>
        </w:tc>
        <w:tc>
          <w:tcPr>
            <w:tcW w:w="1071" w:type="dxa"/>
            <w:tcBorders>
              <w:top w:val="nil"/>
              <w:left w:val="nil"/>
              <w:bottom w:val="single" w:sz="4" w:space="0" w:color="auto"/>
              <w:right w:val="single" w:sz="4" w:space="0" w:color="auto"/>
            </w:tcBorders>
            <w:shd w:val="clear" w:color="auto" w:fill="auto"/>
            <w:noWrap/>
            <w:vAlign w:val="center"/>
          </w:tcPr>
          <w:p w14:paraId="767BA22A" w14:textId="77777777" w:rsidR="003C5278" w:rsidRPr="00D40B8D" w:rsidRDefault="003C5278" w:rsidP="0040317C">
            <w:pPr>
              <w:pStyle w:val="Tabletext"/>
              <w:jc w:val="center"/>
            </w:pPr>
            <w:r w:rsidRPr="00D40B8D">
              <w:t>−145.1</w:t>
            </w:r>
          </w:p>
        </w:tc>
        <w:tc>
          <w:tcPr>
            <w:tcW w:w="1184" w:type="dxa"/>
            <w:tcBorders>
              <w:top w:val="nil"/>
              <w:left w:val="nil"/>
              <w:bottom w:val="single" w:sz="4" w:space="0" w:color="auto"/>
              <w:right w:val="single" w:sz="4" w:space="0" w:color="auto"/>
            </w:tcBorders>
            <w:shd w:val="clear" w:color="auto" w:fill="auto"/>
            <w:noWrap/>
            <w:vAlign w:val="center"/>
            <w:hideMark/>
          </w:tcPr>
          <w:p w14:paraId="000913B5" w14:textId="77777777" w:rsidR="003C5278" w:rsidRPr="00D40B8D" w:rsidRDefault="003C5278" w:rsidP="0040317C">
            <w:pPr>
              <w:pStyle w:val="Tabletext"/>
              <w:jc w:val="center"/>
            </w:pPr>
            <w:r w:rsidRPr="00D40B8D">
              <w:t>−144.2</w:t>
            </w:r>
          </w:p>
        </w:tc>
        <w:tc>
          <w:tcPr>
            <w:tcW w:w="958" w:type="dxa"/>
            <w:tcBorders>
              <w:top w:val="nil"/>
              <w:left w:val="nil"/>
              <w:bottom w:val="single" w:sz="4" w:space="0" w:color="auto"/>
              <w:right w:val="single" w:sz="4" w:space="0" w:color="auto"/>
            </w:tcBorders>
            <w:shd w:val="clear" w:color="auto" w:fill="auto"/>
            <w:noWrap/>
            <w:vAlign w:val="center"/>
          </w:tcPr>
          <w:p w14:paraId="7745B056" w14:textId="77777777" w:rsidR="003C5278" w:rsidRPr="00D40B8D" w:rsidRDefault="003C5278" w:rsidP="0040317C">
            <w:pPr>
              <w:pStyle w:val="Tabletext"/>
              <w:jc w:val="center"/>
            </w:pPr>
            <w:r w:rsidRPr="00D40B8D">
              <w:t>0.9</w:t>
            </w:r>
          </w:p>
        </w:tc>
      </w:tr>
      <w:tr w:rsidR="003C5278" w:rsidRPr="00D40B8D" w14:paraId="707F7879"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32C7C86B" w14:textId="77777777" w:rsidR="003C5278" w:rsidRPr="00D40B8D" w:rsidRDefault="003C5278" w:rsidP="0040317C">
            <w:pPr>
              <w:pStyle w:val="Tabletext"/>
              <w:jc w:val="center"/>
            </w:pPr>
            <w:r w:rsidRPr="00D40B8D">
              <w:t>40</w:t>
            </w:r>
          </w:p>
        </w:tc>
        <w:tc>
          <w:tcPr>
            <w:tcW w:w="1071" w:type="dxa"/>
            <w:tcBorders>
              <w:top w:val="nil"/>
              <w:left w:val="nil"/>
              <w:bottom w:val="single" w:sz="4" w:space="0" w:color="auto"/>
              <w:right w:val="single" w:sz="4" w:space="0" w:color="auto"/>
            </w:tcBorders>
            <w:shd w:val="clear" w:color="auto" w:fill="auto"/>
            <w:noWrap/>
            <w:vAlign w:val="center"/>
            <w:hideMark/>
          </w:tcPr>
          <w:p w14:paraId="35608431" w14:textId="77777777" w:rsidR="003C5278" w:rsidRPr="00D40B8D" w:rsidRDefault="003C5278" w:rsidP="0040317C">
            <w:pPr>
              <w:pStyle w:val="Tabletext"/>
              <w:jc w:val="center"/>
            </w:pPr>
            <w:r w:rsidRPr="00D40B8D">
              <w:t>44.4</w:t>
            </w:r>
          </w:p>
        </w:tc>
        <w:tc>
          <w:tcPr>
            <w:tcW w:w="1072" w:type="dxa"/>
            <w:tcBorders>
              <w:top w:val="nil"/>
              <w:left w:val="nil"/>
              <w:bottom w:val="single" w:sz="4" w:space="0" w:color="auto"/>
              <w:right w:val="single" w:sz="4" w:space="0" w:color="auto"/>
            </w:tcBorders>
            <w:shd w:val="clear" w:color="auto" w:fill="auto"/>
            <w:noWrap/>
            <w:vAlign w:val="center"/>
            <w:hideMark/>
          </w:tcPr>
          <w:p w14:paraId="52BC250A" w14:textId="77777777" w:rsidR="003C5278" w:rsidRPr="00D40B8D" w:rsidRDefault="003C5278" w:rsidP="0040317C">
            <w:pPr>
              <w:pStyle w:val="Tabletext"/>
              <w:jc w:val="center"/>
            </w:pPr>
            <w:r w:rsidRPr="00D40B8D">
              <w:t>21.7</w:t>
            </w:r>
          </w:p>
        </w:tc>
        <w:tc>
          <w:tcPr>
            <w:tcW w:w="1071" w:type="dxa"/>
            <w:tcBorders>
              <w:top w:val="nil"/>
              <w:left w:val="nil"/>
              <w:bottom w:val="single" w:sz="4" w:space="0" w:color="auto"/>
              <w:right w:val="single" w:sz="4" w:space="0" w:color="auto"/>
            </w:tcBorders>
            <w:shd w:val="clear" w:color="auto" w:fill="auto"/>
            <w:noWrap/>
            <w:vAlign w:val="center"/>
          </w:tcPr>
          <w:p w14:paraId="16E5D74A" w14:textId="77777777" w:rsidR="003C5278" w:rsidRPr="00D40B8D" w:rsidRDefault="003C5278" w:rsidP="0040317C">
            <w:pPr>
              <w:pStyle w:val="Tabletext"/>
              <w:jc w:val="center"/>
            </w:pPr>
            <w:r w:rsidRPr="00D40B8D">
              <w:t>−2</w:t>
            </w:r>
          </w:p>
        </w:tc>
        <w:tc>
          <w:tcPr>
            <w:tcW w:w="1250" w:type="dxa"/>
            <w:tcBorders>
              <w:top w:val="nil"/>
              <w:left w:val="nil"/>
              <w:bottom w:val="single" w:sz="4" w:space="0" w:color="auto"/>
              <w:right w:val="single" w:sz="4" w:space="0" w:color="auto"/>
            </w:tcBorders>
            <w:shd w:val="clear" w:color="auto" w:fill="auto"/>
            <w:noWrap/>
            <w:vAlign w:val="center"/>
          </w:tcPr>
          <w:p w14:paraId="0A80DF85" w14:textId="77777777" w:rsidR="003C5278" w:rsidRPr="00D40B8D" w:rsidRDefault="003C5278" w:rsidP="0040317C">
            <w:pPr>
              <w:pStyle w:val="Tabletext"/>
              <w:jc w:val="center"/>
            </w:pPr>
            <w:r w:rsidRPr="00D40B8D">
              <w:t>−7.0</w:t>
            </w:r>
          </w:p>
        </w:tc>
        <w:tc>
          <w:tcPr>
            <w:tcW w:w="892" w:type="dxa"/>
            <w:tcBorders>
              <w:top w:val="nil"/>
              <w:left w:val="nil"/>
              <w:bottom w:val="single" w:sz="4" w:space="0" w:color="auto"/>
              <w:right w:val="single" w:sz="4" w:space="0" w:color="auto"/>
            </w:tcBorders>
            <w:shd w:val="clear" w:color="auto" w:fill="auto"/>
            <w:noWrap/>
            <w:vAlign w:val="center"/>
            <w:hideMark/>
          </w:tcPr>
          <w:p w14:paraId="0D0B962F" w14:textId="77777777" w:rsidR="003C5278" w:rsidRPr="00D40B8D" w:rsidRDefault="003C5278" w:rsidP="0040317C">
            <w:pPr>
              <w:pStyle w:val="Tabletext"/>
              <w:jc w:val="center"/>
            </w:pPr>
            <w:r w:rsidRPr="00D40B8D">
              <w:t>882</w:t>
            </w:r>
          </w:p>
        </w:tc>
        <w:tc>
          <w:tcPr>
            <w:tcW w:w="1071" w:type="dxa"/>
            <w:tcBorders>
              <w:top w:val="nil"/>
              <w:left w:val="nil"/>
              <w:bottom w:val="single" w:sz="4" w:space="0" w:color="auto"/>
              <w:right w:val="single" w:sz="4" w:space="0" w:color="auto"/>
            </w:tcBorders>
            <w:shd w:val="clear" w:color="auto" w:fill="auto"/>
            <w:noWrap/>
            <w:vAlign w:val="center"/>
          </w:tcPr>
          <w:p w14:paraId="108D4AA4" w14:textId="77777777" w:rsidR="003C5278" w:rsidRPr="00D40B8D" w:rsidRDefault="003C5278" w:rsidP="0040317C">
            <w:pPr>
              <w:pStyle w:val="Tabletext"/>
              <w:jc w:val="center"/>
            </w:pPr>
            <w:r w:rsidRPr="00D40B8D">
              <w:t>−144.9</w:t>
            </w:r>
          </w:p>
        </w:tc>
        <w:tc>
          <w:tcPr>
            <w:tcW w:w="1184" w:type="dxa"/>
            <w:tcBorders>
              <w:top w:val="nil"/>
              <w:left w:val="nil"/>
              <w:bottom w:val="single" w:sz="4" w:space="0" w:color="auto"/>
              <w:right w:val="single" w:sz="4" w:space="0" w:color="auto"/>
            </w:tcBorders>
            <w:shd w:val="clear" w:color="auto" w:fill="auto"/>
            <w:noWrap/>
            <w:vAlign w:val="center"/>
            <w:hideMark/>
          </w:tcPr>
          <w:p w14:paraId="17752696" w14:textId="77777777" w:rsidR="003C5278" w:rsidRPr="00D40B8D" w:rsidRDefault="003C5278" w:rsidP="0040317C">
            <w:pPr>
              <w:pStyle w:val="Tabletext"/>
              <w:jc w:val="center"/>
            </w:pPr>
            <w:r w:rsidRPr="00D40B8D">
              <w:t>−142.6</w:t>
            </w:r>
          </w:p>
        </w:tc>
        <w:tc>
          <w:tcPr>
            <w:tcW w:w="958" w:type="dxa"/>
            <w:tcBorders>
              <w:top w:val="nil"/>
              <w:left w:val="nil"/>
              <w:bottom w:val="single" w:sz="4" w:space="0" w:color="auto"/>
              <w:right w:val="single" w:sz="4" w:space="0" w:color="auto"/>
            </w:tcBorders>
            <w:shd w:val="clear" w:color="auto" w:fill="auto"/>
            <w:noWrap/>
            <w:vAlign w:val="center"/>
          </w:tcPr>
          <w:p w14:paraId="0455F408" w14:textId="77777777" w:rsidR="003C5278" w:rsidRPr="00D40B8D" w:rsidRDefault="003C5278" w:rsidP="0040317C">
            <w:pPr>
              <w:pStyle w:val="Tabletext"/>
              <w:jc w:val="center"/>
            </w:pPr>
            <w:r w:rsidRPr="00D40B8D">
              <w:t>2.3</w:t>
            </w:r>
          </w:p>
        </w:tc>
      </w:tr>
      <w:tr w:rsidR="003C5278" w:rsidRPr="00D40B8D" w14:paraId="48EAE05D"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653DA22E" w14:textId="77777777" w:rsidR="003C5278" w:rsidRPr="00D40B8D" w:rsidRDefault="003C5278" w:rsidP="0040317C">
            <w:pPr>
              <w:pStyle w:val="Tabletext"/>
              <w:jc w:val="center"/>
            </w:pPr>
            <w:r w:rsidRPr="00D40B8D">
              <w:t>50</w:t>
            </w:r>
          </w:p>
        </w:tc>
        <w:tc>
          <w:tcPr>
            <w:tcW w:w="1071" w:type="dxa"/>
            <w:tcBorders>
              <w:top w:val="nil"/>
              <w:left w:val="nil"/>
              <w:bottom w:val="single" w:sz="4" w:space="0" w:color="auto"/>
              <w:right w:val="single" w:sz="4" w:space="0" w:color="auto"/>
            </w:tcBorders>
            <w:shd w:val="clear" w:color="auto" w:fill="auto"/>
            <w:noWrap/>
            <w:vAlign w:val="center"/>
            <w:hideMark/>
          </w:tcPr>
          <w:p w14:paraId="0883B207" w14:textId="77777777" w:rsidR="003C5278" w:rsidRPr="00D40B8D" w:rsidRDefault="003C5278" w:rsidP="0040317C">
            <w:pPr>
              <w:pStyle w:val="Tabletext"/>
              <w:jc w:val="center"/>
            </w:pPr>
            <w:r w:rsidRPr="00D40B8D">
              <w:t>36</w:t>
            </w:r>
          </w:p>
        </w:tc>
        <w:tc>
          <w:tcPr>
            <w:tcW w:w="1072" w:type="dxa"/>
            <w:tcBorders>
              <w:top w:val="nil"/>
              <w:left w:val="nil"/>
              <w:bottom w:val="single" w:sz="4" w:space="0" w:color="auto"/>
              <w:right w:val="single" w:sz="4" w:space="0" w:color="auto"/>
            </w:tcBorders>
            <w:shd w:val="clear" w:color="auto" w:fill="auto"/>
            <w:noWrap/>
            <w:vAlign w:val="center"/>
            <w:hideMark/>
          </w:tcPr>
          <w:p w14:paraId="3F517EED" w14:textId="77777777" w:rsidR="003C5278" w:rsidRPr="00D40B8D" w:rsidRDefault="003C5278" w:rsidP="0040317C">
            <w:pPr>
              <w:pStyle w:val="Tabletext"/>
              <w:jc w:val="center"/>
            </w:pPr>
            <w:r w:rsidRPr="00D40B8D">
              <w:t>30.1</w:t>
            </w:r>
          </w:p>
        </w:tc>
        <w:tc>
          <w:tcPr>
            <w:tcW w:w="1071" w:type="dxa"/>
            <w:tcBorders>
              <w:top w:val="nil"/>
              <w:left w:val="nil"/>
              <w:bottom w:val="single" w:sz="4" w:space="0" w:color="auto"/>
              <w:right w:val="single" w:sz="4" w:space="0" w:color="auto"/>
            </w:tcBorders>
            <w:shd w:val="clear" w:color="auto" w:fill="auto"/>
            <w:noWrap/>
            <w:vAlign w:val="center"/>
          </w:tcPr>
          <w:p w14:paraId="347F0F68" w14:textId="77777777" w:rsidR="003C5278" w:rsidRPr="00D40B8D" w:rsidRDefault="003C5278" w:rsidP="0040317C">
            <w:pPr>
              <w:pStyle w:val="Tabletext"/>
              <w:jc w:val="center"/>
            </w:pPr>
            <w:r w:rsidRPr="00D40B8D">
              <w:t>−4</w:t>
            </w:r>
          </w:p>
        </w:tc>
        <w:tc>
          <w:tcPr>
            <w:tcW w:w="1250" w:type="dxa"/>
            <w:tcBorders>
              <w:top w:val="nil"/>
              <w:left w:val="nil"/>
              <w:bottom w:val="single" w:sz="4" w:space="0" w:color="auto"/>
              <w:right w:val="single" w:sz="4" w:space="0" w:color="auto"/>
            </w:tcBorders>
            <w:shd w:val="clear" w:color="auto" w:fill="auto"/>
            <w:noWrap/>
            <w:vAlign w:val="center"/>
          </w:tcPr>
          <w:p w14:paraId="097EE34C" w14:textId="77777777" w:rsidR="003C5278" w:rsidRPr="00D40B8D" w:rsidRDefault="003C5278" w:rsidP="0040317C">
            <w:pPr>
              <w:pStyle w:val="Tabletext"/>
              <w:jc w:val="center"/>
            </w:pPr>
            <w:r w:rsidRPr="00D40B8D">
              <w:t>−9.0</w:t>
            </w:r>
          </w:p>
        </w:tc>
        <w:tc>
          <w:tcPr>
            <w:tcW w:w="892" w:type="dxa"/>
            <w:tcBorders>
              <w:top w:val="nil"/>
              <w:left w:val="nil"/>
              <w:bottom w:val="single" w:sz="4" w:space="0" w:color="auto"/>
              <w:right w:val="single" w:sz="4" w:space="0" w:color="auto"/>
            </w:tcBorders>
            <w:shd w:val="clear" w:color="auto" w:fill="auto"/>
            <w:noWrap/>
            <w:vAlign w:val="center"/>
            <w:hideMark/>
          </w:tcPr>
          <w:p w14:paraId="63E29E45" w14:textId="77777777" w:rsidR="003C5278" w:rsidRPr="00D40B8D" w:rsidRDefault="003C5278" w:rsidP="0040317C">
            <w:pPr>
              <w:pStyle w:val="Tabletext"/>
              <w:jc w:val="center"/>
            </w:pPr>
            <w:r w:rsidRPr="00D40B8D">
              <w:t>761</w:t>
            </w:r>
          </w:p>
        </w:tc>
        <w:tc>
          <w:tcPr>
            <w:tcW w:w="1071" w:type="dxa"/>
            <w:tcBorders>
              <w:top w:val="nil"/>
              <w:left w:val="nil"/>
              <w:bottom w:val="single" w:sz="4" w:space="0" w:color="auto"/>
              <w:right w:val="single" w:sz="4" w:space="0" w:color="auto"/>
            </w:tcBorders>
            <w:shd w:val="clear" w:color="auto" w:fill="auto"/>
            <w:noWrap/>
            <w:vAlign w:val="center"/>
          </w:tcPr>
          <w:p w14:paraId="07DE97BC" w14:textId="77777777" w:rsidR="003C5278" w:rsidRPr="00D40B8D" w:rsidRDefault="003C5278" w:rsidP="0040317C">
            <w:pPr>
              <w:pStyle w:val="Tabletext"/>
              <w:jc w:val="center"/>
            </w:pPr>
            <w:r w:rsidRPr="00D40B8D">
              <w:t>−145.6</w:t>
            </w:r>
          </w:p>
        </w:tc>
        <w:tc>
          <w:tcPr>
            <w:tcW w:w="1184" w:type="dxa"/>
            <w:tcBorders>
              <w:top w:val="nil"/>
              <w:left w:val="nil"/>
              <w:bottom w:val="single" w:sz="4" w:space="0" w:color="auto"/>
              <w:right w:val="single" w:sz="4" w:space="0" w:color="auto"/>
            </w:tcBorders>
            <w:shd w:val="clear" w:color="auto" w:fill="auto"/>
            <w:noWrap/>
            <w:vAlign w:val="center"/>
            <w:hideMark/>
          </w:tcPr>
          <w:p w14:paraId="016FB289" w14:textId="77777777" w:rsidR="003C5278" w:rsidRPr="00D40B8D" w:rsidRDefault="003C5278" w:rsidP="0040317C">
            <w:pPr>
              <w:pStyle w:val="Tabletext"/>
              <w:jc w:val="center"/>
            </w:pPr>
            <w:r w:rsidRPr="00D40B8D">
              <w:t>−139.4</w:t>
            </w:r>
          </w:p>
        </w:tc>
        <w:tc>
          <w:tcPr>
            <w:tcW w:w="958" w:type="dxa"/>
            <w:tcBorders>
              <w:top w:val="nil"/>
              <w:left w:val="nil"/>
              <w:bottom w:val="single" w:sz="4" w:space="0" w:color="auto"/>
              <w:right w:val="single" w:sz="4" w:space="0" w:color="auto"/>
            </w:tcBorders>
            <w:shd w:val="clear" w:color="auto" w:fill="auto"/>
            <w:noWrap/>
            <w:vAlign w:val="center"/>
          </w:tcPr>
          <w:p w14:paraId="3520DDD4" w14:textId="77777777" w:rsidR="003C5278" w:rsidRPr="00D40B8D" w:rsidRDefault="003C5278" w:rsidP="0040317C">
            <w:pPr>
              <w:pStyle w:val="Tabletext"/>
              <w:jc w:val="center"/>
            </w:pPr>
            <w:r w:rsidRPr="00D40B8D">
              <w:t>6.2</w:t>
            </w:r>
          </w:p>
        </w:tc>
      </w:tr>
      <w:tr w:rsidR="003C5278" w:rsidRPr="00D40B8D" w14:paraId="2964AA5F"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75AE26A9" w14:textId="77777777" w:rsidR="003C5278" w:rsidRPr="00D40B8D" w:rsidRDefault="003C5278" w:rsidP="0040317C">
            <w:pPr>
              <w:pStyle w:val="Tabletext"/>
              <w:jc w:val="center"/>
            </w:pPr>
            <w:r w:rsidRPr="00D40B8D">
              <w:t>60</w:t>
            </w:r>
          </w:p>
        </w:tc>
        <w:tc>
          <w:tcPr>
            <w:tcW w:w="1071" w:type="dxa"/>
            <w:tcBorders>
              <w:top w:val="nil"/>
              <w:left w:val="nil"/>
              <w:bottom w:val="single" w:sz="4" w:space="0" w:color="auto"/>
              <w:right w:val="single" w:sz="4" w:space="0" w:color="auto"/>
            </w:tcBorders>
            <w:shd w:val="clear" w:color="auto" w:fill="auto"/>
            <w:noWrap/>
            <w:vAlign w:val="center"/>
            <w:hideMark/>
          </w:tcPr>
          <w:p w14:paraId="350E25DE" w14:textId="77777777" w:rsidR="003C5278" w:rsidRPr="00D40B8D" w:rsidRDefault="003C5278" w:rsidP="0040317C">
            <w:pPr>
              <w:pStyle w:val="Tabletext"/>
              <w:jc w:val="center"/>
            </w:pPr>
            <w:r w:rsidRPr="00D40B8D">
              <w:t>27.2</w:t>
            </w:r>
          </w:p>
        </w:tc>
        <w:tc>
          <w:tcPr>
            <w:tcW w:w="1072" w:type="dxa"/>
            <w:tcBorders>
              <w:top w:val="nil"/>
              <w:left w:val="nil"/>
              <w:bottom w:val="single" w:sz="4" w:space="0" w:color="auto"/>
              <w:right w:val="single" w:sz="4" w:space="0" w:color="auto"/>
            </w:tcBorders>
            <w:shd w:val="clear" w:color="auto" w:fill="auto"/>
            <w:noWrap/>
            <w:vAlign w:val="center"/>
            <w:hideMark/>
          </w:tcPr>
          <w:p w14:paraId="7ACF94E1" w14:textId="77777777" w:rsidR="003C5278" w:rsidRPr="00D40B8D" w:rsidRDefault="003C5278" w:rsidP="0040317C">
            <w:pPr>
              <w:pStyle w:val="Tabletext"/>
              <w:jc w:val="center"/>
            </w:pPr>
            <w:r w:rsidRPr="00D40B8D">
              <w:t>38.9</w:t>
            </w:r>
          </w:p>
        </w:tc>
        <w:tc>
          <w:tcPr>
            <w:tcW w:w="1071" w:type="dxa"/>
            <w:tcBorders>
              <w:top w:val="nil"/>
              <w:left w:val="nil"/>
              <w:bottom w:val="single" w:sz="4" w:space="0" w:color="auto"/>
              <w:right w:val="single" w:sz="4" w:space="0" w:color="auto"/>
            </w:tcBorders>
            <w:shd w:val="clear" w:color="auto" w:fill="auto"/>
            <w:noWrap/>
            <w:vAlign w:val="center"/>
          </w:tcPr>
          <w:p w14:paraId="088F76C6" w14:textId="77777777" w:rsidR="003C5278" w:rsidRPr="00D40B8D" w:rsidRDefault="003C5278" w:rsidP="0040317C">
            <w:pPr>
              <w:pStyle w:val="Tabletext"/>
              <w:jc w:val="center"/>
            </w:pPr>
            <w:r w:rsidRPr="00D40B8D">
              <w:t>−5</w:t>
            </w:r>
          </w:p>
        </w:tc>
        <w:tc>
          <w:tcPr>
            <w:tcW w:w="1250" w:type="dxa"/>
            <w:tcBorders>
              <w:top w:val="nil"/>
              <w:left w:val="nil"/>
              <w:bottom w:val="single" w:sz="4" w:space="0" w:color="auto"/>
              <w:right w:val="single" w:sz="4" w:space="0" w:color="auto"/>
            </w:tcBorders>
            <w:shd w:val="clear" w:color="auto" w:fill="auto"/>
            <w:noWrap/>
            <w:vAlign w:val="center"/>
          </w:tcPr>
          <w:p w14:paraId="02CC474D" w14:textId="77777777" w:rsidR="003C5278" w:rsidRPr="00D40B8D" w:rsidRDefault="003C5278" w:rsidP="0040317C">
            <w:pPr>
              <w:pStyle w:val="Tabletext"/>
              <w:jc w:val="center"/>
            </w:pPr>
            <w:r w:rsidRPr="00D40B8D">
              <w:t>−10.0</w:t>
            </w:r>
          </w:p>
        </w:tc>
        <w:tc>
          <w:tcPr>
            <w:tcW w:w="892" w:type="dxa"/>
            <w:tcBorders>
              <w:top w:val="nil"/>
              <w:left w:val="nil"/>
              <w:bottom w:val="single" w:sz="4" w:space="0" w:color="auto"/>
              <w:right w:val="single" w:sz="4" w:space="0" w:color="auto"/>
            </w:tcBorders>
            <w:shd w:val="clear" w:color="auto" w:fill="auto"/>
            <w:noWrap/>
            <w:vAlign w:val="center"/>
            <w:hideMark/>
          </w:tcPr>
          <w:p w14:paraId="71D7FF61" w14:textId="77777777" w:rsidR="003C5278" w:rsidRPr="00D40B8D" w:rsidRDefault="003C5278" w:rsidP="0040317C">
            <w:pPr>
              <w:pStyle w:val="Tabletext"/>
              <w:jc w:val="center"/>
            </w:pPr>
            <w:r w:rsidRPr="00D40B8D">
              <w:t>683</w:t>
            </w:r>
          </w:p>
        </w:tc>
        <w:tc>
          <w:tcPr>
            <w:tcW w:w="1071" w:type="dxa"/>
            <w:tcBorders>
              <w:top w:val="nil"/>
              <w:left w:val="nil"/>
              <w:bottom w:val="single" w:sz="4" w:space="0" w:color="auto"/>
              <w:right w:val="single" w:sz="4" w:space="0" w:color="auto"/>
            </w:tcBorders>
            <w:shd w:val="clear" w:color="auto" w:fill="auto"/>
            <w:noWrap/>
            <w:vAlign w:val="center"/>
          </w:tcPr>
          <w:p w14:paraId="066D251B" w14:textId="77777777" w:rsidR="003C5278" w:rsidRPr="00D40B8D" w:rsidRDefault="003C5278" w:rsidP="0040317C">
            <w:pPr>
              <w:pStyle w:val="Tabletext"/>
              <w:jc w:val="center"/>
            </w:pPr>
            <w:r w:rsidRPr="00D40B8D">
              <w:t>−145.7</w:t>
            </w:r>
          </w:p>
        </w:tc>
        <w:tc>
          <w:tcPr>
            <w:tcW w:w="1184" w:type="dxa"/>
            <w:tcBorders>
              <w:top w:val="nil"/>
              <w:left w:val="nil"/>
              <w:bottom w:val="single" w:sz="4" w:space="0" w:color="auto"/>
              <w:right w:val="single" w:sz="4" w:space="0" w:color="auto"/>
            </w:tcBorders>
            <w:shd w:val="clear" w:color="auto" w:fill="auto"/>
            <w:noWrap/>
            <w:vAlign w:val="center"/>
            <w:hideMark/>
          </w:tcPr>
          <w:p w14:paraId="24352067" w14:textId="77777777" w:rsidR="003C5278" w:rsidRPr="00D40B8D" w:rsidRDefault="003C5278" w:rsidP="0040317C">
            <w:pPr>
              <w:pStyle w:val="Tabletext"/>
              <w:jc w:val="center"/>
            </w:pPr>
            <w:r w:rsidRPr="00D40B8D">
              <w:t>−134.0</w:t>
            </w:r>
          </w:p>
        </w:tc>
        <w:tc>
          <w:tcPr>
            <w:tcW w:w="958" w:type="dxa"/>
            <w:tcBorders>
              <w:top w:val="nil"/>
              <w:left w:val="nil"/>
              <w:bottom w:val="single" w:sz="4" w:space="0" w:color="auto"/>
              <w:right w:val="single" w:sz="4" w:space="0" w:color="auto"/>
            </w:tcBorders>
            <w:shd w:val="clear" w:color="auto" w:fill="auto"/>
            <w:noWrap/>
            <w:vAlign w:val="center"/>
          </w:tcPr>
          <w:p w14:paraId="2528CD9C" w14:textId="77777777" w:rsidR="003C5278" w:rsidRPr="00D40B8D" w:rsidRDefault="003C5278" w:rsidP="0040317C">
            <w:pPr>
              <w:pStyle w:val="Tabletext"/>
              <w:jc w:val="center"/>
            </w:pPr>
            <w:r w:rsidRPr="00D40B8D">
              <w:t>11.7</w:t>
            </w:r>
          </w:p>
        </w:tc>
      </w:tr>
      <w:tr w:rsidR="003C5278" w:rsidRPr="00D40B8D" w14:paraId="79A5D9D1"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15E8CA0B" w14:textId="77777777" w:rsidR="003C5278" w:rsidRPr="00D40B8D" w:rsidRDefault="003C5278" w:rsidP="0040317C">
            <w:pPr>
              <w:pStyle w:val="Tabletext"/>
              <w:jc w:val="center"/>
            </w:pPr>
            <w:r w:rsidRPr="00D40B8D">
              <w:t>70</w:t>
            </w:r>
          </w:p>
        </w:tc>
        <w:tc>
          <w:tcPr>
            <w:tcW w:w="1071" w:type="dxa"/>
            <w:tcBorders>
              <w:top w:val="nil"/>
              <w:left w:val="nil"/>
              <w:bottom w:val="single" w:sz="4" w:space="0" w:color="auto"/>
              <w:right w:val="single" w:sz="4" w:space="0" w:color="auto"/>
            </w:tcBorders>
            <w:shd w:val="clear" w:color="auto" w:fill="auto"/>
            <w:noWrap/>
            <w:vAlign w:val="center"/>
            <w:hideMark/>
          </w:tcPr>
          <w:p w14:paraId="1E9BBF12" w14:textId="77777777" w:rsidR="003C5278" w:rsidRPr="00D40B8D" w:rsidRDefault="003C5278" w:rsidP="0040317C">
            <w:pPr>
              <w:pStyle w:val="Tabletext"/>
              <w:jc w:val="center"/>
            </w:pPr>
            <w:r w:rsidRPr="00D40B8D">
              <w:t>18.2</w:t>
            </w:r>
          </w:p>
        </w:tc>
        <w:tc>
          <w:tcPr>
            <w:tcW w:w="1072" w:type="dxa"/>
            <w:tcBorders>
              <w:top w:val="nil"/>
              <w:left w:val="nil"/>
              <w:bottom w:val="single" w:sz="4" w:space="0" w:color="auto"/>
              <w:right w:val="single" w:sz="4" w:space="0" w:color="auto"/>
            </w:tcBorders>
            <w:shd w:val="clear" w:color="auto" w:fill="auto"/>
            <w:noWrap/>
            <w:vAlign w:val="center"/>
            <w:hideMark/>
          </w:tcPr>
          <w:p w14:paraId="57FDDC6C" w14:textId="77777777" w:rsidR="003C5278" w:rsidRPr="00D40B8D" w:rsidRDefault="003C5278" w:rsidP="0040317C">
            <w:pPr>
              <w:pStyle w:val="Tabletext"/>
              <w:jc w:val="center"/>
            </w:pPr>
            <w:r w:rsidRPr="00D40B8D">
              <w:t>47.9</w:t>
            </w:r>
          </w:p>
        </w:tc>
        <w:tc>
          <w:tcPr>
            <w:tcW w:w="1071" w:type="dxa"/>
            <w:tcBorders>
              <w:top w:val="nil"/>
              <w:left w:val="nil"/>
              <w:bottom w:val="single" w:sz="4" w:space="0" w:color="auto"/>
              <w:right w:val="single" w:sz="4" w:space="0" w:color="auto"/>
            </w:tcBorders>
            <w:shd w:val="clear" w:color="auto" w:fill="auto"/>
            <w:noWrap/>
            <w:vAlign w:val="center"/>
          </w:tcPr>
          <w:p w14:paraId="40FDEEA1" w14:textId="77777777" w:rsidR="003C5278" w:rsidRPr="00D40B8D" w:rsidRDefault="003C5278" w:rsidP="0040317C">
            <w:pPr>
              <w:pStyle w:val="Tabletext"/>
              <w:jc w:val="center"/>
            </w:pPr>
            <w:r w:rsidRPr="00D40B8D">
              <w:t>−7</w:t>
            </w:r>
          </w:p>
        </w:tc>
        <w:tc>
          <w:tcPr>
            <w:tcW w:w="1250" w:type="dxa"/>
            <w:tcBorders>
              <w:top w:val="nil"/>
              <w:left w:val="nil"/>
              <w:bottom w:val="single" w:sz="4" w:space="0" w:color="auto"/>
              <w:right w:val="single" w:sz="4" w:space="0" w:color="auto"/>
            </w:tcBorders>
            <w:shd w:val="clear" w:color="auto" w:fill="auto"/>
            <w:noWrap/>
            <w:vAlign w:val="center"/>
          </w:tcPr>
          <w:p w14:paraId="68B876B2" w14:textId="77777777" w:rsidR="003C5278" w:rsidRPr="00D40B8D" w:rsidRDefault="003C5278" w:rsidP="0040317C">
            <w:pPr>
              <w:pStyle w:val="Tabletext"/>
              <w:jc w:val="center"/>
            </w:pPr>
            <w:r w:rsidRPr="00D40B8D">
              <w:t>−12.0</w:t>
            </w:r>
          </w:p>
        </w:tc>
        <w:tc>
          <w:tcPr>
            <w:tcW w:w="892" w:type="dxa"/>
            <w:tcBorders>
              <w:top w:val="nil"/>
              <w:left w:val="nil"/>
              <w:bottom w:val="single" w:sz="4" w:space="0" w:color="auto"/>
              <w:right w:val="single" w:sz="4" w:space="0" w:color="auto"/>
            </w:tcBorders>
            <w:shd w:val="clear" w:color="auto" w:fill="auto"/>
            <w:noWrap/>
            <w:vAlign w:val="center"/>
            <w:hideMark/>
          </w:tcPr>
          <w:p w14:paraId="07AE6D33" w14:textId="77777777" w:rsidR="003C5278" w:rsidRPr="00D40B8D" w:rsidRDefault="003C5278" w:rsidP="0040317C">
            <w:pPr>
              <w:pStyle w:val="Tabletext"/>
              <w:jc w:val="center"/>
            </w:pPr>
            <w:r w:rsidRPr="00D40B8D">
              <w:t>635</w:t>
            </w:r>
          </w:p>
        </w:tc>
        <w:tc>
          <w:tcPr>
            <w:tcW w:w="1071" w:type="dxa"/>
            <w:tcBorders>
              <w:top w:val="nil"/>
              <w:left w:val="nil"/>
              <w:bottom w:val="single" w:sz="4" w:space="0" w:color="auto"/>
              <w:right w:val="single" w:sz="4" w:space="0" w:color="auto"/>
            </w:tcBorders>
            <w:shd w:val="clear" w:color="auto" w:fill="auto"/>
            <w:noWrap/>
            <w:vAlign w:val="center"/>
          </w:tcPr>
          <w:p w14:paraId="499FEB88" w14:textId="77777777" w:rsidR="003C5278" w:rsidRPr="00D40B8D" w:rsidRDefault="003C5278" w:rsidP="0040317C">
            <w:pPr>
              <w:pStyle w:val="Tabletext"/>
              <w:jc w:val="center"/>
            </w:pPr>
            <w:r w:rsidRPr="00D40B8D">
              <w:t>−147.0</w:t>
            </w:r>
          </w:p>
        </w:tc>
        <w:tc>
          <w:tcPr>
            <w:tcW w:w="1184" w:type="dxa"/>
            <w:tcBorders>
              <w:top w:val="nil"/>
              <w:left w:val="nil"/>
              <w:bottom w:val="single" w:sz="4" w:space="0" w:color="auto"/>
              <w:right w:val="single" w:sz="4" w:space="0" w:color="auto"/>
            </w:tcBorders>
            <w:shd w:val="clear" w:color="auto" w:fill="auto"/>
            <w:noWrap/>
            <w:vAlign w:val="center"/>
            <w:hideMark/>
          </w:tcPr>
          <w:p w14:paraId="171BAE7B" w14:textId="77777777" w:rsidR="003C5278" w:rsidRPr="00D40B8D" w:rsidRDefault="003C5278" w:rsidP="0040317C">
            <w:pPr>
              <w:pStyle w:val="Tabletext"/>
              <w:jc w:val="center"/>
            </w:pPr>
            <w:r w:rsidRPr="00D40B8D">
              <w:t>−133.0</w:t>
            </w:r>
          </w:p>
        </w:tc>
        <w:tc>
          <w:tcPr>
            <w:tcW w:w="958" w:type="dxa"/>
            <w:tcBorders>
              <w:top w:val="nil"/>
              <w:left w:val="nil"/>
              <w:bottom w:val="single" w:sz="4" w:space="0" w:color="auto"/>
              <w:right w:val="single" w:sz="4" w:space="0" w:color="auto"/>
            </w:tcBorders>
            <w:shd w:val="clear" w:color="auto" w:fill="auto"/>
            <w:noWrap/>
            <w:vAlign w:val="center"/>
          </w:tcPr>
          <w:p w14:paraId="1C0151A5" w14:textId="77777777" w:rsidR="003C5278" w:rsidRPr="00D40B8D" w:rsidRDefault="003C5278" w:rsidP="0040317C">
            <w:pPr>
              <w:pStyle w:val="Tabletext"/>
              <w:jc w:val="center"/>
            </w:pPr>
            <w:r w:rsidRPr="00D40B8D">
              <w:t>14.0</w:t>
            </w:r>
          </w:p>
        </w:tc>
      </w:tr>
      <w:tr w:rsidR="003C5278" w:rsidRPr="00D40B8D" w14:paraId="53A47545"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6AA20D93" w14:textId="77777777" w:rsidR="003C5278" w:rsidRPr="00D40B8D" w:rsidRDefault="003C5278" w:rsidP="0040317C">
            <w:pPr>
              <w:pStyle w:val="Tabletext"/>
              <w:jc w:val="center"/>
            </w:pPr>
            <w:r w:rsidRPr="00D40B8D">
              <w:t>80</w:t>
            </w:r>
          </w:p>
        </w:tc>
        <w:tc>
          <w:tcPr>
            <w:tcW w:w="1071" w:type="dxa"/>
            <w:tcBorders>
              <w:top w:val="nil"/>
              <w:left w:val="nil"/>
              <w:bottom w:val="single" w:sz="4" w:space="0" w:color="auto"/>
              <w:right w:val="single" w:sz="4" w:space="0" w:color="auto"/>
            </w:tcBorders>
            <w:shd w:val="clear" w:color="auto" w:fill="auto"/>
            <w:noWrap/>
            <w:vAlign w:val="center"/>
            <w:hideMark/>
          </w:tcPr>
          <w:p w14:paraId="65EFBAE8" w14:textId="77777777" w:rsidR="003C5278" w:rsidRPr="00D40B8D" w:rsidRDefault="003C5278" w:rsidP="0040317C">
            <w:pPr>
              <w:pStyle w:val="Tabletext"/>
              <w:jc w:val="center"/>
            </w:pPr>
            <w:r w:rsidRPr="00D40B8D">
              <w:t>9.1</w:t>
            </w:r>
          </w:p>
        </w:tc>
        <w:tc>
          <w:tcPr>
            <w:tcW w:w="1072" w:type="dxa"/>
            <w:tcBorders>
              <w:top w:val="nil"/>
              <w:left w:val="nil"/>
              <w:bottom w:val="single" w:sz="4" w:space="0" w:color="auto"/>
              <w:right w:val="single" w:sz="4" w:space="0" w:color="auto"/>
            </w:tcBorders>
            <w:shd w:val="clear" w:color="auto" w:fill="auto"/>
            <w:noWrap/>
            <w:vAlign w:val="center"/>
            <w:hideMark/>
          </w:tcPr>
          <w:p w14:paraId="38E255CF" w14:textId="77777777" w:rsidR="003C5278" w:rsidRPr="00D40B8D" w:rsidRDefault="003C5278" w:rsidP="0040317C">
            <w:pPr>
              <w:pStyle w:val="Tabletext"/>
              <w:jc w:val="center"/>
            </w:pPr>
            <w:r w:rsidRPr="00D40B8D">
              <w:t>57</w:t>
            </w:r>
          </w:p>
        </w:tc>
        <w:tc>
          <w:tcPr>
            <w:tcW w:w="1071" w:type="dxa"/>
            <w:tcBorders>
              <w:top w:val="nil"/>
              <w:left w:val="nil"/>
              <w:bottom w:val="single" w:sz="4" w:space="0" w:color="auto"/>
              <w:right w:val="single" w:sz="4" w:space="0" w:color="auto"/>
            </w:tcBorders>
            <w:shd w:val="clear" w:color="auto" w:fill="auto"/>
            <w:noWrap/>
            <w:vAlign w:val="center"/>
          </w:tcPr>
          <w:p w14:paraId="5E02C5E2" w14:textId="77777777" w:rsidR="003C5278" w:rsidRPr="00D40B8D" w:rsidRDefault="003C5278" w:rsidP="0040317C">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center"/>
          </w:tcPr>
          <w:p w14:paraId="2B6E4738" w14:textId="77777777" w:rsidR="003C5278" w:rsidRPr="00D40B8D" w:rsidRDefault="003C5278" w:rsidP="0040317C">
            <w:pPr>
              <w:pStyle w:val="Tabletext"/>
              <w:jc w:val="center"/>
            </w:pPr>
            <w:r w:rsidRPr="00D40B8D">
              <w:t>−13.0</w:t>
            </w:r>
          </w:p>
        </w:tc>
        <w:tc>
          <w:tcPr>
            <w:tcW w:w="892" w:type="dxa"/>
            <w:tcBorders>
              <w:top w:val="nil"/>
              <w:left w:val="nil"/>
              <w:bottom w:val="single" w:sz="4" w:space="0" w:color="auto"/>
              <w:right w:val="single" w:sz="4" w:space="0" w:color="auto"/>
            </w:tcBorders>
            <w:shd w:val="clear" w:color="auto" w:fill="auto"/>
            <w:noWrap/>
            <w:vAlign w:val="center"/>
            <w:hideMark/>
          </w:tcPr>
          <w:p w14:paraId="40AEFA33" w14:textId="77777777" w:rsidR="003C5278" w:rsidRPr="00D40B8D" w:rsidRDefault="003C5278" w:rsidP="0040317C">
            <w:pPr>
              <w:pStyle w:val="Tabletext"/>
              <w:jc w:val="center"/>
            </w:pPr>
            <w:r w:rsidRPr="00D40B8D">
              <w:t>608</w:t>
            </w:r>
          </w:p>
        </w:tc>
        <w:tc>
          <w:tcPr>
            <w:tcW w:w="1071" w:type="dxa"/>
            <w:tcBorders>
              <w:top w:val="nil"/>
              <w:left w:val="nil"/>
              <w:bottom w:val="single" w:sz="4" w:space="0" w:color="auto"/>
              <w:right w:val="single" w:sz="4" w:space="0" w:color="auto"/>
            </w:tcBorders>
            <w:shd w:val="clear" w:color="auto" w:fill="auto"/>
            <w:noWrap/>
            <w:vAlign w:val="center"/>
          </w:tcPr>
          <w:p w14:paraId="13C13B9D" w14:textId="77777777" w:rsidR="003C5278" w:rsidRPr="00D40B8D" w:rsidRDefault="003C5278" w:rsidP="0040317C">
            <w:pPr>
              <w:pStyle w:val="Tabletext"/>
              <w:jc w:val="center"/>
            </w:pPr>
            <w:r w:rsidRPr="00D40B8D">
              <w:t>−147.6</w:t>
            </w:r>
          </w:p>
        </w:tc>
        <w:tc>
          <w:tcPr>
            <w:tcW w:w="1184" w:type="dxa"/>
            <w:tcBorders>
              <w:top w:val="nil"/>
              <w:left w:val="nil"/>
              <w:bottom w:val="single" w:sz="4" w:space="0" w:color="auto"/>
              <w:right w:val="single" w:sz="4" w:space="0" w:color="auto"/>
            </w:tcBorders>
            <w:shd w:val="clear" w:color="auto" w:fill="auto"/>
            <w:noWrap/>
            <w:vAlign w:val="center"/>
            <w:hideMark/>
          </w:tcPr>
          <w:p w14:paraId="7718BBA4" w14:textId="77777777" w:rsidR="003C5278" w:rsidRPr="00D40B8D" w:rsidRDefault="003C5278" w:rsidP="0040317C">
            <w:pPr>
              <w:pStyle w:val="Tabletext"/>
              <w:jc w:val="center"/>
            </w:pPr>
            <w:r w:rsidRPr="00D40B8D">
              <w:t>−132.0</w:t>
            </w:r>
          </w:p>
        </w:tc>
        <w:tc>
          <w:tcPr>
            <w:tcW w:w="958" w:type="dxa"/>
            <w:tcBorders>
              <w:top w:val="nil"/>
              <w:left w:val="nil"/>
              <w:bottom w:val="single" w:sz="4" w:space="0" w:color="auto"/>
              <w:right w:val="single" w:sz="4" w:space="0" w:color="auto"/>
            </w:tcBorders>
            <w:shd w:val="clear" w:color="auto" w:fill="auto"/>
            <w:noWrap/>
            <w:vAlign w:val="center"/>
          </w:tcPr>
          <w:p w14:paraId="0AE378F8" w14:textId="77777777" w:rsidR="003C5278" w:rsidRPr="00D40B8D" w:rsidRDefault="003C5278" w:rsidP="0040317C">
            <w:pPr>
              <w:pStyle w:val="Tabletext"/>
              <w:jc w:val="center"/>
            </w:pPr>
            <w:r w:rsidRPr="00D40B8D">
              <w:t>15.6</w:t>
            </w:r>
          </w:p>
        </w:tc>
      </w:tr>
      <w:tr w:rsidR="003C5278" w:rsidRPr="00D40B8D" w14:paraId="48294FBC" w14:textId="77777777" w:rsidTr="0040317C">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6733B43A" w14:textId="77777777" w:rsidR="003C5278" w:rsidRPr="00D40B8D" w:rsidRDefault="003C5278" w:rsidP="0040317C">
            <w:pPr>
              <w:pStyle w:val="Tabletext"/>
              <w:jc w:val="center"/>
            </w:pPr>
            <w:r w:rsidRPr="00D40B8D">
              <w:t>90</w:t>
            </w:r>
          </w:p>
        </w:tc>
        <w:tc>
          <w:tcPr>
            <w:tcW w:w="1071" w:type="dxa"/>
            <w:tcBorders>
              <w:top w:val="nil"/>
              <w:left w:val="nil"/>
              <w:bottom w:val="single" w:sz="4" w:space="0" w:color="auto"/>
              <w:right w:val="single" w:sz="4" w:space="0" w:color="auto"/>
            </w:tcBorders>
            <w:shd w:val="clear" w:color="auto" w:fill="auto"/>
            <w:noWrap/>
            <w:vAlign w:val="center"/>
            <w:hideMark/>
          </w:tcPr>
          <w:p w14:paraId="4595FEF2" w14:textId="77777777" w:rsidR="003C5278" w:rsidRPr="00D40B8D" w:rsidRDefault="003C5278" w:rsidP="0040317C">
            <w:pPr>
              <w:pStyle w:val="Tabletext"/>
              <w:jc w:val="center"/>
            </w:pPr>
            <w:r w:rsidRPr="00D40B8D">
              <w:t>0</w:t>
            </w:r>
          </w:p>
        </w:tc>
        <w:tc>
          <w:tcPr>
            <w:tcW w:w="1072" w:type="dxa"/>
            <w:tcBorders>
              <w:top w:val="nil"/>
              <w:left w:val="nil"/>
              <w:bottom w:val="single" w:sz="4" w:space="0" w:color="auto"/>
              <w:right w:val="single" w:sz="4" w:space="0" w:color="auto"/>
            </w:tcBorders>
            <w:shd w:val="clear" w:color="auto" w:fill="auto"/>
            <w:noWrap/>
            <w:vAlign w:val="center"/>
            <w:hideMark/>
          </w:tcPr>
          <w:p w14:paraId="266256A4" w14:textId="77777777" w:rsidR="003C5278" w:rsidRPr="00D40B8D" w:rsidRDefault="003C5278" w:rsidP="0040317C">
            <w:pPr>
              <w:pStyle w:val="Tabletext"/>
              <w:jc w:val="center"/>
            </w:pPr>
            <w:r w:rsidRPr="00D40B8D">
              <w:t>66.1</w:t>
            </w:r>
          </w:p>
        </w:tc>
        <w:tc>
          <w:tcPr>
            <w:tcW w:w="1071" w:type="dxa"/>
            <w:tcBorders>
              <w:top w:val="nil"/>
              <w:left w:val="nil"/>
              <w:bottom w:val="single" w:sz="4" w:space="0" w:color="auto"/>
              <w:right w:val="single" w:sz="4" w:space="0" w:color="auto"/>
            </w:tcBorders>
            <w:shd w:val="clear" w:color="auto" w:fill="auto"/>
            <w:noWrap/>
            <w:vAlign w:val="center"/>
          </w:tcPr>
          <w:p w14:paraId="25A2AB6B" w14:textId="77777777" w:rsidR="003C5278" w:rsidRPr="00D40B8D" w:rsidRDefault="003C5278" w:rsidP="0040317C">
            <w:pPr>
              <w:pStyle w:val="Tabletext"/>
              <w:jc w:val="center"/>
            </w:pPr>
            <w:r w:rsidRPr="00D40B8D">
              <w:t>−8.5</w:t>
            </w:r>
          </w:p>
        </w:tc>
        <w:tc>
          <w:tcPr>
            <w:tcW w:w="1250" w:type="dxa"/>
            <w:tcBorders>
              <w:top w:val="nil"/>
              <w:left w:val="nil"/>
              <w:bottom w:val="single" w:sz="4" w:space="0" w:color="auto"/>
              <w:right w:val="single" w:sz="4" w:space="0" w:color="auto"/>
            </w:tcBorders>
            <w:shd w:val="clear" w:color="auto" w:fill="auto"/>
            <w:noWrap/>
            <w:vAlign w:val="center"/>
          </w:tcPr>
          <w:p w14:paraId="6C96F98A" w14:textId="77777777" w:rsidR="003C5278" w:rsidRPr="00D40B8D" w:rsidRDefault="003C5278" w:rsidP="0040317C">
            <w:pPr>
              <w:pStyle w:val="Tabletext"/>
              <w:jc w:val="center"/>
            </w:pPr>
            <w:r w:rsidRPr="00D40B8D">
              <w:t>−13.5</w:t>
            </w:r>
          </w:p>
        </w:tc>
        <w:tc>
          <w:tcPr>
            <w:tcW w:w="892" w:type="dxa"/>
            <w:tcBorders>
              <w:top w:val="nil"/>
              <w:left w:val="nil"/>
              <w:bottom w:val="single" w:sz="4" w:space="0" w:color="auto"/>
              <w:right w:val="single" w:sz="4" w:space="0" w:color="auto"/>
            </w:tcBorders>
            <w:shd w:val="clear" w:color="auto" w:fill="auto"/>
            <w:noWrap/>
            <w:vAlign w:val="center"/>
            <w:hideMark/>
          </w:tcPr>
          <w:p w14:paraId="76F022E2" w14:textId="77777777" w:rsidR="003C5278" w:rsidRPr="00D40B8D" w:rsidRDefault="003C5278" w:rsidP="0040317C">
            <w:pPr>
              <w:pStyle w:val="Tabletext"/>
              <w:jc w:val="center"/>
            </w:pPr>
            <w:r w:rsidRPr="00D40B8D">
              <w:t>600</w:t>
            </w:r>
          </w:p>
        </w:tc>
        <w:tc>
          <w:tcPr>
            <w:tcW w:w="1071" w:type="dxa"/>
            <w:tcBorders>
              <w:top w:val="nil"/>
              <w:left w:val="nil"/>
              <w:bottom w:val="single" w:sz="4" w:space="0" w:color="auto"/>
              <w:right w:val="single" w:sz="4" w:space="0" w:color="auto"/>
            </w:tcBorders>
            <w:shd w:val="clear" w:color="auto" w:fill="auto"/>
            <w:noWrap/>
            <w:vAlign w:val="center"/>
          </w:tcPr>
          <w:p w14:paraId="75772CC3" w14:textId="77777777" w:rsidR="003C5278" w:rsidRPr="00D40B8D" w:rsidRDefault="003C5278" w:rsidP="0040317C">
            <w:pPr>
              <w:pStyle w:val="Tabletext"/>
              <w:jc w:val="center"/>
            </w:pPr>
            <w:r w:rsidRPr="00D40B8D">
              <w:t>−148.0</w:t>
            </w:r>
          </w:p>
        </w:tc>
        <w:tc>
          <w:tcPr>
            <w:tcW w:w="1184" w:type="dxa"/>
            <w:tcBorders>
              <w:top w:val="nil"/>
              <w:left w:val="nil"/>
              <w:bottom w:val="single" w:sz="4" w:space="0" w:color="auto"/>
              <w:right w:val="single" w:sz="4" w:space="0" w:color="auto"/>
            </w:tcBorders>
            <w:shd w:val="clear" w:color="auto" w:fill="auto"/>
            <w:noWrap/>
            <w:vAlign w:val="center"/>
            <w:hideMark/>
          </w:tcPr>
          <w:p w14:paraId="77FD2DFF" w14:textId="77777777" w:rsidR="003C5278" w:rsidRPr="00D40B8D" w:rsidRDefault="003C5278" w:rsidP="0040317C">
            <w:pPr>
              <w:pStyle w:val="Tabletext"/>
              <w:jc w:val="center"/>
            </w:pPr>
            <w:r w:rsidRPr="00D40B8D">
              <w:t>−131.0</w:t>
            </w:r>
          </w:p>
        </w:tc>
        <w:tc>
          <w:tcPr>
            <w:tcW w:w="958" w:type="dxa"/>
            <w:tcBorders>
              <w:top w:val="nil"/>
              <w:left w:val="nil"/>
              <w:bottom w:val="single" w:sz="4" w:space="0" w:color="auto"/>
              <w:right w:val="single" w:sz="4" w:space="0" w:color="auto"/>
            </w:tcBorders>
            <w:shd w:val="clear" w:color="auto" w:fill="auto"/>
            <w:noWrap/>
            <w:vAlign w:val="center"/>
          </w:tcPr>
          <w:p w14:paraId="46DA84E6" w14:textId="77777777" w:rsidR="003C5278" w:rsidRPr="00D40B8D" w:rsidRDefault="003C5278" w:rsidP="0040317C">
            <w:pPr>
              <w:pStyle w:val="Tabletext"/>
              <w:jc w:val="center"/>
            </w:pPr>
            <w:r w:rsidRPr="00D40B8D">
              <w:t>17.0</w:t>
            </w:r>
          </w:p>
        </w:tc>
      </w:tr>
    </w:tbl>
    <w:p w14:paraId="53AC640A" w14:textId="77777777" w:rsidR="00600449" w:rsidRPr="00D40B8D" w:rsidRDefault="00600449" w:rsidP="00600449">
      <w:pPr>
        <w:pStyle w:val="Tablefin"/>
      </w:pPr>
    </w:p>
    <w:p w14:paraId="1786BFFB" w14:textId="77777777" w:rsidR="00600449" w:rsidRDefault="00600449" w:rsidP="00600449">
      <w:pPr>
        <w:pStyle w:val="Heading3"/>
      </w:pPr>
    </w:p>
    <w:p w14:paraId="277FCCB0" w14:textId="77777777" w:rsidR="00600449" w:rsidRDefault="00600449" w:rsidP="00600449">
      <w:pPr>
        <w:pStyle w:val="Heading3"/>
      </w:pPr>
      <w:r w:rsidRPr="00D40B8D">
        <w:t>4.2.2</w:t>
      </w:r>
      <w:r w:rsidRPr="00D40B8D">
        <w:tab/>
        <w:t>Ship station noise and interference level</w:t>
      </w:r>
    </w:p>
    <w:p w14:paraId="6CDC40DE" w14:textId="77777777" w:rsidR="00600449" w:rsidRDefault="00600449" w:rsidP="00600449">
      <w:pPr>
        <w:pStyle w:val="Heading3"/>
        <w:rPr>
          <w:b w:val="0"/>
        </w:rPr>
      </w:pPr>
      <w:r w:rsidRPr="00950022">
        <w:rPr>
          <w:b w:val="0"/>
        </w:rPr>
        <w:t>(… no change …)</w:t>
      </w:r>
    </w:p>
    <w:p w14:paraId="48B04D8A" w14:textId="77777777" w:rsidR="00C021FD" w:rsidRPr="00C021FD" w:rsidRDefault="00C021FD" w:rsidP="00C021FD"/>
    <w:p w14:paraId="45216EC8" w14:textId="77777777" w:rsidR="00C021FD" w:rsidRPr="00D40B8D" w:rsidRDefault="00C021FD" w:rsidP="00C021FD">
      <w:pPr>
        <w:pStyle w:val="Heading3"/>
      </w:pPr>
      <w:r w:rsidRPr="00D40B8D">
        <w:t>4.2.3</w:t>
      </w:r>
      <w:r w:rsidRPr="00D40B8D">
        <w:tab/>
        <w:t>VDE-SAT downlink receiver thresholds</w:t>
      </w:r>
    </w:p>
    <w:p w14:paraId="5C8EBEF6" w14:textId="77777777" w:rsidR="00C021FD" w:rsidRDefault="00C021FD" w:rsidP="00C021FD">
      <w:pPr>
        <w:pStyle w:val="Heading3"/>
        <w:rPr>
          <w:b w:val="0"/>
        </w:rPr>
      </w:pPr>
      <w:r w:rsidRPr="00950022">
        <w:rPr>
          <w:b w:val="0"/>
        </w:rPr>
        <w:t>(… no change …)</w:t>
      </w:r>
    </w:p>
    <w:p w14:paraId="2E9B7296" w14:textId="77777777" w:rsidR="00C021FD" w:rsidRPr="00C021FD" w:rsidRDefault="00C021FD" w:rsidP="00C021FD"/>
    <w:p w14:paraId="62E899A6" w14:textId="77777777" w:rsidR="00C021FD" w:rsidRPr="00D40B8D" w:rsidRDefault="00C021FD" w:rsidP="00C021FD">
      <w:pPr>
        <w:pStyle w:val="Heading3"/>
      </w:pPr>
      <w:r w:rsidRPr="00D40B8D">
        <w:t>4.2.4</w:t>
      </w:r>
      <w:r w:rsidRPr="00D40B8D">
        <w:tab/>
        <w:t>VDE-SAT downlink link budget</w:t>
      </w:r>
    </w:p>
    <w:p w14:paraId="1B0923D4" w14:textId="77777777" w:rsidR="00C021FD" w:rsidRDefault="00C021FD" w:rsidP="00C021FD">
      <w:pPr>
        <w:pStyle w:val="Heading3"/>
        <w:rPr>
          <w:b w:val="0"/>
        </w:rPr>
      </w:pPr>
      <w:r w:rsidRPr="00950022">
        <w:rPr>
          <w:b w:val="0"/>
        </w:rPr>
        <w:t>(… no change …)</w:t>
      </w:r>
    </w:p>
    <w:p w14:paraId="1C87BAF6" w14:textId="77777777" w:rsidR="00C021FD" w:rsidRPr="00C021FD" w:rsidRDefault="00C021FD" w:rsidP="00C021FD"/>
    <w:p w14:paraId="06D52ECE" w14:textId="77777777" w:rsidR="00C101D1" w:rsidRPr="00D40B8D" w:rsidRDefault="00C101D1" w:rsidP="00C101D1">
      <w:pPr>
        <w:pStyle w:val="Heading2"/>
        <w:ind w:left="0" w:firstLine="0"/>
      </w:pPr>
      <w:r w:rsidRPr="00D40B8D">
        <w:t>4.3</w:t>
      </w:r>
      <w:r w:rsidRPr="00D40B8D">
        <w:tab/>
        <w:t>Technical characteristics of the VDE-SAT uplink in the VHF maritime mobile frequency band</w:t>
      </w:r>
    </w:p>
    <w:p w14:paraId="7E439E2F" w14:textId="77777777" w:rsidR="001F51C4" w:rsidRDefault="00C101D1" w:rsidP="00C101D1">
      <w:r>
        <w:t>(… no change …)</w:t>
      </w:r>
    </w:p>
    <w:p w14:paraId="5B31A8F3" w14:textId="77777777" w:rsidR="001F51C4" w:rsidRDefault="001F51C4" w:rsidP="00C101D1">
      <w:pPr>
        <w:pStyle w:val="Heading3"/>
      </w:pPr>
    </w:p>
    <w:p w14:paraId="05E4203C" w14:textId="77777777" w:rsidR="00C101D1" w:rsidRPr="00D40B8D" w:rsidRDefault="00C101D1" w:rsidP="00C101D1">
      <w:pPr>
        <w:pStyle w:val="Heading3"/>
      </w:pPr>
      <w:r w:rsidRPr="00D40B8D">
        <w:t>4.3.1</w:t>
      </w:r>
      <w:r w:rsidRPr="00D40B8D">
        <w:tab/>
        <w:t>VDE-SAT uplink receiver thresholds</w:t>
      </w:r>
    </w:p>
    <w:p w14:paraId="1BB55CAA" w14:textId="77777777" w:rsidR="00C101D1" w:rsidRPr="00D40B8D" w:rsidRDefault="00C101D1" w:rsidP="00C101D1">
      <w:pPr>
        <w:rPr>
          <w:szCs w:val="24"/>
        </w:rPr>
      </w:pPr>
      <w:r w:rsidRPr="00D40B8D">
        <w:rPr>
          <w:szCs w:val="24"/>
        </w:rPr>
        <w:t xml:space="preserve">The VDES maximizes frequency efficiency by using adaptive coding and modulation based on the actual link quality. Initial system access is done using a combination of spread spectrum, low bitrate and powerful FEC. The VDE-SAT uses the waveforms defined in Table 4-12 for uplink. The thresholds </w:t>
      </w:r>
      <w:r w:rsidRPr="00D40B8D">
        <w:rPr>
          <w:i/>
          <w:iCs/>
          <w:szCs w:val="24"/>
        </w:rPr>
        <w:t>C/N</w:t>
      </w:r>
      <w:r w:rsidRPr="00D40B8D">
        <w:rPr>
          <w:szCs w:val="24"/>
          <w:vertAlign w:val="subscript"/>
        </w:rPr>
        <w:t>0</w:t>
      </w:r>
      <w:r w:rsidRPr="00D40B8D">
        <w:rPr>
          <w:szCs w:val="24"/>
        </w:rPr>
        <w:t xml:space="preserve"> and </w:t>
      </w:r>
      <w:r w:rsidRPr="00D40B8D">
        <w:rPr>
          <w:i/>
          <w:iCs/>
          <w:szCs w:val="24"/>
        </w:rPr>
        <w:t>C/(N+I)</w:t>
      </w:r>
      <w:r w:rsidRPr="00D40B8D">
        <w:rPr>
          <w:szCs w:val="24"/>
        </w:rPr>
        <w:t xml:space="preserve"> on a Gaussian channel have been estimated. </w:t>
      </w:r>
    </w:p>
    <w:p w14:paraId="17B0A872" w14:textId="77777777" w:rsidR="00C101D1" w:rsidRPr="00D40B8D" w:rsidRDefault="00C101D1" w:rsidP="00C101D1">
      <w:pPr>
        <w:pStyle w:val="TableNo"/>
      </w:pPr>
      <w:r w:rsidRPr="00D40B8D">
        <w:t>TABLE 4-12</w:t>
      </w:r>
    </w:p>
    <w:p w14:paraId="6F3AEA37" w14:textId="77777777" w:rsidR="00C101D1" w:rsidRPr="00D40B8D" w:rsidRDefault="00C101D1" w:rsidP="00C101D1">
      <w:pPr>
        <w:pStyle w:val="Tabletitle"/>
      </w:pPr>
      <w:r w:rsidRPr="00D40B8D">
        <w:t>Estimated thresholds for the VHF data exchange-satellite uplink waveforms</w:t>
      </w:r>
    </w:p>
    <w:tbl>
      <w:tblPr>
        <w:tblStyle w:val="TableGrid"/>
        <w:tblW w:w="8787" w:type="dxa"/>
        <w:jc w:val="center"/>
        <w:tblLayout w:type="fixed"/>
        <w:tblLook w:val="04A0" w:firstRow="1" w:lastRow="0" w:firstColumn="1" w:lastColumn="0" w:noHBand="0" w:noVBand="1"/>
      </w:tblPr>
      <w:tblGrid>
        <w:gridCol w:w="3400"/>
        <w:gridCol w:w="1418"/>
        <w:gridCol w:w="1134"/>
        <w:gridCol w:w="1134"/>
        <w:gridCol w:w="709"/>
        <w:gridCol w:w="992"/>
      </w:tblGrid>
      <w:tr w:rsidR="00C101D1" w:rsidRPr="00D40B8D" w14:paraId="37849C99" w14:textId="77777777" w:rsidTr="00162AEA">
        <w:trPr>
          <w:jc w:val="center"/>
        </w:trPr>
        <w:tc>
          <w:tcPr>
            <w:tcW w:w="3400" w:type="dxa"/>
          </w:tcPr>
          <w:p w14:paraId="423820C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Physical Layer Frame Format #</w:t>
            </w:r>
          </w:p>
        </w:tc>
        <w:tc>
          <w:tcPr>
            <w:tcW w:w="1418" w:type="dxa"/>
          </w:tcPr>
          <w:p w14:paraId="7E4EB2E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w:t>
            </w:r>
          </w:p>
        </w:tc>
        <w:tc>
          <w:tcPr>
            <w:tcW w:w="1134" w:type="dxa"/>
          </w:tcPr>
          <w:p w14:paraId="2C335497"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w:t>
            </w:r>
          </w:p>
        </w:tc>
        <w:tc>
          <w:tcPr>
            <w:tcW w:w="1134" w:type="dxa"/>
          </w:tcPr>
          <w:p w14:paraId="4840EFB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c>
          <w:tcPr>
            <w:tcW w:w="709" w:type="dxa"/>
          </w:tcPr>
          <w:p w14:paraId="7E38DE3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w:t>
            </w:r>
          </w:p>
        </w:tc>
        <w:tc>
          <w:tcPr>
            <w:tcW w:w="992" w:type="dxa"/>
          </w:tcPr>
          <w:p w14:paraId="66B1367F"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w:t>
            </w:r>
          </w:p>
        </w:tc>
      </w:tr>
      <w:tr w:rsidR="00C101D1" w:rsidRPr="00D40B8D" w14:paraId="5A51B2E8" w14:textId="77777777" w:rsidTr="00162AEA">
        <w:trPr>
          <w:jc w:val="center"/>
        </w:trPr>
        <w:tc>
          <w:tcPr>
            <w:tcW w:w="3400" w:type="dxa"/>
          </w:tcPr>
          <w:p w14:paraId="75787A16"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Channel bandwidth (kHz)</w:t>
            </w:r>
          </w:p>
        </w:tc>
        <w:tc>
          <w:tcPr>
            <w:tcW w:w="1418" w:type="dxa"/>
          </w:tcPr>
          <w:p w14:paraId="29F09C6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1134" w:type="dxa"/>
          </w:tcPr>
          <w:p w14:paraId="0EACB90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1134" w:type="dxa"/>
          </w:tcPr>
          <w:p w14:paraId="13429EA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709" w:type="dxa"/>
          </w:tcPr>
          <w:p w14:paraId="7DCC479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992" w:type="dxa"/>
          </w:tcPr>
          <w:p w14:paraId="20E3B2D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r>
      <w:tr w:rsidR="00C101D1" w:rsidRPr="00D40B8D" w14:paraId="5161A8CE" w14:textId="77777777" w:rsidTr="00162AEA">
        <w:trPr>
          <w:jc w:val="center"/>
        </w:trPr>
        <w:tc>
          <w:tcPr>
            <w:tcW w:w="3400" w:type="dxa"/>
          </w:tcPr>
          <w:p w14:paraId="0B495A55"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Occupied bandwidth (kHz)</w:t>
            </w:r>
          </w:p>
        </w:tc>
        <w:tc>
          <w:tcPr>
            <w:tcW w:w="1418" w:type="dxa"/>
          </w:tcPr>
          <w:p w14:paraId="181B1F8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1134" w:type="dxa"/>
          </w:tcPr>
          <w:p w14:paraId="639493A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1134" w:type="dxa"/>
          </w:tcPr>
          <w:p w14:paraId="55F0FD7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709" w:type="dxa"/>
          </w:tcPr>
          <w:p w14:paraId="193917AD"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992" w:type="dxa"/>
          </w:tcPr>
          <w:p w14:paraId="3E4DFFF8"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r>
      <w:tr w:rsidR="00C101D1" w:rsidRPr="00D40B8D" w14:paraId="3C7E8317" w14:textId="77777777" w:rsidTr="00162AEA">
        <w:trPr>
          <w:jc w:val="center"/>
        </w:trPr>
        <w:tc>
          <w:tcPr>
            <w:tcW w:w="3400" w:type="dxa"/>
          </w:tcPr>
          <w:p w14:paraId="2A95CD44"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CDMA chip rate (kcps)</w:t>
            </w:r>
          </w:p>
        </w:tc>
        <w:tc>
          <w:tcPr>
            <w:tcW w:w="1418" w:type="dxa"/>
          </w:tcPr>
          <w:p w14:paraId="4FF068C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1134" w:type="dxa"/>
          </w:tcPr>
          <w:p w14:paraId="54F10B5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c>
          <w:tcPr>
            <w:tcW w:w="1134" w:type="dxa"/>
          </w:tcPr>
          <w:p w14:paraId="3E4CC90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c>
          <w:tcPr>
            <w:tcW w:w="709" w:type="dxa"/>
          </w:tcPr>
          <w:p w14:paraId="22C98CE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c>
          <w:tcPr>
            <w:tcW w:w="992" w:type="dxa"/>
          </w:tcPr>
          <w:p w14:paraId="2930497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r>
      <w:tr w:rsidR="00C101D1" w:rsidRPr="00D40B8D" w14:paraId="746824EA" w14:textId="77777777" w:rsidTr="00162AEA">
        <w:trPr>
          <w:jc w:val="center"/>
        </w:trPr>
        <w:tc>
          <w:tcPr>
            <w:tcW w:w="3400" w:type="dxa"/>
          </w:tcPr>
          <w:p w14:paraId="5C77D9AD"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Symbol rate (ksps)</w:t>
            </w:r>
          </w:p>
        </w:tc>
        <w:tc>
          <w:tcPr>
            <w:tcW w:w="1418" w:type="dxa"/>
          </w:tcPr>
          <w:p w14:paraId="7CE6B742"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2.1</w:t>
            </w:r>
          </w:p>
        </w:tc>
        <w:tc>
          <w:tcPr>
            <w:tcW w:w="1134" w:type="dxa"/>
          </w:tcPr>
          <w:p w14:paraId="3A11510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1134" w:type="dxa"/>
          </w:tcPr>
          <w:p w14:paraId="455DF1F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709" w:type="dxa"/>
          </w:tcPr>
          <w:p w14:paraId="4018D06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992" w:type="dxa"/>
          </w:tcPr>
          <w:p w14:paraId="12FFA4F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r>
      <w:tr w:rsidR="00C101D1" w:rsidRPr="00D40B8D" w14:paraId="0F9634D9" w14:textId="77777777" w:rsidTr="00162AEA">
        <w:trPr>
          <w:jc w:val="center"/>
        </w:trPr>
        <w:tc>
          <w:tcPr>
            <w:tcW w:w="3400" w:type="dxa"/>
          </w:tcPr>
          <w:p w14:paraId="5A5D2403"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Burst length (slots)</w:t>
            </w:r>
          </w:p>
        </w:tc>
        <w:tc>
          <w:tcPr>
            <w:tcW w:w="1418" w:type="dxa"/>
          </w:tcPr>
          <w:p w14:paraId="423B5C6F"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w:t>
            </w:r>
          </w:p>
        </w:tc>
        <w:tc>
          <w:tcPr>
            <w:tcW w:w="1134" w:type="dxa"/>
          </w:tcPr>
          <w:p w14:paraId="7A55E3E4"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w:t>
            </w:r>
          </w:p>
        </w:tc>
        <w:tc>
          <w:tcPr>
            <w:tcW w:w="1134" w:type="dxa"/>
          </w:tcPr>
          <w:p w14:paraId="4C148C4D"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c>
          <w:tcPr>
            <w:tcW w:w="709" w:type="dxa"/>
          </w:tcPr>
          <w:p w14:paraId="4B574428"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c>
          <w:tcPr>
            <w:tcW w:w="992" w:type="dxa"/>
          </w:tcPr>
          <w:p w14:paraId="6DDE98B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r>
      <w:tr w:rsidR="00C101D1" w:rsidRPr="00D40B8D" w14:paraId="4A6D10F7" w14:textId="77777777" w:rsidTr="00162AEA">
        <w:trPr>
          <w:jc w:val="center"/>
        </w:trPr>
        <w:tc>
          <w:tcPr>
            <w:tcW w:w="3400" w:type="dxa"/>
          </w:tcPr>
          <w:p w14:paraId="10762680"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 xml:space="preserve">Modulation </w:t>
            </w:r>
          </w:p>
        </w:tc>
        <w:tc>
          <w:tcPr>
            <w:tcW w:w="1418" w:type="dxa"/>
          </w:tcPr>
          <w:p w14:paraId="1FAFC2C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QPSK/CDMA</w:t>
            </w:r>
          </w:p>
        </w:tc>
        <w:tc>
          <w:tcPr>
            <w:tcW w:w="1134" w:type="dxa"/>
          </w:tcPr>
          <w:p w14:paraId="34D05B08" w14:textId="77777777" w:rsidR="00C101D1" w:rsidRPr="00D40B8D" w:rsidRDefault="00C101D1" w:rsidP="00162AEA">
            <w:pPr>
              <w:pStyle w:val="Tabletext"/>
              <w:jc w:val="center"/>
              <w:rPr>
                <w:rFonts w:asciiTheme="majorBidi" w:hAnsiTheme="majorBidi" w:cstheme="majorBidi"/>
              </w:rPr>
            </w:pPr>
            <w:r w:rsidRPr="00D40B8D">
              <w:t>π</w:t>
            </w:r>
            <w:r w:rsidRPr="00D40B8D">
              <w:rPr>
                <w:rFonts w:asciiTheme="majorBidi" w:hAnsiTheme="majorBidi" w:cstheme="majorBidi"/>
              </w:rPr>
              <w:t>/4 QPSK</w:t>
            </w:r>
          </w:p>
        </w:tc>
        <w:tc>
          <w:tcPr>
            <w:tcW w:w="1134" w:type="dxa"/>
          </w:tcPr>
          <w:p w14:paraId="38411CB8" w14:textId="77777777" w:rsidR="00C101D1" w:rsidRPr="00D40B8D" w:rsidRDefault="00C101D1" w:rsidP="00162AEA">
            <w:pPr>
              <w:pStyle w:val="Tabletext"/>
              <w:jc w:val="center"/>
              <w:rPr>
                <w:rFonts w:asciiTheme="majorBidi" w:hAnsiTheme="majorBidi" w:cstheme="majorBidi"/>
              </w:rPr>
            </w:pPr>
            <w:r w:rsidRPr="00D40B8D">
              <w:t>π</w:t>
            </w:r>
            <w:r w:rsidRPr="00D40B8D">
              <w:rPr>
                <w:rFonts w:asciiTheme="majorBidi" w:hAnsiTheme="majorBidi" w:cstheme="majorBidi"/>
              </w:rPr>
              <w:t>/4 QPSK</w:t>
            </w:r>
          </w:p>
        </w:tc>
        <w:tc>
          <w:tcPr>
            <w:tcW w:w="709" w:type="dxa"/>
          </w:tcPr>
          <w:p w14:paraId="34F79E6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8PSK</w:t>
            </w:r>
          </w:p>
        </w:tc>
        <w:tc>
          <w:tcPr>
            <w:tcW w:w="992" w:type="dxa"/>
          </w:tcPr>
          <w:p w14:paraId="1A83B96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16QAM</w:t>
            </w:r>
          </w:p>
        </w:tc>
      </w:tr>
      <w:tr w:rsidR="00C101D1" w:rsidRPr="00D40B8D" w14:paraId="2AF7E826" w14:textId="77777777" w:rsidTr="00162AEA">
        <w:trPr>
          <w:jc w:val="center"/>
        </w:trPr>
        <w:tc>
          <w:tcPr>
            <w:tcW w:w="3400" w:type="dxa"/>
          </w:tcPr>
          <w:p w14:paraId="5530BE6D"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FEC rate</w:t>
            </w:r>
          </w:p>
        </w:tc>
        <w:tc>
          <w:tcPr>
            <w:tcW w:w="1418" w:type="dxa"/>
          </w:tcPr>
          <w:p w14:paraId="4A064E9D"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1/4</w:t>
            </w:r>
          </w:p>
        </w:tc>
        <w:tc>
          <w:tcPr>
            <w:tcW w:w="1134" w:type="dxa"/>
          </w:tcPr>
          <w:p w14:paraId="6F02AFE7"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2/3</w:t>
            </w:r>
          </w:p>
        </w:tc>
        <w:tc>
          <w:tcPr>
            <w:tcW w:w="1134" w:type="dxa"/>
          </w:tcPr>
          <w:p w14:paraId="55232D1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2/3</w:t>
            </w:r>
          </w:p>
        </w:tc>
        <w:tc>
          <w:tcPr>
            <w:tcW w:w="709" w:type="dxa"/>
          </w:tcPr>
          <w:p w14:paraId="41850AF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2/3</w:t>
            </w:r>
          </w:p>
        </w:tc>
        <w:tc>
          <w:tcPr>
            <w:tcW w:w="992" w:type="dxa"/>
          </w:tcPr>
          <w:p w14:paraId="28038AF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5/6</w:t>
            </w:r>
          </w:p>
        </w:tc>
      </w:tr>
      <w:tr w:rsidR="00C101D1" w:rsidRPr="00D40B8D" w14:paraId="6221E3B2" w14:textId="77777777" w:rsidTr="00162AEA">
        <w:trPr>
          <w:jc w:val="center"/>
        </w:trPr>
        <w:tc>
          <w:tcPr>
            <w:tcW w:w="3400" w:type="dxa"/>
          </w:tcPr>
          <w:p w14:paraId="0391C44A"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Information rate (kbps)</w:t>
            </w:r>
          </w:p>
        </w:tc>
        <w:tc>
          <w:tcPr>
            <w:tcW w:w="1418" w:type="dxa"/>
          </w:tcPr>
          <w:p w14:paraId="0A23ED2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1.1</w:t>
            </w:r>
          </w:p>
        </w:tc>
        <w:tc>
          <w:tcPr>
            <w:tcW w:w="1134" w:type="dxa"/>
          </w:tcPr>
          <w:p w14:paraId="1F4CBED7"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44.8</w:t>
            </w:r>
          </w:p>
        </w:tc>
        <w:tc>
          <w:tcPr>
            <w:tcW w:w="1134" w:type="dxa"/>
          </w:tcPr>
          <w:p w14:paraId="5E420C4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44.8</w:t>
            </w:r>
          </w:p>
        </w:tc>
        <w:tc>
          <w:tcPr>
            <w:tcW w:w="709" w:type="dxa"/>
          </w:tcPr>
          <w:p w14:paraId="26DD04C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67.2</w:t>
            </w:r>
          </w:p>
        </w:tc>
        <w:tc>
          <w:tcPr>
            <w:tcW w:w="992" w:type="dxa"/>
          </w:tcPr>
          <w:p w14:paraId="080C7CF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112.0</w:t>
            </w:r>
          </w:p>
        </w:tc>
      </w:tr>
      <w:tr w:rsidR="00C101D1" w:rsidRPr="00D40B8D" w14:paraId="14E27603" w14:textId="77777777" w:rsidTr="00162AEA">
        <w:trPr>
          <w:jc w:val="center"/>
        </w:trPr>
        <w:tc>
          <w:tcPr>
            <w:tcW w:w="3400" w:type="dxa"/>
          </w:tcPr>
          <w:p w14:paraId="4928FBB4" w14:textId="77777777" w:rsidR="00C101D1" w:rsidRPr="00D40B8D" w:rsidRDefault="00C101D1" w:rsidP="00162AEA">
            <w:pPr>
              <w:pStyle w:val="Tabletext"/>
              <w:rPr>
                <w:rFonts w:asciiTheme="majorBidi" w:hAnsiTheme="majorBidi" w:cstheme="majorBidi"/>
              </w:rPr>
            </w:pPr>
            <w:del w:id="200" w:author="Author">
              <w:r w:rsidRPr="00D40B8D" w:rsidDel="00237491">
                <w:rPr>
                  <w:rFonts w:asciiTheme="majorBidi" w:hAnsiTheme="majorBidi" w:cstheme="majorBidi"/>
                </w:rPr>
                <w:delText>Estimated t</w:delText>
              </w:r>
            </w:del>
            <w:ins w:id="201" w:author="Author">
              <w:r>
                <w:rPr>
                  <w:rFonts w:asciiTheme="majorBidi" w:hAnsiTheme="majorBidi" w:cstheme="majorBidi"/>
                </w:rPr>
                <w:t>T</w:t>
              </w:r>
            </w:ins>
            <w:r w:rsidRPr="00D40B8D">
              <w:rPr>
                <w:rFonts w:asciiTheme="majorBidi" w:hAnsiTheme="majorBidi" w:cstheme="majorBidi"/>
              </w:rPr>
              <w:t>hreshold Es/N0 for a Gaussian channel (dB) (PER=10</w:t>
            </w:r>
            <w:r w:rsidRPr="00D40B8D">
              <w:rPr>
                <w:rFonts w:asciiTheme="majorBidi" w:hAnsiTheme="majorBidi" w:cstheme="majorBidi"/>
                <w:vertAlign w:val="superscript"/>
              </w:rPr>
              <w:t>-2</w:t>
            </w:r>
            <w:r w:rsidRPr="00D40B8D">
              <w:rPr>
                <w:rFonts w:asciiTheme="majorBidi" w:hAnsiTheme="majorBidi" w:cstheme="majorBidi"/>
              </w:rPr>
              <w:t>)</w:t>
            </w:r>
          </w:p>
        </w:tc>
        <w:tc>
          <w:tcPr>
            <w:tcW w:w="1418" w:type="dxa"/>
          </w:tcPr>
          <w:p w14:paraId="444D12A4"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-1.5</w:t>
            </w:r>
          </w:p>
        </w:tc>
        <w:tc>
          <w:tcPr>
            <w:tcW w:w="1134" w:type="dxa"/>
          </w:tcPr>
          <w:p w14:paraId="5BD0E6C8"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3.9</w:t>
            </w:r>
          </w:p>
        </w:tc>
        <w:tc>
          <w:tcPr>
            <w:tcW w:w="1134" w:type="dxa"/>
          </w:tcPr>
          <w:p w14:paraId="78327240"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3.9</w:t>
            </w:r>
          </w:p>
        </w:tc>
        <w:tc>
          <w:tcPr>
            <w:tcW w:w="709" w:type="dxa"/>
          </w:tcPr>
          <w:p w14:paraId="4255FB2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8.0</w:t>
            </w:r>
          </w:p>
        </w:tc>
        <w:tc>
          <w:tcPr>
            <w:tcW w:w="992" w:type="dxa"/>
          </w:tcPr>
          <w:p w14:paraId="77911BBF"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12.2</w:t>
            </w:r>
          </w:p>
        </w:tc>
      </w:tr>
      <w:tr w:rsidR="00C101D1" w:rsidRPr="00D40B8D" w14:paraId="1FE94455" w14:textId="77777777" w:rsidTr="00162AEA">
        <w:trPr>
          <w:jc w:val="center"/>
        </w:trPr>
        <w:tc>
          <w:tcPr>
            <w:tcW w:w="3400" w:type="dxa"/>
          </w:tcPr>
          <w:p w14:paraId="4ED5FBE0" w14:textId="77777777" w:rsidR="00C101D1" w:rsidRPr="00D40B8D" w:rsidRDefault="00C101D1" w:rsidP="00162AEA">
            <w:pPr>
              <w:pStyle w:val="Tabletext"/>
              <w:jc w:val="both"/>
              <w:rPr>
                <w:rFonts w:asciiTheme="majorBidi" w:hAnsiTheme="majorBidi" w:cstheme="majorBidi"/>
              </w:rPr>
            </w:pPr>
            <w:del w:id="202" w:author="Author">
              <w:r w:rsidRPr="00D40B8D" w:rsidDel="00237491">
                <w:rPr>
                  <w:rFonts w:asciiTheme="majorBidi" w:hAnsiTheme="majorBidi" w:cstheme="majorBidi"/>
                </w:rPr>
                <w:delText>Estimated r</w:delText>
              </w:r>
            </w:del>
            <w:ins w:id="203" w:author="Author">
              <w:r>
                <w:rPr>
                  <w:rFonts w:asciiTheme="majorBidi" w:hAnsiTheme="majorBidi" w:cstheme="majorBidi"/>
                </w:rPr>
                <w:t>R</w:t>
              </w:r>
            </w:ins>
            <w:r w:rsidRPr="00D40B8D">
              <w:rPr>
                <w:rFonts w:asciiTheme="majorBidi" w:hAnsiTheme="majorBidi" w:cstheme="majorBidi"/>
              </w:rPr>
              <w:t>equired C/N0 (dBHz)</w:t>
            </w:r>
          </w:p>
        </w:tc>
        <w:tc>
          <w:tcPr>
            <w:tcW w:w="1418" w:type="dxa"/>
          </w:tcPr>
          <w:p w14:paraId="022C8F5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31.7</w:t>
            </w:r>
          </w:p>
        </w:tc>
        <w:tc>
          <w:tcPr>
            <w:tcW w:w="1134" w:type="dxa"/>
          </w:tcPr>
          <w:p w14:paraId="0284346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49.2</w:t>
            </w:r>
          </w:p>
        </w:tc>
        <w:tc>
          <w:tcPr>
            <w:tcW w:w="1134" w:type="dxa"/>
          </w:tcPr>
          <w:p w14:paraId="24DB42E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49.2</w:t>
            </w:r>
          </w:p>
        </w:tc>
        <w:tc>
          <w:tcPr>
            <w:tcW w:w="709" w:type="dxa"/>
          </w:tcPr>
          <w:p w14:paraId="0AA2E04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53.3</w:t>
            </w:r>
          </w:p>
        </w:tc>
        <w:tc>
          <w:tcPr>
            <w:tcW w:w="992" w:type="dxa"/>
          </w:tcPr>
          <w:p w14:paraId="2582A464"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57.5</w:t>
            </w:r>
          </w:p>
        </w:tc>
      </w:tr>
      <w:tr w:rsidR="00C101D1" w:rsidRPr="00D40B8D" w14:paraId="666D09C4" w14:textId="77777777" w:rsidTr="00162AEA">
        <w:trPr>
          <w:jc w:val="center"/>
        </w:trPr>
        <w:tc>
          <w:tcPr>
            <w:tcW w:w="3400" w:type="dxa"/>
          </w:tcPr>
          <w:p w14:paraId="52EF269A" w14:textId="77777777" w:rsidR="00C101D1" w:rsidRPr="00D40B8D" w:rsidRDefault="00C101D1" w:rsidP="00162AEA">
            <w:pPr>
              <w:pStyle w:val="Tabletext"/>
              <w:jc w:val="both"/>
              <w:rPr>
                <w:rFonts w:asciiTheme="majorBidi" w:hAnsiTheme="majorBidi" w:cstheme="majorBidi"/>
              </w:rPr>
            </w:pPr>
            <w:del w:id="204" w:author="Author">
              <w:r w:rsidRPr="00D40B8D" w:rsidDel="00237491">
                <w:rPr>
                  <w:rFonts w:asciiTheme="majorBidi" w:hAnsiTheme="majorBidi" w:cstheme="majorBidi"/>
                </w:rPr>
                <w:delText>Estimated r</w:delText>
              </w:r>
            </w:del>
            <w:ins w:id="205" w:author="Author">
              <w:r>
                <w:rPr>
                  <w:rFonts w:asciiTheme="majorBidi" w:hAnsiTheme="majorBidi" w:cstheme="majorBidi"/>
                </w:rPr>
                <w:t>R</w:t>
              </w:r>
            </w:ins>
            <w:r w:rsidRPr="00D40B8D">
              <w:rPr>
                <w:rFonts w:asciiTheme="majorBidi" w:hAnsiTheme="majorBidi" w:cstheme="majorBidi"/>
              </w:rPr>
              <w:t>equired C/(N+I) (dB)</w:t>
            </w:r>
          </w:p>
        </w:tc>
        <w:tc>
          <w:tcPr>
            <w:tcW w:w="1418" w:type="dxa"/>
          </w:tcPr>
          <w:p w14:paraId="3BA8C4D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-13.5</w:t>
            </w:r>
          </w:p>
        </w:tc>
        <w:tc>
          <w:tcPr>
            <w:tcW w:w="1134" w:type="dxa"/>
          </w:tcPr>
          <w:p w14:paraId="5494B00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2.9</w:t>
            </w:r>
          </w:p>
        </w:tc>
        <w:tc>
          <w:tcPr>
            <w:tcW w:w="1134" w:type="dxa"/>
          </w:tcPr>
          <w:p w14:paraId="67326F7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2.9</w:t>
            </w:r>
          </w:p>
        </w:tc>
        <w:tc>
          <w:tcPr>
            <w:tcW w:w="709" w:type="dxa"/>
          </w:tcPr>
          <w:p w14:paraId="14EAD710"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7.0</w:t>
            </w:r>
          </w:p>
        </w:tc>
        <w:tc>
          <w:tcPr>
            <w:tcW w:w="992" w:type="dxa"/>
          </w:tcPr>
          <w:p w14:paraId="10494872"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11.2</w:t>
            </w:r>
          </w:p>
        </w:tc>
      </w:tr>
    </w:tbl>
    <w:p w14:paraId="001C8191" w14:textId="77777777" w:rsidR="00C101D1" w:rsidRPr="00C63579" w:rsidRDefault="00C101D1" w:rsidP="00C101D1">
      <w:pPr>
        <w:pStyle w:val="Tablefin"/>
        <w:rPr>
          <w:lang w:bidi="he-IL"/>
        </w:rPr>
      </w:pPr>
    </w:p>
    <w:p w14:paraId="60A35797" w14:textId="77777777" w:rsidR="00C101D1" w:rsidRPr="00D40B8D" w:rsidDel="00C63579" w:rsidRDefault="00C101D1">
      <w:pPr>
        <w:rPr>
          <w:del w:id="206" w:author="Author"/>
          <w:i/>
          <w:iCs/>
        </w:rPr>
        <w:pPrChange w:id="207" w:author="Author">
          <w:pPr>
            <w:tabs>
              <w:tab w:val="left" w:pos="5812"/>
            </w:tabs>
          </w:pPr>
        </w:pPrChange>
      </w:pPr>
      <w:ins w:id="208" w:author="Author">
        <w:r w:rsidRPr="00C63579">
          <w:rPr>
            <w:lang w:bidi="he-IL"/>
          </w:rPr>
          <w:lastRenderedPageBreak/>
          <w:t>Recommendation ITU-R М.1184</w:t>
        </w:r>
        <w:r>
          <w:rPr>
            <w:lang w:bidi="he-IL"/>
          </w:rPr>
          <w:t xml:space="preserve"> provides information on</w:t>
        </w:r>
      </w:ins>
      <w:del w:id="209" w:author="Author">
        <w:r w:rsidRPr="00D40B8D" w:rsidDel="00C63579">
          <w:rPr>
            <w:i/>
            <w:iCs/>
          </w:rPr>
          <w:delText>[Editorial note:  The typical protection criteria C/(N+I) could be similar for protection criteria for non-GSO systems operating below 1 GHz are given in Recommendation ITU-R М.1184.]</w:delText>
        </w:r>
      </w:del>
    </w:p>
    <w:p w14:paraId="7564135F" w14:textId="77777777" w:rsidR="00C101D1" w:rsidRDefault="00C101D1" w:rsidP="00C101D1">
      <w:pPr>
        <w:rPr>
          <w:ins w:id="210" w:author="Author"/>
          <w:lang w:bidi="he-IL"/>
        </w:rPr>
      </w:pPr>
      <w:ins w:id="211" w:author="Author">
        <w:r w:rsidRPr="00C63579">
          <w:rPr>
            <w:lang w:bidi="he-IL"/>
          </w:rPr>
          <w:t xml:space="preserve"> non-GSO systems operating below 1 GHz</w:t>
        </w:r>
        <w:r>
          <w:rPr>
            <w:lang w:bidi="he-IL"/>
          </w:rPr>
          <w:t>, including associated required C/(N+I) thresholds</w:t>
        </w:r>
        <w:r w:rsidRPr="00C63579">
          <w:rPr>
            <w:lang w:bidi="he-IL"/>
          </w:rPr>
          <w:t xml:space="preserve">. However, </w:t>
        </w:r>
        <w:r>
          <w:rPr>
            <w:lang w:bidi="he-IL"/>
          </w:rPr>
          <w:t xml:space="preserve">the systems described in </w:t>
        </w:r>
        <w:r w:rsidRPr="00C63579">
          <w:rPr>
            <w:lang w:bidi="he-IL"/>
          </w:rPr>
          <w:t>Recommendation ITU-R М.1184</w:t>
        </w:r>
        <w:r>
          <w:rPr>
            <w:lang w:bidi="he-IL"/>
          </w:rPr>
          <w:t xml:space="preserve"> do not take into account </w:t>
        </w:r>
        <w:r w:rsidRPr="00C63579">
          <w:rPr>
            <w:lang w:bidi="he-IL"/>
          </w:rPr>
          <w:t xml:space="preserve">the advanced coding, forward error correcting and spread spectrum techniques utilized </w:t>
        </w:r>
        <w:r>
          <w:rPr>
            <w:lang w:bidi="he-IL"/>
          </w:rPr>
          <w:t>by the VDES</w:t>
        </w:r>
        <w:r w:rsidRPr="00C63579">
          <w:rPr>
            <w:lang w:bidi="he-IL"/>
          </w:rPr>
          <w:t>.</w:t>
        </w:r>
      </w:ins>
    </w:p>
    <w:p w14:paraId="1B4811BC" w14:textId="77777777" w:rsidR="00C101D1" w:rsidRPr="00D40B8D" w:rsidDel="00237491" w:rsidRDefault="00C101D1" w:rsidP="00C101D1">
      <w:pPr>
        <w:rPr>
          <w:del w:id="212" w:author="Author"/>
          <w:lang w:bidi="he-IL"/>
        </w:rPr>
      </w:pPr>
    </w:p>
    <w:p w14:paraId="36DD1444" w14:textId="77777777" w:rsidR="00C101D1" w:rsidRPr="002A4BFC" w:rsidRDefault="00C101D1" w:rsidP="00C101D1">
      <w:pPr>
        <w:rPr>
          <w:lang w:bidi="he-IL"/>
          <w:rPrChange w:id="213" w:author="Author">
            <w:rPr>
              <w:highlight w:val="yellow"/>
              <w:lang w:bidi="he-IL"/>
            </w:rPr>
          </w:rPrChange>
        </w:rPr>
      </w:pPr>
      <w:del w:id="214" w:author="Author">
        <w:r w:rsidRPr="002A4BFC" w:rsidDel="00C63579">
          <w:rPr>
            <w:lang w:bidi="he-IL"/>
            <w:rPrChange w:id="215" w:author="Author">
              <w:rPr>
                <w:highlight w:val="yellow"/>
                <w:lang w:bidi="he-IL"/>
              </w:rPr>
            </w:rPrChange>
          </w:rPr>
          <w:delText>[</w:delText>
        </w:r>
      </w:del>
      <w:r w:rsidRPr="002A4BFC">
        <w:rPr>
          <w:lang w:bidi="he-IL"/>
          <w:rPrChange w:id="216" w:author="Author">
            <w:rPr>
              <w:highlight w:val="yellow"/>
              <w:lang w:bidi="he-IL"/>
            </w:rPr>
          </w:rPrChange>
        </w:rPr>
        <w:t xml:space="preserve">Waveform </w:t>
      </w:r>
      <w:r w:rsidRPr="002A4BFC">
        <w:rPr>
          <w:i/>
          <w:lang w:bidi="he-IL"/>
          <w:rPrChange w:id="217" w:author="Author">
            <w:rPr>
              <w:i/>
              <w:highlight w:val="yellow"/>
              <w:lang w:bidi="he-IL"/>
            </w:rPr>
          </w:rPrChange>
        </w:rPr>
        <w:t>1</w:t>
      </w:r>
      <w:r w:rsidRPr="002A4BFC">
        <w:rPr>
          <w:lang w:bidi="he-IL"/>
          <w:rPrChange w:id="218" w:author="Author">
            <w:rPr>
              <w:highlight w:val="yellow"/>
              <w:lang w:bidi="he-IL"/>
            </w:rPr>
          </w:rPrChange>
        </w:rPr>
        <w:t xml:space="preserve"> uses a combination of spread spectrum, low bitrate and powerful forward error correction (FEC) to create a waveform with high robustness against interference. VDES, as defined in Recommendation ITU-R M.2092-0, implements FEC as specified by </w:t>
      </w:r>
      <w:del w:id="219" w:author="Author">
        <w:r w:rsidRPr="002A4BFC" w:rsidDel="00F80438">
          <w:rPr>
            <w:i/>
            <w:lang w:bidi="he-IL"/>
            <w:rPrChange w:id="220" w:author="Author">
              <w:rPr>
                <w:i/>
                <w:highlight w:val="yellow"/>
                <w:lang w:bidi="he-IL"/>
              </w:rPr>
            </w:rPrChange>
          </w:rPr>
          <w:delText>[</w:delText>
        </w:r>
      </w:del>
      <w:r w:rsidRPr="002A4BFC">
        <w:rPr>
          <w:i/>
          <w:rPrChange w:id="221" w:author="Author">
            <w:rPr>
              <w:i/>
              <w:highlight w:val="yellow"/>
            </w:rPr>
          </w:rPrChange>
        </w:rPr>
        <w:t>ETSI EN 302 583 (V1.2.1) – Digital Video Broadcasting (DVB); Framing Structure, channel coding and modulation for Satellite Services to Handheld devices (SH) below 3 GHz</w:t>
      </w:r>
      <w:del w:id="222" w:author="Author">
        <w:r w:rsidRPr="002A4BFC" w:rsidDel="00F80438">
          <w:rPr>
            <w:i/>
            <w:lang w:bidi="he-IL"/>
            <w:rPrChange w:id="223" w:author="Author">
              <w:rPr>
                <w:i/>
                <w:highlight w:val="yellow"/>
                <w:lang w:bidi="he-IL"/>
              </w:rPr>
            </w:rPrChange>
          </w:rPr>
          <w:delText>]</w:delText>
        </w:r>
      </w:del>
      <w:r w:rsidRPr="002A4BFC">
        <w:rPr>
          <w:lang w:bidi="he-IL"/>
          <w:rPrChange w:id="224" w:author="Author">
            <w:rPr>
              <w:highlight w:val="yellow"/>
              <w:lang w:bidi="he-IL"/>
            </w:rPr>
          </w:rPrChange>
        </w:rPr>
        <w:t xml:space="preserve"> and used in the DVB-SH standard, as well as adaptive coding and modulation (ACM) and automatic repeat request (ARQ).</w:t>
      </w:r>
    </w:p>
    <w:p w14:paraId="5A5F4CAB" w14:textId="77777777" w:rsidR="00C101D1" w:rsidRPr="002A4BFC" w:rsidRDefault="00C101D1" w:rsidP="00C101D1">
      <w:pPr>
        <w:rPr>
          <w:lang w:bidi="he-IL"/>
          <w:rPrChange w:id="225" w:author="Author">
            <w:rPr>
              <w:highlight w:val="yellow"/>
              <w:lang w:bidi="he-IL"/>
            </w:rPr>
          </w:rPrChange>
        </w:rPr>
      </w:pPr>
      <w:r w:rsidRPr="002A4BFC">
        <w:rPr>
          <w:lang w:bidi="he-IL"/>
          <w:rPrChange w:id="226" w:author="Author">
            <w:rPr>
              <w:highlight w:val="yellow"/>
              <w:lang w:bidi="he-IL"/>
            </w:rPr>
          </w:rPrChange>
        </w:rPr>
        <w:t xml:space="preserve">The use of spread spectrum techniques is considered in Recommendation ITU-R SM.1055. Specifically, it defines the Processing Gain (PG) as the ratio between the output wanted signal-to-interference ratio and the input wanted signal-to-interference ratio. For a Direct Sequence (DS) spread spectrum signal, as used in waveform </w:t>
      </w:r>
      <w:r w:rsidRPr="002A4BFC">
        <w:rPr>
          <w:i/>
          <w:lang w:bidi="he-IL"/>
          <w:rPrChange w:id="227" w:author="Author">
            <w:rPr>
              <w:i/>
              <w:highlight w:val="yellow"/>
              <w:lang w:bidi="he-IL"/>
            </w:rPr>
          </w:rPrChange>
        </w:rPr>
        <w:t>1</w:t>
      </w:r>
      <w:r w:rsidRPr="002A4BFC">
        <w:rPr>
          <w:lang w:bidi="he-IL"/>
          <w:rPrChange w:id="228" w:author="Author">
            <w:rPr>
              <w:highlight w:val="yellow"/>
              <w:lang w:bidi="he-IL"/>
            </w:rPr>
          </w:rPrChange>
        </w:rPr>
        <w:t>, this corresponds to the ratio between the spread spectrum chip rate and the symbol rate. Recommendation ITU-R SM.1055 also clearly states that from the point of the output power ratios, a DS spread spectrum signal overcomes interference to the same degree that it overcomes noise.</w:t>
      </w:r>
    </w:p>
    <w:p w14:paraId="150D1F67" w14:textId="77777777" w:rsidR="00C101D1" w:rsidRPr="002A4BFC" w:rsidRDefault="00C101D1" w:rsidP="00C101D1">
      <w:pPr>
        <w:rPr>
          <w:lang w:bidi="he-IL"/>
          <w:rPrChange w:id="229" w:author="Author">
            <w:rPr>
              <w:highlight w:val="yellow"/>
              <w:lang w:bidi="he-IL"/>
            </w:rPr>
          </w:rPrChange>
        </w:rPr>
      </w:pPr>
      <w:r w:rsidRPr="002A4BFC">
        <w:rPr>
          <w:lang w:bidi="he-IL"/>
          <w:rPrChange w:id="230" w:author="Author">
            <w:rPr>
              <w:highlight w:val="yellow"/>
              <w:lang w:bidi="he-IL"/>
            </w:rPr>
          </w:rPrChange>
        </w:rPr>
        <w:t>Report ITU-R S.2173 provides an overview of channel coding techniques, link rate adaption methods, such as ARQ and ACM, and review standards and transmission methods for satellite communications, including DVB-SH, and associated performance parameters.</w:t>
      </w:r>
    </w:p>
    <w:p w14:paraId="337A7FBF" w14:textId="61E5F3F2" w:rsidR="00C101D1" w:rsidRPr="002A4BFC" w:rsidRDefault="00C101D1" w:rsidP="00C101D1">
      <w:pPr>
        <w:rPr>
          <w:lang w:bidi="he-IL"/>
          <w:rPrChange w:id="231" w:author="Author">
            <w:rPr>
              <w:highlight w:val="yellow"/>
              <w:lang w:bidi="he-IL"/>
            </w:rPr>
          </w:rPrChange>
        </w:rPr>
      </w:pPr>
      <w:r w:rsidRPr="002A4BFC">
        <w:rPr>
          <w:lang w:bidi="he-IL"/>
          <w:rPrChange w:id="232" w:author="Author">
            <w:rPr>
              <w:highlight w:val="yellow"/>
              <w:lang w:bidi="he-IL"/>
            </w:rPr>
          </w:rPrChange>
        </w:rPr>
        <w:t>A QPSK modulated carrier with Turbo FEC code rate of ¼</w:t>
      </w:r>
      <w:del w:id="233" w:author="Author">
        <w:r w:rsidRPr="002A4BFC" w:rsidDel="00F80438">
          <w:rPr>
            <w:lang w:bidi="he-IL"/>
            <w:rPrChange w:id="234" w:author="Author">
              <w:rPr>
                <w:highlight w:val="yellow"/>
                <w:lang w:bidi="he-IL"/>
              </w:rPr>
            </w:rPrChange>
          </w:rPr>
          <w:delText xml:space="preserve"> [RD1]</w:delText>
        </w:r>
      </w:del>
      <w:r w:rsidRPr="002A4BFC">
        <w:rPr>
          <w:lang w:bidi="he-IL"/>
          <w:rPrChange w:id="235" w:author="Author">
            <w:rPr>
              <w:highlight w:val="yellow"/>
              <w:lang w:bidi="he-IL"/>
            </w:rPr>
          </w:rPrChange>
        </w:rPr>
        <w:t xml:space="preserve"> has an </w:t>
      </w:r>
      <w:r w:rsidRPr="002A4BFC">
        <w:rPr>
          <w:i/>
          <w:iCs/>
          <w:lang w:bidi="he-IL"/>
          <w:rPrChange w:id="236" w:author="Author">
            <w:rPr>
              <w:i/>
              <w:iCs/>
              <w:highlight w:val="yellow"/>
              <w:lang w:bidi="he-IL"/>
            </w:rPr>
          </w:rPrChange>
        </w:rPr>
        <w:t>E</w:t>
      </w:r>
      <w:r w:rsidRPr="002A4BFC">
        <w:rPr>
          <w:i/>
          <w:iCs/>
          <w:vertAlign w:val="subscript"/>
          <w:lang w:bidi="he-IL"/>
          <w:rPrChange w:id="237" w:author="Author">
            <w:rPr>
              <w:i/>
              <w:iCs/>
              <w:highlight w:val="yellow"/>
              <w:vertAlign w:val="subscript"/>
              <w:lang w:bidi="he-IL"/>
            </w:rPr>
          </w:rPrChange>
        </w:rPr>
        <w:t>s</w:t>
      </w:r>
      <w:r w:rsidRPr="002A4BFC">
        <w:rPr>
          <w:i/>
          <w:iCs/>
          <w:lang w:bidi="he-IL"/>
          <w:rPrChange w:id="238" w:author="Author">
            <w:rPr>
              <w:i/>
              <w:iCs/>
              <w:highlight w:val="yellow"/>
              <w:lang w:bidi="he-IL"/>
            </w:rPr>
          </w:rPrChange>
        </w:rPr>
        <w:t>/N</w:t>
      </w:r>
      <w:r w:rsidRPr="002A4BFC">
        <w:rPr>
          <w:vertAlign w:val="subscript"/>
          <w:lang w:bidi="he-IL"/>
          <w:rPrChange w:id="239" w:author="Author">
            <w:rPr>
              <w:highlight w:val="yellow"/>
              <w:vertAlign w:val="subscript"/>
              <w:lang w:bidi="he-IL"/>
            </w:rPr>
          </w:rPrChange>
        </w:rPr>
        <w:t>0</w:t>
      </w:r>
      <w:r w:rsidRPr="002A4BFC">
        <w:rPr>
          <w:lang w:bidi="he-IL"/>
          <w:rPrChange w:id="240" w:author="Author">
            <w:rPr>
              <w:highlight w:val="yellow"/>
              <w:lang w:bidi="he-IL"/>
            </w:rPr>
          </w:rPrChange>
        </w:rPr>
        <w:t xml:space="preserve"> threshold of –1.5 dB for a packet error ratio (PER) of 10</w:t>
      </w:r>
      <w:r w:rsidRPr="002A4BFC">
        <w:rPr>
          <w:vertAlign w:val="superscript"/>
          <w:lang w:bidi="he-IL"/>
          <w:rPrChange w:id="241" w:author="Author">
            <w:rPr>
              <w:highlight w:val="yellow"/>
              <w:vertAlign w:val="superscript"/>
              <w:lang w:bidi="he-IL"/>
            </w:rPr>
          </w:rPrChange>
        </w:rPr>
        <w:t>-2</w:t>
      </w:r>
      <w:r w:rsidRPr="002A4BFC">
        <w:rPr>
          <w:lang w:bidi="he-IL"/>
          <w:rPrChange w:id="242" w:author="Author">
            <w:rPr>
              <w:highlight w:val="yellow"/>
              <w:lang w:bidi="he-IL"/>
            </w:rPr>
          </w:rPrChange>
        </w:rPr>
        <w:t>. The threshold can be extracted from Figure 4-3, and is based on simulations performed according to an additive white Gaussian Channel model for a packet containing 88 information bits encoded at a coding rate ¼. This result is supported and cross-checked against Report ITU-R S.2173, which provides the performance of QPSK with FEC code rate ¼ for DVB-S2 as –2.35 dB at a PER of 10</w:t>
      </w:r>
      <w:r w:rsidRPr="002A4BFC">
        <w:rPr>
          <w:vertAlign w:val="superscript"/>
          <w:lang w:bidi="he-IL"/>
          <w:rPrChange w:id="243" w:author="Author">
            <w:rPr>
              <w:highlight w:val="yellow"/>
              <w:vertAlign w:val="superscript"/>
              <w:lang w:bidi="he-IL"/>
            </w:rPr>
          </w:rPrChange>
        </w:rPr>
        <w:t>-7</w:t>
      </w:r>
      <w:r w:rsidRPr="002A4BFC">
        <w:rPr>
          <w:lang w:bidi="he-IL"/>
          <w:rPrChange w:id="244" w:author="Author">
            <w:rPr>
              <w:highlight w:val="yellow"/>
              <w:lang w:bidi="he-IL"/>
            </w:rPr>
          </w:rPrChange>
        </w:rPr>
        <w:t xml:space="preserve">. </w:t>
      </w:r>
      <w:ins w:id="245" w:author="Author">
        <w:r w:rsidR="00F80438">
          <w:rPr>
            <w:lang w:bidi="he-IL"/>
          </w:rPr>
          <w:t xml:space="preserve">This is further supported by </w:t>
        </w:r>
        <w:r w:rsidR="00F80438">
          <w:rPr>
            <w:i/>
            <w:lang w:bidi="he-IL"/>
          </w:rPr>
          <w:t>Informational Report CCSDS 130.1-G-2: TM Synchronization and channel coding – Summary of concept and rationale</w:t>
        </w:r>
        <w:r w:rsidR="009E1A23">
          <w:rPr>
            <w:lang w:bidi="he-IL"/>
          </w:rPr>
          <w:t>, see Figure 7-6 of that report.</w:t>
        </w:r>
        <w:del w:id="246" w:author="Author">
          <w:r w:rsidR="00F80438" w:rsidDel="009E1A23">
            <w:rPr>
              <w:lang w:bidi="he-IL"/>
            </w:rPr>
            <w:delText>.</w:delText>
          </w:r>
        </w:del>
        <w:r w:rsidR="00F80438">
          <w:rPr>
            <w:lang w:bidi="he-IL"/>
          </w:rPr>
          <w:t xml:space="preserve"> </w:t>
        </w:r>
      </w:ins>
      <w:r w:rsidRPr="002A4BFC">
        <w:rPr>
          <w:lang w:bidi="he-IL"/>
          <w:rPrChange w:id="247" w:author="Author">
            <w:rPr>
              <w:highlight w:val="yellow"/>
              <w:lang w:bidi="he-IL"/>
            </w:rPr>
          </w:rPrChange>
        </w:rPr>
        <w:t xml:space="preserve">The same level of performance cannot be expected from the FEC implementation in VDE-SAT due to significantly shorter information block length and smaller packets. Thus, the simulation results showing an </w:t>
      </w:r>
      <w:r w:rsidRPr="002A4BFC">
        <w:rPr>
          <w:i/>
          <w:iCs/>
          <w:lang w:bidi="he-IL"/>
          <w:rPrChange w:id="248" w:author="Author">
            <w:rPr>
              <w:i/>
              <w:iCs/>
              <w:highlight w:val="yellow"/>
              <w:lang w:bidi="he-IL"/>
            </w:rPr>
          </w:rPrChange>
        </w:rPr>
        <w:t>E</w:t>
      </w:r>
      <w:r w:rsidRPr="002A4BFC">
        <w:rPr>
          <w:i/>
          <w:iCs/>
          <w:vertAlign w:val="subscript"/>
          <w:lang w:bidi="he-IL"/>
          <w:rPrChange w:id="249" w:author="Author">
            <w:rPr>
              <w:i/>
              <w:iCs/>
              <w:highlight w:val="yellow"/>
              <w:vertAlign w:val="subscript"/>
              <w:lang w:bidi="he-IL"/>
            </w:rPr>
          </w:rPrChange>
        </w:rPr>
        <w:t>s</w:t>
      </w:r>
      <w:r w:rsidRPr="002A4BFC">
        <w:rPr>
          <w:i/>
          <w:iCs/>
          <w:lang w:bidi="he-IL"/>
          <w:rPrChange w:id="250" w:author="Author">
            <w:rPr>
              <w:i/>
              <w:iCs/>
              <w:highlight w:val="yellow"/>
              <w:lang w:bidi="he-IL"/>
            </w:rPr>
          </w:rPrChange>
        </w:rPr>
        <w:t>/N</w:t>
      </w:r>
      <w:r w:rsidRPr="002A4BFC">
        <w:rPr>
          <w:vertAlign w:val="subscript"/>
          <w:lang w:bidi="he-IL"/>
          <w:rPrChange w:id="251" w:author="Author">
            <w:rPr>
              <w:highlight w:val="yellow"/>
              <w:vertAlign w:val="subscript"/>
              <w:lang w:bidi="he-IL"/>
            </w:rPr>
          </w:rPrChange>
        </w:rPr>
        <w:t>0</w:t>
      </w:r>
      <w:r w:rsidRPr="002A4BFC">
        <w:rPr>
          <w:lang w:bidi="he-IL"/>
          <w:rPrChange w:id="252" w:author="Author">
            <w:rPr>
              <w:highlight w:val="yellow"/>
              <w:lang w:bidi="he-IL"/>
            </w:rPr>
          </w:rPrChange>
        </w:rPr>
        <w:t xml:space="preserve"> threshold of -1.5 dB for a PER of 10</w:t>
      </w:r>
      <w:r w:rsidRPr="002A4BFC">
        <w:rPr>
          <w:vertAlign w:val="superscript"/>
          <w:lang w:bidi="he-IL"/>
          <w:rPrChange w:id="253" w:author="Author">
            <w:rPr>
              <w:highlight w:val="yellow"/>
              <w:vertAlign w:val="superscript"/>
              <w:lang w:bidi="he-IL"/>
            </w:rPr>
          </w:rPrChange>
        </w:rPr>
        <w:t>-2</w:t>
      </w:r>
      <w:r w:rsidRPr="002A4BFC">
        <w:rPr>
          <w:lang w:bidi="he-IL"/>
          <w:rPrChange w:id="254" w:author="Author">
            <w:rPr>
              <w:highlight w:val="yellow"/>
              <w:lang w:bidi="he-IL"/>
            </w:rPr>
          </w:rPrChange>
        </w:rPr>
        <w:t xml:space="preserve"> should be viewed as a conservative design point. As VDES will implement both FEC and automatic repeat request (ARQ) in a hybrid manner, see Report ITU-R S.2173, a target PER of 10</w:t>
      </w:r>
      <w:r w:rsidRPr="002A4BFC">
        <w:rPr>
          <w:vertAlign w:val="superscript"/>
          <w:lang w:bidi="he-IL"/>
          <w:rPrChange w:id="255" w:author="Author">
            <w:rPr>
              <w:highlight w:val="yellow"/>
              <w:vertAlign w:val="superscript"/>
              <w:lang w:bidi="he-IL"/>
            </w:rPr>
          </w:rPrChange>
        </w:rPr>
        <w:t>-2</w:t>
      </w:r>
      <w:r w:rsidRPr="002A4BFC">
        <w:rPr>
          <w:lang w:bidi="he-IL"/>
          <w:rPrChange w:id="256" w:author="Author">
            <w:rPr>
              <w:highlight w:val="yellow"/>
              <w:lang w:bidi="he-IL"/>
            </w:rPr>
          </w:rPrChange>
        </w:rPr>
        <w:t xml:space="preserve"> is considered a conservative design point to maintain the target quality of service in VDES.</w:t>
      </w:r>
    </w:p>
    <w:p w14:paraId="7D83873E" w14:textId="77777777" w:rsidR="00C101D1" w:rsidRPr="002A4BFC" w:rsidRDefault="00C101D1" w:rsidP="00C101D1">
      <w:pPr>
        <w:rPr>
          <w:lang w:bidi="he-IL"/>
          <w:rPrChange w:id="257" w:author="Author">
            <w:rPr>
              <w:highlight w:val="yellow"/>
              <w:lang w:bidi="he-IL"/>
            </w:rPr>
          </w:rPrChange>
        </w:rPr>
      </w:pPr>
      <w:r w:rsidRPr="002A4BFC">
        <w:rPr>
          <w:lang w:bidi="he-IL"/>
          <w:rPrChange w:id="258" w:author="Author">
            <w:rPr>
              <w:highlight w:val="yellow"/>
              <w:lang w:bidi="he-IL"/>
            </w:rPr>
          </w:rPrChange>
        </w:rPr>
        <w:t xml:space="preserve">The spread spectrum chip rate to symbol rate ratio given in Table </w:t>
      </w:r>
      <w:r w:rsidRPr="002A4BFC">
        <w:rPr>
          <w:i/>
          <w:lang w:bidi="he-IL"/>
          <w:rPrChange w:id="259" w:author="Author">
            <w:rPr>
              <w:i/>
              <w:highlight w:val="yellow"/>
              <w:lang w:bidi="he-IL"/>
            </w:rPr>
          </w:rPrChange>
        </w:rPr>
        <w:t>4-12</w:t>
      </w:r>
      <w:r w:rsidRPr="002A4BFC">
        <w:rPr>
          <w:lang w:bidi="he-IL"/>
          <w:rPrChange w:id="260" w:author="Author">
            <w:rPr>
              <w:highlight w:val="yellow"/>
              <w:lang w:bidi="he-IL"/>
            </w:rPr>
          </w:rPrChange>
        </w:rPr>
        <w:t xml:space="preserve"> for waveform </w:t>
      </w:r>
      <w:r w:rsidRPr="002A4BFC">
        <w:rPr>
          <w:i/>
          <w:lang w:bidi="he-IL"/>
          <w:rPrChange w:id="261" w:author="Author">
            <w:rPr>
              <w:i/>
              <w:highlight w:val="yellow"/>
              <w:lang w:bidi="he-IL"/>
            </w:rPr>
          </w:rPrChange>
        </w:rPr>
        <w:t>1</w:t>
      </w:r>
      <w:r w:rsidRPr="002A4BFC">
        <w:rPr>
          <w:lang w:bidi="he-IL"/>
          <w:rPrChange w:id="262" w:author="Author">
            <w:rPr>
              <w:highlight w:val="yellow"/>
              <w:lang w:bidi="he-IL"/>
            </w:rPr>
          </w:rPrChange>
        </w:rPr>
        <w:t xml:space="preserve"> is 16. Such a chip to symbol ratio will give a PG of 12.0 dB. When the PG of 12.0 dB is combined with the </w:t>
      </w:r>
      <w:r w:rsidRPr="002A4BFC">
        <w:rPr>
          <w:i/>
          <w:iCs/>
          <w:lang w:bidi="he-IL"/>
          <w:rPrChange w:id="263" w:author="Author">
            <w:rPr>
              <w:i/>
              <w:iCs/>
              <w:highlight w:val="yellow"/>
              <w:lang w:bidi="he-IL"/>
            </w:rPr>
          </w:rPrChange>
        </w:rPr>
        <w:t>E</w:t>
      </w:r>
      <w:r w:rsidRPr="002A4BFC">
        <w:rPr>
          <w:i/>
          <w:iCs/>
          <w:vertAlign w:val="subscript"/>
          <w:lang w:bidi="he-IL"/>
          <w:rPrChange w:id="264" w:author="Author">
            <w:rPr>
              <w:i/>
              <w:iCs/>
              <w:highlight w:val="yellow"/>
              <w:vertAlign w:val="subscript"/>
              <w:lang w:bidi="he-IL"/>
            </w:rPr>
          </w:rPrChange>
        </w:rPr>
        <w:t>s</w:t>
      </w:r>
      <w:r w:rsidRPr="002A4BFC">
        <w:rPr>
          <w:i/>
          <w:iCs/>
          <w:lang w:bidi="he-IL"/>
          <w:rPrChange w:id="265" w:author="Author">
            <w:rPr>
              <w:i/>
              <w:iCs/>
              <w:highlight w:val="yellow"/>
              <w:lang w:bidi="he-IL"/>
            </w:rPr>
          </w:rPrChange>
        </w:rPr>
        <w:t>/N</w:t>
      </w:r>
      <w:r w:rsidRPr="002A4BFC">
        <w:rPr>
          <w:vertAlign w:val="subscript"/>
          <w:lang w:bidi="he-IL"/>
          <w:rPrChange w:id="266" w:author="Author">
            <w:rPr>
              <w:highlight w:val="yellow"/>
              <w:vertAlign w:val="subscript"/>
              <w:lang w:bidi="he-IL"/>
            </w:rPr>
          </w:rPrChange>
        </w:rPr>
        <w:t>0</w:t>
      </w:r>
      <w:r w:rsidRPr="002A4BFC">
        <w:rPr>
          <w:lang w:bidi="he-IL"/>
          <w:rPrChange w:id="267" w:author="Author">
            <w:rPr>
              <w:highlight w:val="yellow"/>
              <w:lang w:bidi="he-IL"/>
            </w:rPr>
          </w:rPrChange>
        </w:rPr>
        <w:t xml:space="preserve"> threshold of –1.5 dB for waveform </w:t>
      </w:r>
      <w:r w:rsidRPr="002A4BFC">
        <w:rPr>
          <w:i/>
          <w:lang w:bidi="he-IL"/>
          <w:rPrChange w:id="268" w:author="Author">
            <w:rPr>
              <w:i/>
              <w:highlight w:val="yellow"/>
              <w:lang w:bidi="he-IL"/>
            </w:rPr>
          </w:rPrChange>
        </w:rPr>
        <w:t xml:space="preserve">1 </w:t>
      </w:r>
      <w:r w:rsidRPr="002A4BFC">
        <w:rPr>
          <w:lang w:bidi="he-IL"/>
          <w:rPrChange w:id="269" w:author="Author">
            <w:rPr>
              <w:highlight w:val="yellow"/>
              <w:lang w:bidi="he-IL"/>
            </w:rPr>
          </w:rPrChange>
        </w:rPr>
        <w:t xml:space="preserve">the result is a required </w:t>
      </w:r>
      <w:r w:rsidRPr="002A4BFC">
        <w:rPr>
          <w:i/>
          <w:iCs/>
          <w:lang w:bidi="he-IL"/>
          <w:rPrChange w:id="270" w:author="Author">
            <w:rPr>
              <w:i/>
              <w:iCs/>
              <w:highlight w:val="yellow"/>
              <w:lang w:bidi="he-IL"/>
            </w:rPr>
          </w:rPrChange>
        </w:rPr>
        <w:t>C/(N+I)</w:t>
      </w:r>
      <w:r w:rsidRPr="002A4BFC">
        <w:rPr>
          <w:lang w:bidi="he-IL"/>
          <w:rPrChange w:id="271" w:author="Author">
            <w:rPr>
              <w:highlight w:val="yellow"/>
              <w:lang w:bidi="he-IL"/>
            </w:rPr>
          </w:rPrChange>
        </w:rPr>
        <w:t xml:space="preserve"> threshold of –13.5. dB:</w:t>
      </w:r>
    </w:p>
    <w:p w14:paraId="39E852F4" w14:textId="77777777" w:rsidR="00C101D1" w:rsidRPr="00D40B8D" w:rsidRDefault="00C101D1" w:rsidP="00C101D1">
      <w:pPr>
        <w:pStyle w:val="Equation"/>
        <w:rPr>
          <w:lang w:bidi="he-IL"/>
        </w:rPr>
      </w:pPr>
      <w:r w:rsidRPr="002A4BFC">
        <w:rPr>
          <w:lang w:bidi="he-IL"/>
          <w:rPrChange w:id="272" w:author="Author">
            <w:rPr>
              <w:highlight w:val="yellow"/>
              <w:lang w:bidi="he-IL"/>
            </w:rPr>
          </w:rPrChange>
        </w:rPr>
        <w:tab/>
      </w:r>
      <w:r w:rsidRPr="002A4BFC">
        <w:rPr>
          <w:lang w:bidi="he-IL"/>
          <w:rPrChange w:id="273" w:author="Author">
            <w:rPr>
              <w:highlight w:val="yellow"/>
              <w:lang w:bidi="he-IL"/>
            </w:rPr>
          </w:rPrChange>
        </w:rPr>
        <w:tab/>
      </w:r>
      <m:oMath>
        <m:f>
          <m:fPr>
            <m:ctrlPr>
              <w:rPr>
                <w:rFonts w:ascii="Cambria Math" w:hAnsi="Cambria Math"/>
                <w:lang w:bidi="he-IL"/>
              </w:rPr>
            </m:ctrlPr>
          </m:fPr>
          <m:num>
            <m:r>
              <w:rPr>
                <w:rFonts w:ascii="Cambria Math" w:hAnsi="Cambria Math"/>
                <w:lang w:bidi="he-IL"/>
                <w:rPrChange w:id="274" w:author="Author">
                  <w:rPr>
                    <w:rFonts w:ascii="Cambria Math" w:hAnsi="Cambria Math"/>
                    <w:highlight w:val="yellow"/>
                    <w:lang w:bidi="he-IL"/>
                  </w:rPr>
                </w:rPrChange>
              </w:rPr>
              <m:t>C</m:t>
            </m:r>
          </m:num>
          <m:den>
            <m:r>
              <w:rPr>
                <w:rFonts w:ascii="Cambria Math" w:hAnsi="Cambria Math"/>
                <w:lang w:bidi="he-IL"/>
                <w:rPrChange w:id="275" w:author="Author">
                  <w:rPr>
                    <w:rFonts w:ascii="Cambria Math" w:hAnsi="Cambria Math"/>
                    <w:highlight w:val="yellow"/>
                    <w:lang w:bidi="he-IL"/>
                  </w:rPr>
                </w:rPrChange>
              </w:rPr>
              <m:t>N</m:t>
            </m:r>
            <m:r>
              <m:rPr>
                <m:sty m:val="p"/>
              </m:rPr>
              <w:rPr>
                <w:rFonts w:ascii="Cambria Math" w:hAnsi="Cambria Math"/>
                <w:lang w:bidi="he-IL"/>
                <w:rPrChange w:id="276" w:author="Author">
                  <w:rPr>
                    <w:rFonts w:ascii="Cambria Math" w:hAnsi="Cambria Math"/>
                    <w:highlight w:val="yellow"/>
                    <w:lang w:bidi="he-IL"/>
                  </w:rPr>
                </w:rPrChange>
              </w:rPr>
              <m:t>+</m:t>
            </m:r>
            <m:r>
              <w:rPr>
                <w:rFonts w:ascii="Cambria Math" w:hAnsi="Cambria Math"/>
                <w:lang w:bidi="he-IL"/>
                <w:rPrChange w:id="277" w:author="Author">
                  <w:rPr>
                    <w:rFonts w:ascii="Cambria Math" w:hAnsi="Cambria Math"/>
                    <w:highlight w:val="yellow"/>
                    <w:lang w:bidi="he-IL"/>
                  </w:rPr>
                </w:rPrChange>
              </w:rPr>
              <m:t>I</m:t>
            </m:r>
          </m:den>
        </m:f>
        <m:r>
          <m:rPr>
            <m:sty m:val="p"/>
          </m:rPr>
          <w:rPr>
            <w:rFonts w:ascii="Cambria Math" w:hAnsi="Cambria Math"/>
            <w:lang w:bidi="he-IL"/>
            <w:rPrChange w:id="278" w:author="Author">
              <w:rPr>
                <w:rFonts w:ascii="Cambria Math" w:hAnsi="Cambria Math"/>
                <w:highlight w:val="yellow"/>
                <w:lang w:bidi="he-IL"/>
              </w:rPr>
            </w:rPrChange>
          </w:rPr>
          <m:t>=</m:t>
        </m:r>
        <m:f>
          <m:fPr>
            <m:ctrlPr>
              <w:rPr>
                <w:rFonts w:ascii="Cambria Math" w:hAnsi="Cambria Math"/>
                <w:lang w:bidi="he-IL"/>
              </w:rPr>
            </m:ctrlPr>
          </m:fPr>
          <m:num>
            <m:sSub>
              <m:sSubPr>
                <m:ctrlPr>
                  <w:rPr>
                    <w:rFonts w:ascii="Cambria Math" w:hAnsi="Cambria Math"/>
                    <w:lang w:bidi="he-IL"/>
                  </w:rPr>
                </m:ctrlPr>
              </m:sSubPr>
              <m:e>
                <m:r>
                  <w:rPr>
                    <w:rFonts w:ascii="Cambria Math" w:hAnsi="Cambria Math"/>
                    <w:lang w:bidi="he-IL"/>
                    <w:rPrChange w:id="279" w:author="Author">
                      <w:rPr>
                        <w:rFonts w:ascii="Cambria Math" w:hAnsi="Cambria Math"/>
                        <w:highlight w:val="yellow"/>
                        <w:lang w:bidi="he-IL"/>
                      </w:rPr>
                    </w:rPrChange>
                  </w:rPr>
                  <m:t>E</m:t>
                </m:r>
              </m:e>
              <m:sub>
                <m:r>
                  <w:rPr>
                    <w:rFonts w:ascii="Cambria Math" w:hAnsi="Cambria Math"/>
                    <w:lang w:bidi="he-IL"/>
                    <w:rPrChange w:id="280" w:author="Author">
                      <w:rPr>
                        <w:rFonts w:ascii="Cambria Math" w:hAnsi="Cambria Math"/>
                        <w:highlight w:val="yellow"/>
                        <w:lang w:bidi="he-IL"/>
                      </w:rPr>
                    </w:rPrChange>
                  </w:rPr>
                  <m:t>s</m:t>
                </m:r>
              </m:sub>
            </m:sSub>
          </m:num>
          <m:den>
            <m:sSub>
              <m:sSubPr>
                <m:ctrlPr>
                  <w:rPr>
                    <w:rFonts w:ascii="Cambria Math" w:hAnsi="Cambria Math"/>
                    <w:lang w:bidi="he-IL"/>
                  </w:rPr>
                </m:ctrlPr>
              </m:sSubPr>
              <m:e>
                <m:r>
                  <w:rPr>
                    <w:rFonts w:ascii="Cambria Math" w:hAnsi="Cambria Math"/>
                    <w:lang w:bidi="he-IL"/>
                    <w:rPrChange w:id="281" w:author="Author">
                      <w:rPr>
                        <w:rFonts w:ascii="Cambria Math" w:hAnsi="Cambria Math"/>
                        <w:highlight w:val="yellow"/>
                        <w:lang w:bidi="he-IL"/>
                      </w:rPr>
                    </w:rPrChange>
                  </w:rPr>
                  <m:t>N</m:t>
                </m:r>
              </m:e>
              <m:sub>
                <m:r>
                  <m:rPr>
                    <m:sty m:val="p"/>
                  </m:rPr>
                  <w:rPr>
                    <w:rFonts w:ascii="Cambria Math" w:hAnsi="Cambria Math"/>
                    <w:lang w:bidi="he-IL"/>
                    <w:rPrChange w:id="282" w:author="Author">
                      <w:rPr>
                        <w:rFonts w:ascii="Cambria Math" w:hAnsi="Cambria Math"/>
                        <w:highlight w:val="yellow"/>
                        <w:lang w:bidi="he-IL"/>
                      </w:rPr>
                    </w:rPrChange>
                  </w:rPr>
                  <m:t>0</m:t>
                </m:r>
              </m:sub>
            </m:sSub>
          </m:den>
        </m:f>
        <m:r>
          <m:rPr>
            <m:sty m:val="p"/>
          </m:rPr>
          <w:rPr>
            <w:rFonts w:ascii="Cambria Math" w:hAnsi="Cambria Math"/>
            <w:lang w:bidi="he-IL"/>
            <w:rPrChange w:id="283" w:author="Author">
              <w:rPr>
                <w:rFonts w:ascii="Cambria Math" w:hAnsi="Cambria Math"/>
                <w:highlight w:val="yellow"/>
                <w:lang w:bidi="he-IL"/>
              </w:rPr>
            </w:rPrChange>
          </w:rPr>
          <m:t>-</m:t>
        </m:r>
        <m:r>
          <w:rPr>
            <w:rFonts w:ascii="Cambria Math" w:hAnsi="Cambria Math"/>
            <w:lang w:bidi="he-IL"/>
            <w:rPrChange w:id="284" w:author="Author">
              <w:rPr>
                <w:rFonts w:ascii="Cambria Math" w:hAnsi="Cambria Math"/>
                <w:highlight w:val="yellow"/>
                <w:lang w:bidi="he-IL"/>
              </w:rPr>
            </w:rPrChange>
          </w:rPr>
          <m:t>PG</m:t>
        </m:r>
        <m:r>
          <m:rPr>
            <m:sty m:val="p"/>
          </m:rPr>
          <w:rPr>
            <w:rFonts w:ascii="Cambria Math" w:hAnsi="Cambria Math"/>
            <w:lang w:bidi="he-IL"/>
            <w:rPrChange w:id="285" w:author="Author">
              <w:rPr>
                <w:rFonts w:ascii="Cambria Math" w:hAnsi="Cambria Math"/>
                <w:highlight w:val="yellow"/>
                <w:lang w:bidi="he-IL"/>
              </w:rPr>
            </w:rPrChange>
          </w:rPr>
          <m:t xml:space="preserve">=-1.5 </m:t>
        </m:r>
        <m:r>
          <m:rPr>
            <m:nor/>
          </m:rPr>
          <w:rPr>
            <w:lang w:bidi="he-IL"/>
            <w:rPrChange w:id="286" w:author="Author">
              <w:rPr>
                <w:highlight w:val="yellow"/>
                <w:lang w:bidi="he-IL"/>
              </w:rPr>
            </w:rPrChange>
          </w:rPr>
          <m:t>dB</m:t>
        </m:r>
        <m:r>
          <m:rPr>
            <m:sty m:val="p"/>
          </m:rPr>
          <w:rPr>
            <w:rFonts w:ascii="Cambria Math" w:hAnsi="Cambria Math"/>
            <w:lang w:bidi="he-IL"/>
            <w:rPrChange w:id="287" w:author="Author">
              <w:rPr>
                <w:rFonts w:ascii="Cambria Math" w:hAnsi="Cambria Math"/>
                <w:highlight w:val="yellow"/>
                <w:lang w:bidi="he-IL"/>
              </w:rPr>
            </w:rPrChange>
          </w:rPr>
          <m:t xml:space="preserve">-12.0 </m:t>
        </m:r>
        <m:r>
          <m:rPr>
            <m:nor/>
          </m:rPr>
          <w:rPr>
            <w:lang w:bidi="he-IL"/>
            <w:rPrChange w:id="288" w:author="Author">
              <w:rPr>
                <w:highlight w:val="yellow"/>
                <w:lang w:bidi="he-IL"/>
              </w:rPr>
            </w:rPrChange>
          </w:rPr>
          <m:t>dB</m:t>
        </m:r>
        <m:r>
          <m:rPr>
            <m:sty m:val="p"/>
          </m:rPr>
          <w:rPr>
            <w:rFonts w:ascii="Cambria Math" w:hAnsi="Cambria Math"/>
            <w:lang w:bidi="he-IL"/>
            <w:rPrChange w:id="289" w:author="Author">
              <w:rPr>
                <w:rFonts w:ascii="Cambria Math" w:hAnsi="Cambria Math"/>
                <w:highlight w:val="yellow"/>
                <w:lang w:bidi="he-IL"/>
              </w:rPr>
            </w:rPrChange>
          </w:rPr>
          <m:t xml:space="preserve">=-13.5 </m:t>
        </m:r>
        <m:r>
          <m:rPr>
            <m:nor/>
          </m:rPr>
          <w:rPr>
            <w:lang w:bidi="he-IL"/>
            <w:rPrChange w:id="290" w:author="Author">
              <w:rPr>
                <w:highlight w:val="yellow"/>
                <w:lang w:bidi="he-IL"/>
              </w:rPr>
            </w:rPrChange>
          </w:rPr>
          <m:t>dB</m:t>
        </m:r>
      </m:oMath>
      <w:del w:id="291" w:author="Author">
        <w:r w:rsidRPr="002A4BFC" w:rsidDel="00C63579">
          <w:rPr>
            <w:lang w:bidi="he-IL"/>
            <w:rPrChange w:id="292" w:author="Author">
              <w:rPr>
                <w:highlight w:val="yellow"/>
                <w:lang w:bidi="he-IL"/>
              </w:rPr>
            </w:rPrChange>
          </w:rPr>
          <w:delText>]</w:delText>
        </w:r>
      </w:del>
    </w:p>
    <w:p w14:paraId="20C3372E" w14:textId="77777777" w:rsidR="00C101D1" w:rsidRPr="00D40B8D" w:rsidRDefault="00C101D1" w:rsidP="00C101D1">
      <w:pPr>
        <w:pStyle w:val="FigureNo"/>
      </w:pPr>
      <w:r w:rsidRPr="00D40B8D">
        <w:lastRenderedPageBreak/>
        <w:t>FIGURE 4-3</w:t>
      </w:r>
    </w:p>
    <w:p w14:paraId="7C289FB2" w14:textId="5C7AE5B2" w:rsidR="00C101D1" w:rsidRPr="00D40B8D" w:rsidRDefault="00C101D1" w:rsidP="00C101D1">
      <w:pPr>
        <w:pStyle w:val="Figuretitle"/>
      </w:pPr>
      <w:r w:rsidRPr="00D40B8D">
        <w:t>E</w:t>
      </w:r>
      <w:r w:rsidRPr="00D40B8D">
        <w:rPr>
          <w:vertAlign w:val="subscript"/>
        </w:rPr>
        <w:t>s</w:t>
      </w:r>
      <w:r w:rsidRPr="00D40B8D">
        <w:t>/N</w:t>
      </w:r>
      <w:r w:rsidRPr="00D40B8D">
        <w:rPr>
          <w:vertAlign w:val="subscript"/>
        </w:rPr>
        <w:t>0</w:t>
      </w:r>
      <w:r w:rsidRPr="00D40B8D">
        <w:t xml:space="preserve"> threshold ((Symbol energy to noise density ratio after de-spreading) versus PER for a QPSK modulated carrier using Turbo FEC Coding according to </w:t>
      </w:r>
      <w:del w:id="293" w:author="Author">
        <w:r w:rsidRPr="00D40B8D" w:rsidDel="00F80438">
          <w:delText>[</w:delText>
        </w:r>
      </w:del>
      <w:r w:rsidRPr="00D40B8D">
        <w:rPr>
          <w:i/>
        </w:rPr>
        <w:t>ETSI EN 302 583 (V1.2.1) – Digital Video Broadcasting (DVB); Framing Structure, channel coding and modulation for Satellite Services to Handheld devices (SH) below 3 GHz</w:t>
      </w:r>
      <w:ins w:id="294" w:author="Author">
        <w:r w:rsidR="00F80438">
          <w:t>.</w:t>
        </w:r>
      </w:ins>
      <w:del w:id="295" w:author="Author">
        <w:r w:rsidRPr="00D40B8D" w:rsidDel="00F80438">
          <w:delText>]</w:delText>
        </w:r>
      </w:del>
    </w:p>
    <w:p w14:paraId="3D837483" w14:textId="77777777" w:rsidR="00C101D1" w:rsidRPr="00D40B8D" w:rsidRDefault="00C101D1" w:rsidP="00C101D1">
      <w:pPr>
        <w:pStyle w:val="Figure"/>
        <w:rPr>
          <w:noProof w:val="0"/>
          <w:lang w:val="en-GB" w:bidi="he-IL"/>
        </w:rPr>
      </w:pPr>
      <w:r w:rsidRPr="00D40B8D">
        <w:rPr>
          <w:lang w:val="en-IE" w:eastAsia="en-IE"/>
        </w:rPr>
        <w:drawing>
          <wp:inline distT="0" distB="0" distL="0" distR="0" wp14:anchorId="0FDFB167" wp14:editId="13A56E06">
            <wp:extent cx="6120765" cy="4592955"/>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R_r14_88bits.emf"/>
                    <pic:cNvPicPr/>
                  </pic:nvPicPr>
                  <pic:blipFill>
                    <a:blip r:embed="rId10">
                      <a:extLst>
                        <a:ext uri="{28A0092B-C50C-407E-A947-70E740481C1C}">
                          <a14:useLocalDpi xmlns:a14="http://schemas.microsoft.com/office/drawing/2010/main" val="0"/>
                        </a:ext>
                      </a:extLst>
                    </a:blip>
                    <a:stretch>
                      <a:fillRect/>
                    </a:stretch>
                  </pic:blipFill>
                  <pic:spPr>
                    <a:xfrm>
                      <a:off x="0" y="0"/>
                      <a:ext cx="6120765" cy="4592955"/>
                    </a:xfrm>
                    <a:prstGeom prst="rect">
                      <a:avLst/>
                    </a:prstGeom>
                  </pic:spPr>
                </pic:pic>
              </a:graphicData>
            </a:graphic>
          </wp:inline>
        </w:drawing>
      </w:r>
    </w:p>
    <w:p w14:paraId="7719A160" w14:textId="77777777" w:rsidR="00C101D1" w:rsidRPr="00D40B8D" w:rsidRDefault="00C101D1" w:rsidP="00C101D1">
      <w:pPr>
        <w:pStyle w:val="Heading3"/>
      </w:pPr>
      <w:r w:rsidRPr="00D40B8D">
        <w:t>4.3.2</w:t>
      </w:r>
      <w:r w:rsidRPr="00D40B8D">
        <w:tab/>
        <w:t>VDE-SAT uplink receiver characteristics</w:t>
      </w:r>
    </w:p>
    <w:p w14:paraId="2D50CD46" w14:textId="3BF82188" w:rsidR="00C101D1" w:rsidRDefault="00C021FD" w:rsidP="00C101D1">
      <w:r>
        <w:t>(… no change</w:t>
      </w:r>
      <w:r w:rsidR="00C101D1">
        <w:t xml:space="preserve"> …)</w:t>
      </w:r>
    </w:p>
    <w:p w14:paraId="4A4BCB91" w14:textId="77777777" w:rsidR="00441D41" w:rsidRDefault="00441D41" w:rsidP="00C101D1"/>
    <w:p w14:paraId="742A8376" w14:textId="77777777" w:rsidR="00441D41" w:rsidRPr="00D40B8D" w:rsidRDefault="00441D41" w:rsidP="00441D41">
      <w:pPr>
        <w:pStyle w:val="Heading3"/>
      </w:pPr>
      <w:r w:rsidRPr="00D40B8D">
        <w:t>4.3.3</w:t>
      </w:r>
      <w:r w:rsidRPr="00D40B8D">
        <w:tab/>
        <w:t>VDE-SAT uplink link budget</w:t>
      </w:r>
    </w:p>
    <w:p w14:paraId="205D5412" w14:textId="77777777" w:rsidR="00441D41" w:rsidRDefault="00441D41" w:rsidP="00441D41">
      <w:r>
        <w:t>(… no change …)</w:t>
      </w:r>
    </w:p>
    <w:p w14:paraId="4E2EA126" w14:textId="77777777" w:rsidR="00441D41" w:rsidRDefault="00441D41" w:rsidP="00C101D1"/>
    <w:p w14:paraId="3B2C3689" w14:textId="77777777" w:rsidR="00441D41" w:rsidRPr="00D40B8D" w:rsidRDefault="00441D41" w:rsidP="00441D41">
      <w:pPr>
        <w:pStyle w:val="Heading1"/>
      </w:pPr>
      <w:r w:rsidRPr="00D40B8D">
        <w:t>5</w:t>
      </w:r>
      <w:r w:rsidRPr="00D40B8D">
        <w:tab/>
        <w:t>Interoperability and resource sharing with VDE-TER and between VDE-SAT systems</w:t>
      </w:r>
    </w:p>
    <w:p w14:paraId="20FA7233" w14:textId="77777777" w:rsidR="00441D41" w:rsidRDefault="00441D41" w:rsidP="00441D41">
      <w:r>
        <w:t>(… no change …)</w:t>
      </w:r>
    </w:p>
    <w:p w14:paraId="65A5059C" w14:textId="77777777" w:rsidR="00C101D1" w:rsidRPr="00C101D1" w:rsidRDefault="00C101D1" w:rsidP="00C101D1"/>
    <w:p w14:paraId="56BDE69A" w14:textId="77777777" w:rsidR="007B525C" w:rsidRPr="00D40B8D" w:rsidRDefault="007B525C" w:rsidP="007B525C">
      <w:pPr>
        <w:pStyle w:val="Heading3"/>
      </w:pPr>
      <w:bookmarkStart w:id="296" w:name="_Toc445972023"/>
      <w:r w:rsidRPr="00D40B8D">
        <w:lastRenderedPageBreak/>
        <w:t>6</w:t>
      </w:r>
      <w:r w:rsidRPr="00D40B8D">
        <w:tab/>
        <w:t>Interference to incumbent services and those in adjacent frequency bands</w:t>
      </w:r>
      <w:bookmarkEnd w:id="296"/>
    </w:p>
    <w:p w14:paraId="4E448E11" w14:textId="77777777" w:rsidR="007B525C" w:rsidRPr="00D40B8D" w:rsidRDefault="007B525C" w:rsidP="007B525C">
      <w:pPr>
        <w:pStyle w:val="Heading3"/>
      </w:pPr>
      <w:r w:rsidRPr="00D40B8D">
        <w:t>6.1</w:t>
      </w:r>
      <w:r w:rsidRPr="00D40B8D">
        <w:tab/>
        <w:t>In-band interference</w:t>
      </w:r>
    </w:p>
    <w:p w14:paraId="25FFFB07" w14:textId="77777777" w:rsidR="00D069F8" w:rsidRPr="00D40B8D" w:rsidRDefault="00D069F8" w:rsidP="00D069F8">
      <w:pPr>
        <w:pStyle w:val="Heading3"/>
      </w:pPr>
      <w:r w:rsidRPr="00D40B8D">
        <w:t>6.1.1</w:t>
      </w:r>
      <w:r w:rsidRPr="00D40B8D">
        <w:tab/>
        <w:t>Fixed services in-band</w:t>
      </w:r>
    </w:p>
    <w:p w14:paraId="684DF862" w14:textId="77777777" w:rsidR="00D069F8" w:rsidRPr="00D40B8D" w:rsidRDefault="00D069F8" w:rsidP="00D069F8">
      <w:r w:rsidRPr="00D40B8D">
        <w:t xml:space="preserve">The VDE-SAT uplink has common characteristics with VDE terrestrial ship-to-shore. Therefore, it will not create any additional interference to land and aeronautical mobile services. </w:t>
      </w:r>
    </w:p>
    <w:p w14:paraId="123EB453" w14:textId="77777777" w:rsidR="00D069F8" w:rsidRDefault="00D069F8" w:rsidP="00D069F8">
      <w:r w:rsidRPr="00D40B8D">
        <w:t xml:space="preserve">The VDE-SAT downlink is in compliance with the </w:t>
      </w:r>
      <w:del w:id="297" w:author="Author">
        <w:r w:rsidRPr="00D40B8D" w:rsidDel="009F4DDD">
          <w:delText xml:space="preserve">agreed </w:delText>
        </w:r>
      </w:del>
      <w:r w:rsidRPr="00D40B8D">
        <w:t>pfd mask specified in Recommendation ITU-R M.2092-0 and provided in section 4.2.1.</w:t>
      </w:r>
      <w:del w:id="298" w:author="Author">
        <w:r w:rsidRPr="00D40B8D" w:rsidDel="009F4DDD">
          <w:delText xml:space="preserve"> This pfd mask ensures that the VDE-SAT downlink will not cause harmful interference to fixed services. The pfd mask was coordinated and agreed between WP 5A, WP 5B and WP 5C ahead of WRC-15. In a liaison statement to WP 5B (Doc. 5B/199), WP 5A confirmed that the Recommendation ITU-R M.1808 has not been revised since and as such the mask is still valid.</w:delText>
        </w:r>
      </w:del>
      <w:r w:rsidRPr="00D40B8D">
        <w:t xml:space="preserve"> The pfd mask is presented in Table 4-4.</w:t>
      </w:r>
    </w:p>
    <w:p w14:paraId="5CFF931A" w14:textId="77777777" w:rsidR="00D069F8" w:rsidRPr="00D40B8D" w:rsidRDefault="00D069F8" w:rsidP="00D069F8">
      <w:pPr>
        <w:pStyle w:val="Heading3"/>
      </w:pPr>
      <w:r w:rsidRPr="00D40B8D">
        <w:t>6.1.2</w:t>
      </w:r>
      <w:r w:rsidRPr="00D40B8D">
        <w:tab/>
        <w:t>Land and aeronautical mobile services in-band</w:t>
      </w:r>
    </w:p>
    <w:p w14:paraId="53BB27A2" w14:textId="77777777" w:rsidR="00D069F8" w:rsidRPr="00D40B8D" w:rsidRDefault="00D069F8" w:rsidP="00D069F8">
      <w:pPr>
        <w:rPr>
          <w:i/>
        </w:rPr>
      </w:pPr>
      <w:r w:rsidRPr="00D40B8D">
        <w:rPr>
          <w:i/>
        </w:rPr>
        <w:t xml:space="preserve">[Editor note: In the following views, the pfd mask contained in view 1 is based on coordination threshold. This pfd mask is specified in Recommendation ITU-R M.2092; the pfd mask contained in views 2 and 3 is based on protection criteria defined in </w:t>
      </w:r>
      <w:r w:rsidRPr="00D40B8D">
        <w:rPr>
          <w:i/>
          <w:lang w:eastAsia="zh-CN"/>
        </w:rPr>
        <w:t>Recommendation ITU-R M.1808-0]</w:t>
      </w:r>
    </w:p>
    <w:p w14:paraId="4DEC4DDD" w14:textId="77777777" w:rsidR="00D069F8" w:rsidRPr="00D40B8D" w:rsidRDefault="00D069F8" w:rsidP="00D069F8">
      <w:r w:rsidRPr="00D40B8D">
        <w:t xml:space="preserve">The VDE-SAT uplink has common characteristics with VDE terrestrial ship-to-shore. Therefore, it will not create any additional interference to land and aeronautical mobile services. </w:t>
      </w:r>
    </w:p>
    <w:p w14:paraId="7D73F338" w14:textId="77777777" w:rsidR="00D069F8" w:rsidRPr="00D40B8D" w:rsidRDefault="00D069F8" w:rsidP="00D069F8">
      <w:pPr>
        <w:pStyle w:val="Headingi"/>
      </w:pPr>
      <w:r w:rsidRPr="00D40B8D">
        <w:t>VIEW 1 about pfd mask</w:t>
      </w:r>
    </w:p>
    <w:p w14:paraId="22374ECC" w14:textId="05751417" w:rsidR="007B525C" w:rsidRDefault="00D069F8" w:rsidP="007B525C">
      <w:pPr>
        <w:rPr>
          <w:ins w:id="299" w:author="Author"/>
        </w:rPr>
      </w:pPr>
      <w:r w:rsidRPr="00D40B8D">
        <w:t xml:space="preserve">The VDE-SAT downlink is in compliance with the </w:t>
      </w:r>
      <w:del w:id="300" w:author="Author">
        <w:r w:rsidRPr="00D40B8D" w:rsidDel="002F2EF7">
          <w:delText xml:space="preserve">agreed </w:delText>
        </w:r>
      </w:del>
      <w:r w:rsidRPr="00D40B8D">
        <w:t xml:space="preserve">pfd mask specified in Recommendation ITU-R M.2092-0 and provided in Section 4.2.1. </w:t>
      </w:r>
      <w:del w:id="301" w:author="Author">
        <w:r w:rsidRPr="00D40B8D" w:rsidDel="002F2EF7">
          <w:delText xml:space="preserve">This pfd mask ensures that the VDE-SAT downlink will not cause harmful interference to land and aeronautical mobile services. The pfd mask was coordinated and agreed between WP 5A, WP 5B and WP 5C ahead of WRC-15. In a liaison statement to WP 5B (Doc. 5B/199), WP5A confirmed that the Recommendation ITU-R M.1808 has not been revised since and as such the mask is still valid. </w:delText>
        </w:r>
      </w:del>
      <w:r w:rsidRPr="00D40B8D">
        <w:t>The pfd mask is presented in Table 4-4.</w:t>
      </w:r>
    </w:p>
    <w:p w14:paraId="3ED69CA2" w14:textId="77777777" w:rsidR="007B525C" w:rsidRPr="002A4BFC" w:rsidRDefault="007B525C" w:rsidP="007B525C">
      <w:pPr>
        <w:rPr>
          <w:ins w:id="302" w:author="Author"/>
          <w:rPrChange w:id="303" w:author="Author">
            <w:rPr>
              <w:ins w:id="304" w:author="Author"/>
              <w:highlight w:val="yellow"/>
            </w:rPr>
          </w:rPrChange>
        </w:rPr>
      </w:pPr>
    </w:p>
    <w:p w14:paraId="18C44D9D" w14:textId="77777777" w:rsidR="00D069F8" w:rsidRPr="00D40B8D" w:rsidRDefault="00D069F8" w:rsidP="00D069F8">
      <w:pPr>
        <w:pStyle w:val="Headingi"/>
      </w:pPr>
      <w:r w:rsidRPr="00D40B8D">
        <w:t>VIEW 2 about pfd mask</w:t>
      </w:r>
    </w:p>
    <w:p w14:paraId="2CB9D85F" w14:textId="3DE24FD6" w:rsidR="007B525C" w:rsidRPr="00B65926" w:rsidRDefault="00D069F8" w:rsidP="00D069F8">
      <w:pPr>
        <w:pStyle w:val="Heading3"/>
        <w:rPr>
          <w:b w:val="0"/>
        </w:rPr>
      </w:pPr>
      <w:r w:rsidRPr="00B65926">
        <w:rPr>
          <w:b w:val="0"/>
        </w:rPr>
        <w:t xml:space="preserve"> </w:t>
      </w:r>
      <w:r w:rsidR="007B525C" w:rsidRPr="00B65926">
        <w:rPr>
          <w:b w:val="0"/>
        </w:rPr>
        <w:t>(… no change …)</w:t>
      </w:r>
    </w:p>
    <w:p w14:paraId="4D1A6D4D" w14:textId="77777777" w:rsidR="00162AEA" w:rsidRDefault="00162AEA"/>
    <w:p w14:paraId="3E2C1067" w14:textId="77777777" w:rsidR="00D069F8" w:rsidRPr="00D40B8D" w:rsidRDefault="00D069F8" w:rsidP="00D069F8">
      <w:pPr>
        <w:rPr>
          <w:i/>
        </w:rPr>
      </w:pPr>
      <w:r w:rsidRPr="00D40B8D">
        <w:rPr>
          <w:i/>
        </w:rPr>
        <w:t>VIEW 3 about pfd mask</w:t>
      </w:r>
    </w:p>
    <w:p w14:paraId="2A76E84A" w14:textId="3B7E01CE" w:rsidR="00564DD2" w:rsidRPr="00B65926" w:rsidRDefault="00D069F8" w:rsidP="00D069F8">
      <w:pPr>
        <w:pStyle w:val="Heading3"/>
        <w:rPr>
          <w:b w:val="0"/>
        </w:rPr>
      </w:pPr>
      <w:r w:rsidRPr="00564DD2">
        <w:rPr>
          <w:b w:val="0"/>
        </w:rPr>
        <w:t xml:space="preserve"> </w:t>
      </w:r>
      <w:r w:rsidR="00564DD2" w:rsidRPr="00564DD2">
        <w:rPr>
          <w:b w:val="0"/>
        </w:rPr>
        <w:t>(… no change …)</w:t>
      </w:r>
    </w:p>
    <w:p w14:paraId="6F0306D7" w14:textId="77777777" w:rsidR="00564DD2" w:rsidRDefault="00564DD2"/>
    <w:p w14:paraId="55839CA1" w14:textId="77777777" w:rsidR="00564DD2" w:rsidRPr="00D40B8D" w:rsidRDefault="00564DD2" w:rsidP="00564DD2">
      <w:pPr>
        <w:pStyle w:val="Heading2"/>
        <w:ind w:left="0" w:firstLine="0"/>
      </w:pPr>
      <w:r w:rsidRPr="00D40B8D">
        <w:t>6.2</w:t>
      </w:r>
      <w:r w:rsidRPr="00D40B8D">
        <w:tab/>
        <w:t>Out-of-band interference</w:t>
      </w:r>
    </w:p>
    <w:p w14:paraId="260922FE" w14:textId="77777777" w:rsidR="00564DD2" w:rsidRPr="00B65926" w:rsidRDefault="00564DD2" w:rsidP="00564DD2">
      <w:pPr>
        <w:pStyle w:val="Heading3"/>
        <w:rPr>
          <w:b w:val="0"/>
        </w:rPr>
      </w:pPr>
      <w:r w:rsidRPr="00564DD2">
        <w:rPr>
          <w:b w:val="0"/>
        </w:rPr>
        <w:t>(… no change …)</w:t>
      </w:r>
    </w:p>
    <w:p w14:paraId="0AFE36A9" w14:textId="77777777" w:rsidR="00564DD2" w:rsidRDefault="00564DD2"/>
    <w:p w14:paraId="47F09BBF" w14:textId="77777777" w:rsidR="00564DD2" w:rsidRDefault="00564DD2" w:rsidP="00564DD2">
      <w:pPr>
        <w:pStyle w:val="Heading3"/>
      </w:pPr>
      <w:r w:rsidRPr="00D40B8D">
        <w:lastRenderedPageBreak/>
        <w:t>6.2.1</w:t>
      </w:r>
      <w:r w:rsidRPr="00D40B8D">
        <w:tab/>
        <w:t>Maritime distress and voice services</w:t>
      </w:r>
    </w:p>
    <w:p w14:paraId="5AAEFA3C" w14:textId="77777777" w:rsidR="00564DD2" w:rsidRPr="00B65926" w:rsidRDefault="00564DD2" w:rsidP="00564DD2">
      <w:pPr>
        <w:pStyle w:val="Heading3"/>
        <w:rPr>
          <w:b w:val="0"/>
        </w:rPr>
      </w:pPr>
      <w:r w:rsidRPr="00564DD2">
        <w:rPr>
          <w:b w:val="0"/>
        </w:rPr>
        <w:t>(… no change …)</w:t>
      </w:r>
    </w:p>
    <w:p w14:paraId="2753F371" w14:textId="77777777" w:rsidR="00564DD2" w:rsidRPr="00564DD2" w:rsidRDefault="00564DD2" w:rsidP="00564DD2"/>
    <w:p w14:paraId="63614E29" w14:textId="77777777" w:rsidR="00564DD2" w:rsidRDefault="00564DD2" w:rsidP="00564DD2">
      <w:pPr>
        <w:pStyle w:val="Heading3"/>
      </w:pPr>
      <w:bookmarkStart w:id="305" w:name="_Toc445972025"/>
      <w:r w:rsidRPr="00D40B8D">
        <w:t>6.2.2</w:t>
      </w:r>
      <w:r w:rsidRPr="00D40B8D">
        <w:tab/>
        <w:t xml:space="preserve">Satellite </w:t>
      </w:r>
      <w:bookmarkEnd w:id="305"/>
      <w:r w:rsidRPr="00D40B8D">
        <w:t>automatic identification system</w:t>
      </w:r>
    </w:p>
    <w:p w14:paraId="6FC82074" w14:textId="77777777" w:rsidR="00564DD2" w:rsidRPr="00B65926" w:rsidRDefault="00564DD2" w:rsidP="00564DD2">
      <w:pPr>
        <w:pStyle w:val="Heading3"/>
        <w:rPr>
          <w:b w:val="0"/>
        </w:rPr>
      </w:pPr>
      <w:r w:rsidRPr="00564DD2">
        <w:rPr>
          <w:b w:val="0"/>
        </w:rPr>
        <w:t>(… no change …)</w:t>
      </w:r>
    </w:p>
    <w:p w14:paraId="19A1D07E" w14:textId="77777777" w:rsidR="00564DD2" w:rsidRPr="00564DD2" w:rsidRDefault="00564DD2" w:rsidP="00564DD2"/>
    <w:p w14:paraId="53213D92" w14:textId="569F9345" w:rsidR="00564DD2" w:rsidRDefault="00564DD2" w:rsidP="00564DD2">
      <w:pPr>
        <w:pStyle w:val="Heading3"/>
      </w:pPr>
      <w:bookmarkStart w:id="306" w:name="_Toc445972026"/>
      <w:r w:rsidRPr="00D40B8D">
        <w:t>6.2.3</w:t>
      </w:r>
      <w:r w:rsidRPr="00D40B8D">
        <w:tab/>
        <w:t>Radiolocation service in the frequency band 154-156 MHz</w:t>
      </w:r>
      <w:bookmarkEnd w:id="306"/>
    </w:p>
    <w:p w14:paraId="74EE81D3" w14:textId="77777777" w:rsidR="00564DD2" w:rsidRPr="00B65926" w:rsidRDefault="00564DD2" w:rsidP="00564DD2">
      <w:pPr>
        <w:pStyle w:val="Heading3"/>
        <w:rPr>
          <w:b w:val="0"/>
        </w:rPr>
      </w:pPr>
      <w:r w:rsidRPr="00564DD2">
        <w:rPr>
          <w:b w:val="0"/>
        </w:rPr>
        <w:t>(… no change …)</w:t>
      </w:r>
    </w:p>
    <w:p w14:paraId="7C5C1DC1" w14:textId="77777777" w:rsidR="00564DD2" w:rsidRPr="00564DD2" w:rsidRDefault="00564DD2" w:rsidP="00564DD2"/>
    <w:p w14:paraId="72786A2A" w14:textId="77777777" w:rsidR="00564DD2" w:rsidRDefault="00564DD2" w:rsidP="00564DD2">
      <w:pPr>
        <w:pStyle w:val="Heading3"/>
      </w:pPr>
      <w:r w:rsidRPr="00D40B8D">
        <w:t>6.2.4</w:t>
      </w:r>
      <w:r w:rsidRPr="00D40B8D">
        <w:tab/>
        <w:t>Broadcasting service in the frequency band 162-164 MHz</w:t>
      </w:r>
    </w:p>
    <w:p w14:paraId="6B97D3C5" w14:textId="77777777" w:rsidR="00564DD2" w:rsidRPr="00B65926" w:rsidRDefault="00564DD2" w:rsidP="00564DD2">
      <w:pPr>
        <w:pStyle w:val="Heading3"/>
        <w:rPr>
          <w:b w:val="0"/>
        </w:rPr>
      </w:pPr>
      <w:r w:rsidRPr="00564DD2">
        <w:rPr>
          <w:b w:val="0"/>
        </w:rPr>
        <w:t>(… no change …)</w:t>
      </w:r>
    </w:p>
    <w:p w14:paraId="3E0F4A07" w14:textId="77777777" w:rsidR="00564DD2" w:rsidRPr="00564DD2" w:rsidRDefault="00564DD2" w:rsidP="00564DD2"/>
    <w:p w14:paraId="284159F2" w14:textId="77777777" w:rsidR="00564DD2" w:rsidRDefault="00564DD2" w:rsidP="00564DD2">
      <w:pPr>
        <w:pStyle w:val="Heading3"/>
      </w:pPr>
      <w:r w:rsidRPr="00D40B8D">
        <w:t>6.2.5</w:t>
      </w:r>
      <w:r w:rsidRPr="00D40B8D">
        <w:tab/>
        <w:t>Space operation service (space-to-Earth) in the frequency band 162-164 MHz</w:t>
      </w:r>
    </w:p>
    <w:p w14:paraId="3ACC1414" w14:textId="77777777" w:rsidR="00564DD2" w:rsidRPr="00B65926" w:rsidRDefault="00564DD2" w:rsidP="00564DD2">
      <w:pPr>
        <w:pStyle w:val="Heading3"/>
        <w:rPr>
          <w:b w:val="0"/>
        </w:rPr>
      </w:pPr>
      <w:r w:rsidRPr="00564DD2">
        <w:rPr>
          <w:b w:val="0"/>
        </w:rPr>
        <w:t>(… no change …)</w:t>
      </w:r>
    </w:p>
    <w:p w14:paraId="43DE1B5A" w14:textId="77777777" w:rsidR="00564DD2" w:rsidRPr="00564DD2" w:rsidRDefault="00564DD2" w:rsidP="00564DD2"/>
    <w:p w14:paraId="2EFC11AC" w14:textId="77777777" w:rsidR="0068017D" w:rsidRPr="00D40B8D" w:rsidRDefault="0068017D" w:rsidP="0068017D">
      <w:pPr>
        <w:pStyle w:val="Heading3"/>
      </w:pPr>
      <w:bookmarkStart w:id="307" w:name="_Toc445972030"/>
      <w:r w:rsidRPr="00D40B8D">
        <w:t>6.2.6</w:t>
      </w:r>
      <w:r w:rsidRPr="00D40B8D">
        <w:tab/>
        <w:t>Land and aeronautical mobile services in adjacent frequency bands</w:t>
      </w:r>
      <w:bookmarkEnd w:id="307"/>
    </w:p>
    <w:p w14:paraId="173EAE9B" w14:textId="77777777" w:rsidR="0068017D" w:rsidRPr="00D40B8D" w:rsidDel="00A72111" w:rsidRDefault="0068017D" w:rsidP="0068017D">
      <w:pPr>
        <w:rPr>
          <w:del w:id="308" w:author="Author"/>
          <w:i/>
          <w:color w:val="FF0000"/>
        </w:rPr>
      </w:pPr>
      <w:del w:id="309" w:author="Author">
        <w:r w:rsidRPr="00D40B8D" w:rsidDel="00A72111">
          <w:rPr>
            <w:i/>
            <w:color w:val="FF0000"/>
          </w:rPr>
          <w:delText xml:space="preserve">[Editorial note: Relevant frequency band as specified in ITU-R Resolution </w:delText>
        </w:r>
        <w:r w:rsidRPr="00D40B8D" w:rsidDel="00A72111">
          <w:rPr>
            <w:b/>
            <w:bCs/>
            <w:i/>
            <w:color w:val="FF0000"/>
          </w:rPr>
          <w:delText>360</w:delText>
        </w:r>
        <w:r w:rsidRPr="00D40B8D" w:rsidDel="00A72111">
          <w:rPr>
            <w:i/>
            <w:color w:val="FF0000"/>
          </w:rPr>
          <w:delText xml:space="preserve"> is 154-164 MHz]</w:delText>
        </w:r>
      </w:del>
    </w:p>
    <w:p w14:paraId="5ABD2FD9" w14:textId="77777777" w:rsidR="0068017D" w:rsidRPr="00D40B8D" w:rsidRDefault="0068017D" w:rsidP="0068017D">
      <w:pPr>
        <w:spacing w:before="80"/>
      </w:pPr>
      <w:r w:rsidRPr="00D40B8D">
        <w:t xml:space="preserve">The VDE-SAT uplink has common characteristics with VDE terrestrial ship-to-shore. Therefore, it will not create any additional interference to land and aeronautical mobile services. </w:t>
      </w:r>
    </w:p>
    <w:p w14:paraId="26E172DF" w14:textId="77777777" w:rsidR="0068017D" w:rsidRPr="00D40B8D" w:rsidRDefault="0068017D" w:rsidP="0068017D">
      <w:pPr>
        <w:spacing w:before="80"/>
      </w:pPr>
      <w:r w:rsidRPr="00D40B8D">
        <w:t xml:space="preserve">The VDE-SAT downlink is in compliance with the </w:t>
      </w:r>
      <w:del w:id="310" w:author="Author">
        <w:r w:rsidRPr="00D40B8D" w:rsidDel="00A72111">
          <w:delText xml:space="preserve">agreed </w:delText>
        </w:r>
      </w:del>
      <w:r w:rsidRPr="00D40B8D">
        <w:t xml:space="preserve">pfd mask specified Recommendation ITU-R M.2092-0 and provided in Section 4.2.1. </w:t>
      </w:r>
      <w:del w:id="311" w:author="Author">
        <w:r w:rsidRPr="00D40B8D" w:rsidDel="007C57B2">
          <w:delText xml:space="preserve">This pfd mask ensures that the VDE-SAT downlink will not cause harmful interference to land and aeronautical mobile services. The pfd mask was coordinated and agreed between WP 5A, WP 5B and WP 5C ahead of WRC-15. In a liaison statement to WP 5B (Doc. 5B/199), WP 5A confirmed that the Recommendation ITU-R M.1808 has not been revised since and as such the mask is still valid. </w:delText>
        </w:r>
      </w:del>
      <w:r w:rsidRPr="00D40B8D">
        <w:t>The pfd mask is presented in Table 4-4. In addition, as discussed in section 6.2.3.4, the out of band emissions from the VDE</w:t>
      </w:r>
      <w:r w:rsidRPr="00D40B8D">
        <w:noBreakHyphen/>
        <w:t>SAT downlink will be at least 65 dB below the in-band emissions when more than 500 kHz out from the VDE-SAT downlink.</w:t>
      </w:r>
      <w:ins w:id="312" w:author="Author">
        <w:r>
          <w:t xml:space="preserve"> Thus, land mobile stations in adjacent frequency bands will not experience harmful interference from the VDE-SAT downlink.</w:t>
        </w:r>
      </w:ins>
    </w:p>
    <w:p w14:paraId="17AA8C13" w14:textId="77777777" w:rsidR="00162AEA" w:rsidRPr="00D40B8D" w:rsidRDefault="00162AEA" w:rsidP="00162AEA">
      <w:pPr>
        <w:pStyle w:val="Heading3"/>
      </w:pPr>
      <w:r w:rsidRPr="00D40B8D">
        <w:t>6.2.7</w:t>
      </w:r>
      <w:r w:rsidRPr="00D40B8D">
        <w:tab/>
        <w:t>Radio astronomy out of band power flux density mask</w:t>
      </w:r>
    </w:p>
    <w:p w14:paraId="33178887" w14:textId="77777777" w:rsidR="00162AEA" w:rsidRPr="00B65926" w:rsidRDefault="00162AEA" w:rsidP="00162AEA">
      <w:pPr>
        <w:pStyle w:val="Heading3"/>
        <w:rPr>
          <w:b w:val="0"/>
        </w:rPr>
      </w:pPr>
      <w:r w:rsidRPr="00564DD2">
        <w:rPr>
          <w:b w:val="0"/>
        </w:rPr>
        <w:t>(… no change …)</w:t>
      </w:r>
    </w:p>
    <w:p w14:paraId="479035A7" w14:textId="77777777" w:rsidR="00564DD2" w:rsidRDefault="00564DD2"/>
    <w:p w14:paraId="0DEBA6D2" w14:textId="77777777" w:rsidR="000F271F" w:rsidRPr="00D40B8D" w:rsidRDefault="000F271F" w:rsidP="000F271F">
      <w:pPr>
        <w:pStyle w:val="Heading1"/>
        <w:numPr>
          <w:ilvl w:val="0"/>
          <w:numId w:val="3"/>
        </w:numPr>
        <w:ind w:left="1134" w:hanging="1134"/>
      </w:pPr>
      <w:bookmarkStart w:id="313" w:name="_Toc445972032"/>
      <w:r w:rsidRPr="00D40B8D">
        <w:lastRenderedPageBreak/>
        <w:t>Satellite receiver resilience to harmful interference from incumbent services and those in adjacent frequency band</w:t>
      </w:r>
      <w:bookmarkEnd w:id="313"/>
    </w:p>
    <w:p w14:paraId="4B6197E8" w14:textId="77777777" w:rsidR="000F271F" w:rsidRPr="00B65926" w:rsidRDefault="000F271F" w:rsidP="000F271F">
      <w:pPr>
        <w:pStyle w:val="Heading3"/>
        <w:rPr>
          <w:b w:val="0"/>
        </w:rPr>
      </w:pPr>
      <w:r w:rsidRPr="00B65926">
        <w:rPr>
          <w:b w:val="0"/>
        </w:rPr>
        <w:t>(… no change …)</w:t>
      </w:r>
    </w:p>
    <w:p w14:paraId="4A7537D4" w14:textId="77777777" w:rsidR="000F271F" w:rsidRDefault="000F271F"/>
    <w:p w14:paraId="606B6F90" w14:textId="77777777" w:rsidR="000F271F" w:rsidRPr="00D40B8D" w:rsidRDefault="000F271F" w:rsidP="000F271F">
      <w:pPr>
        <w:pStyle w:val="Heading2"/>
      </w:pPr>
      <w:r w:rsidRPr="00D40B8D">
        <w:t>7.1</w:t>
      </w:r>
      <w:r w:rsidRPr="00D40B8D">
        <w:tab/>
        <w:t>Compatibility of VDE-SAT with the mobile service operating in the frequency band 156-162 MHz</w:t>
      </w:r>
    </w:p>
    <w:p w14:paraId="13B72BF4" w14:textId="16BB8648" w:rsidR="007677D2" w:rsidRPr="007677D2" w:rsidRDefault="007677D2" w:rsidP="007677D2">
      <w:pPr>
        <w:pStyle w:val="Heading3"/>
      </w:pPr>
      <w:r w:rsidRPr="00D40B8D">
        <w:t>7.1.1</w:t>
      </w:r>
      <w:r w:rsidRPr="00D40B8D">
        <w:tab/>
        <w:t>Introduction</w:t>
      </w:r>
    </w:p>
    <w:p w14:paraId="6CD91CF0" w14:textId="77777777" w:rsidR="000F271F" w:rsidRDefault="000F271F" w:rsidP="000F271F">
      <w:pPr>
        <w:pStyle w:val="Heading3"/>
        <w:rPr>
          <w:b w:val="0"/>
        </w:rPr>
      </w:pPr>
      <w:r w:rsidRPr="00B65926">
        <w:rPr>
          <w:b w:val="0"/>
        </w:rPr>
        <w:t>(… no change …)</w:t>
      </w:r>
    </w:p>
    <w:p w14:paraId="12A7994C" w14:textId="77777777" w:rsidR="001F51C4" w:rsidRPr="001F51C4" w:rsidRDefault="001F51C4" w:rsidP="001F51C4"/>
    <w:p w14:paraId="492435E1" w14:textId="77777777" w:rsidR="007677D2" w:rsidRPr="00D40B8D" w:rsidRDefault="007677D2" w:rsidP="007677D2">
      <w:pPr>
        <w:pStyle w:val="Heading3"/>
      </w:pPr>
      <w:r w:rsidRPr="00D40B8D">
        <w:t>7.1.2</w:t>
      </w:r>
      <w:r w:rsidRPr="00D40B8D">
        <w:tab/>
        <w:t>Characteristics of land mobile systems operating in the 156 to 162 MHz band</w:t>
      </w:r>
    </w:p>
    <w:p w14:paraId="33E73D37" w14:textId="344017C0" w:rsidR="007677D2" w:rsidRDefault="007677D2" w:rsidP="007677D2">
      <w:r>
        <w:t>(… no change …)</w:t>
      </w:r>
    </w:p>
    <w:p w14:paraId="42B0A57E" w14:textId="77777777" w:rsidR="001F51C4" w:rsidRDefault="001F51C4" w:rsidP="007677D2"/>
    <w:p w14:paraId="4DD6B6FB" w14:textId="77777777" w:rsidR="007677D2" w:rsidRPr="00D40B8D" w:rsidRDefault="007677D2" w:rsidP="007677D2">
      <w:pPr>
        <w:pStyle w:val="Heading3"/>
      </w:pPr>
      <w:r w:rsidRPr="00D40B8D">
        <w:t>7.1.3</w:t>
      </w:r>
      <w:r w:rsidRPr="00D40B8D">
        <w:tab/>
        <w:t>Characteristics of the VDE-SAT uplink</w:t>
      </w:r>
    </w:p>
    <w:p w14:paraId="271AE52D" w14:textId="3976E308" w:rsidR="007677D2" w:rsidRDefault="007677D2" w:rsidP="007677D2">
      <w:r>
        <w:t>(… no change …)</w:t>
      </w:r>
    </w:p>
    <w:p w14:paraId="0DC9A50C" w14:textId="77777777" w:rsidR="001F51C4" w:rsidRDefault="001F51C4" w:rsidP="007677D2"/>
    <w:p w14:paraId="1B1807D0" w14:textId="77777777" w:rsidR="007677D2" w:rsidRPr="00D40B8D" w:rsidRDefault="007677D2" w:rsidP="007677D2">
      <w:pPr>
        <w:pStyle w:val="Heading3"/>
      </w:pPr>
      <w:r w:rsidRPr="00D40B8D">
        <w:t>7.1.4</w:t>
      </w:r>
      <w:r w:rsidRPr="00D40B8D">
        <w:tab/>
        <w:t>Estimation of interference level from base and mobile stations operating in the land mobile service in the 156 to 162 MHz band</w:t>
      </w:r>
    </w:p>
    <w:p w14:paraId="467F421C" w14:textId="02BBCECF" w:rsidR="007677D2" w:rsidRDefault="007677D2" w:rsidP="007677D2">
      <w:r>
        <w:t>(… no change …)</w:t>
      </w:r>
    </w:p>
    <w:p w14:paraId="0BCD81C6" w14:textId="77777777" w:rsidR="001F51C4" w:rsidRDefault="001F51C4" w:rsidP="007677D2"/>
    <w:p w14:paraId="2ACB0A4B" w14:textId="77777777" w:rsidR="007677D2" w:rsidRPr="00D40B8D" w:rsidRDefault="007677D2" w:rsidP="007677D2">
      <w:pPr>
        <w:pStyle w:val="Heading3"/>
      </w:pPr>
      <w:r w:rsidRPr="00D40B8D">
        <w:t>7.1.5</w:t>
      </w:r>
      <w:r w:rsidRPr="00D40B8D">
        <w:tab/>
        <w:t>Effect on VDE-SAT uplink link budget from interference from base and mobile stations operating in the land mobile service in the 156 to 162 MHz band</w:t>
      </w:r>
    </w:p>
    <w:p w14:paraId="7867378D" w14:textId="3F6EBE50" w:rsidR="007677D2" w:rsidRDefault="007677D2" w:rsidP="007677D2">
      <w:r>
        <w:t>(… no change …)</w:t>
      </w:r>
    </w:p>
    <w:p w14:paraId="65F8362F" w14:textId="77777777" w:rsidR="001F51C4" w:rsidRPr="007677D2" w:rsidRDefault="001F51C4" w:rsidP="007677D2"/>
    <w:p w14:paraId="5DE06022" w14:textId="77777777" w:rsidR="00984FF7" w:rsidRPr="00D40B8D" w:rsidRDefault="00984FF7" w:rsidP="00984FF7">
      <w:pPr>
        <w:pStyle w:val="Heading3"/>
        <w:rPr>
          <w:ins w:id="314" w:author="Author"/>
        </w:rPr>
      </w:pPr>
      <w:ins w:id="315" w:author="Author">
        <w:r w:rsidRPr="00D40B8D">
          <w:t>7.1.6</w:t>
        </w:r>
        <w:r w:rsidRPr="00D40B8D">
          <w:tab/>
        </w:r>
        <w:r>
          <w:t>Effect of interference from multiple land mobile stations</w:t>
        </w:r>
      </w:ins>
    </w:p>
    <w:p w14:paraId="03D4D065" w14:textId="77777777" w:rsidR="00984FF7" w:rsidRDefault="00984FF7" w:rsidP="00984FF7">
      <w:pPr>
        <w:rPr>
          <w:ins w:id="316" w:author="Author"/>
        </w:rPr>
      </w:pPr>
      <w:ins w:id="317" w:author="Author">
        <w:r>
          <w:t>As a satellite at all times will cover a large area, there is a chance that the VDE-SAT receiver on-board a satellite will experience simultaneous interference from multiple land mobile stations. To evaluate the effect of simultaneous interference from multiple land mobile stations an interference scenario as illustrated in Figure 7-2 has been defined.</w:t>
        </w:r>
      </w:ins>
    </w:p>
    <w:p w14:paraId="164B7694" w14:textId="77777777" w:rsidR="00984FF7" w:rsidRPr="00D40B8D" w:rsidRDefault="00984FF7" w:rsidP="00984FF7">
      <w:pPr>
        <w:pStyle w:val="FigureNo"/>
        <w:rPr>
          <w:ins w:id="318" w:author="Author"/>
        </w:rPr>
      </w:pPr>
      <w:ins w:id="319" w:author="Author">
        <w:r w:rsidRPr="00D40B8D">
          <w:lastRenderedPageBreak/>
          <w:t>Figure 7-</w:t>
        </w:r>
        <w:r>
          <w:t>2</w:t>
        </w:r>
      </w:ins>
    </w:p>
    <w:p w14:paraId="6810D4F8" w14:textId="77777777" w:rsidR="00984FF7" w:rsidRDefault="00984FF7" w:rsidP="00984FF7">
      <w:pPr>
        <w:pStyle w:val="Figuretitle"/>
        <w:rPr>
          <w:ins w:id="320" w:author="Author"/>
        </w:rPr>
      </w:pPr>
      <w:ins w:id="321" w:author="Author">
        <w:r>
          <w:t>Illustration of interference scenario to evaluate the effect of simultaneous interference from multiple land mobile stations.</w:t>
        </w:r>
      </w:ins>
    </w:p>
    <w:p w14:paraId="68C719B0" w14:textId="77777777" w:rsidR="00984FF7" w:rsidRPr="00530D4C" w:rsidRDefault="00984FF7" w:rsidP="00984FF7">
      <w:pPr>
        <w:pStyle w:val="Figure"/>
        <w:rPr>
          <w:ins w:id="322" w:author="Author"/>
        </w:rPr>
      </w:pPr>
      <w:ins w:id="323" w:author="Author">
        <w:r w:rsidRPr="00D40B8D">
          <w:rPr>
            <w:lang w:val="en-IE" w:eastAsia="en-IE"/>
          </w:rPr>
          <w:drawing>
            <wp:inline distT="0" distB="0" distL="0" distR="0" wp14:anchorId="6CA4D4FF" wp14:editId="0A8C2BC8">
              <wp:extent cx="5983200" cy="2849142"/>
              <wp:effectExtent l="0" t="0" r="11430" b="0"/>
              <wp:docPr id="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1">
                        <a:extLst>
                          <a:ext uri="{28A0092B-C50C-407E-A947-70E740481C1C}">
                            <a14:useLocalDpi xmlns:a14="http://schemas.microsoft.com/office/drawing/2010/main" val="0"/>
                          </a:ext>
                        </a:extLst>
                      </a:blip>
                      <a:stretch>
                        <a:fillRect/>
                      </a:stretch>
                    </pic:blipFill>
                    <pic:spPr>
                      <a:xfrm>
                        <a:off x="0" y="0"/>
                        <a:ext cx="5983200" cy="2849142"/>
                      </a:xfrm>
                      <a:prstGeom prst="rect">
                        <a:avLst/>
                      </a:prstGeom>
                    </pic:spPr>
                  </pic:pic>
                </a:graphicData>
              </a:graphic>
            </wp:inline>
          </w:drawing>
        </w:r>
      </w:ins>
    </w:p>
    <w:p w14:paraId="39316ED9" w14:textId="77777777" w:rsidR="00984FF7" w:rsidRDefault="00984FF7" w:rsidP="00984FF7">
      <w:pPr>
        <w:rPr>
          <w:ins w:id="324" w:author="Author"/>
        </w:rPr>
      </w:pPr>
    </w:p>
    <w:p w14:paraId="3876429D" w14:textId="77777777" w:rsidR="00984FF7" w:rsidRDefault="00984FF7" w:rsidP="00984FF7">
      <w:pPr>
        <w:rPr>
          <w:ins w:id="325" w:author="Author"/>
        </w:rPr>
      </w:pPr>
      <w:ins w:id="326" w:author="Author">
        <w:r>
          <w:t>The land mobile stations are illustrated by the antennas, and are placed along the boresight axis of the Yagi antenna. The number of interfering land mobile stations are given by the separation distance between the stations. Given the coverage radius for land mobile base station provided Table 7-1 of typically 50 km. To limit interference between land mobile systems, the separation distance will normally be larger than 250 km.</w:t>
        </w:r>
      </w:ins>
    </w:p>
    <w:p w14:paraId="2BE65B53" w14:textId="77777777" w:rsidR="00984FF7" w:rsidRDefault="00984FF7" w:rsidP="00984FF7">
      <w:pPr>
        <w:rPr>
          <w:ins w:id="327" w:author="Author"/>
        </w:rPr>
      </w:pPr>
      <w:ins w:id="328" w:author="Author">
        <w:r>
          <w:t>Figure 7-3 to 7-5 presents estimated link margin for a range of land mobile base station separation distances. The results are based on interference power calculations performed using the same approach as that used in Table 7-8 and 7-10, and summarizing multiple interference sources. For interference from land mobile base stations with a separation distance of 250 km the link margin is positive for a large range of ship elevation angles between about 20 and 44 degrees. The range of elevation angles with positive link margin grows to between 17 and 50 degrees with a land mobile base station separation distance of 300 km and to between about 10 and 57 with a land mobile base station separation distance of 500 km.</w:t>
        </w:r>
      </w:ins>
    </w:p>
    <w:p w14:paraId="3F4A5445" w14:textId="77777777" w:rsidR="00984FF7" w:rsidRPr="00D40B8D" w:rsidRDefault="00984FF7" w:rsidP="00984FF7">
      <w:pPr>
        <w:pStyle w:val="FigureNo"/>
        <w:rPr>
          <w:ins w:id="329" w:author="Author"/>
        </w:rPr>
      </w:pPr>
      <w:ins w:id="330" w:author="Author">
        <w:r w:rsidRPr="00D40B8D">
          <w:lastRenderedPageBreak/>
          <w:t>Figure 7-</w:t>
        </w:r>
        <w:r>
          <w:t>3</w:t>
        </w:r>
      </w:ins>
    </w:p>
    <w:p w14:paraId="218FC218" w14:textId="77777777" w:rsidR="00984FF7" w:rsidRDefault="00984FF7" w:rsidP="00984FF7">
      <w:pPr>
        <w:pStyle w:val="Figuretitle"/>
        <w:rPr>
          <w:ins w:id="331" w:author="Author"/>
        </w:rPr>
      </w:pPr>
      <w:ins w:id="332" w:author="Author">
        <w:r>
          <w:rPr>
            <w:rFonts w:ascii="Times New Roman" w:hAnsi="Times New Roman"/>
          </w:rPr>
          <w:t>Estimated link margin for the VDE-SAT uplink waveform 1 with 8 interfering land mobile stations separated by 250 km</w:t>
        </w:r>
        <w:r>
          <w:t>.</w:t>
        </w:r>
      </w:ins>
    </w:p>
    <w:p w14:paraId="2315E332" w14:textId="77777777" w:rsidR="00984FF7" w:rsidRPr="00530D4C" w:rsidRDefault="00984FF7" w:rsidP="00984FF7">
      <w:pPr>
        <w:pStyle w:val="Figure"/>
        <w:rPr>
          <w:ins w:id="333" w:author="Author"/>
        </w:rPr>
      </w:pPr>
      <w:ins w:id="334" w:author="Author">
        <w:r w:rsidRPr="00D40B8D">
          <w:rPr>
            <w:lang w:val="en-IE" w:eastAsia="en-IE"/>
          </w:rPr>
          <w:drawing>
            <wp:inline distT="0" distB="0" distL="0" distR="0" wp14:anchorId="3E7855EC" wp14:editId="29851667">
              <wp:extent cx="3798856" cy="2849142"/>
              <wp:effectExtent l="0" t="0" r="1143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98856" cy="2849142"/>
                      </a:xfrm>
                      <a:prstGeom prst="rect">
                        <a:avLst/>
                      </a:prstGeom>
                    </pic:spPr>
                  </pic:pic>
                </a:graphicData>
              </a:graphic>
            </wp:inline>
          </w:drawing>
        </w:r>
      </w:ins>
    </w:p>
    <w:p w14:paraId="19B9ABCA" w14:textId="77777777" w:rsidR="00984FF7" w:rsidRPr="00D40B8D" w:rsidRDefault="00984FF7" w:rsidP="00984FF7">
      <w:pPr>
        <w:pStyle w:val="FigureNo"/>
        <w:rPr>
          <w:ins w:id="335" w:author="Author"/>
        </w:rPr>
      </w:pPr>
      <w:ins w:id="336" w:author="Author">
        <w:r w:rsidRPr="00D40B8D">
          <w:t>Figure 7-</w:t>
        </w:r>
        <w:r>
          <w:t>4</w:t>
        </w:r>
      </w:ins>
    </w:p>
    <w:p w14:paraId="030027D3" w14:textId="77777777" w:rsidR="00984FF7" w:rsidRDefault="00984FF7" w:rsidP="00984FF7">
      <w:pPr>
        <w:pStyle w:val="Figuretitle"/>
        <w:rPr>
          <w:ins w:id="337" w:author="Author"/>
        </w:rPr>
      </w:pPr>
      <w:ins w:id="338" w:author="Author">
        <w:r>
          <w:rPr>
            <w:rFonts w:ascii="Times New Roman" w:hAnsi="Times New Roman"/>
          </w:rPr>
          <w:t>Estimated link margin for the VDE-SAT uplink waveform 1 with 6 interfering land mobile stations separated by 300 km</w:t>
        </w:r>
        <w:r>
          <w:t>.</w:t>
        </w:r>
      </w:ins>
    </w:p>
    <w:p w14:paraId="3804690C" w14:textId="77777777" w:rsidR="00984FF7" w:rsidRPr="00530D4C" w:rsidRDefault="00984FF7" w:rsidP="00984FF7">
      <w:pPr>
        <w:pStyle w:val="Figure"/>
        <w:rPr>
          <w:ins w:id="339" w:author="Author"/>
        </w:rPr>
      </w:pPr>
      <w:ins w:id="340" w:author="Author">
        <w:r w:rsidRPr="00D40B8D">
          <w:rPr>
            <w:lang w:val="en-IE" w:eastAsia="en-IE"/>
          </w:rPr>
          <w:drawing>
            <wp:inline distT="0" distB="0" distL="0" distR="0" wp14:anchorId="71B934D2" wp14:editId="692C6076">
              <wp:extent cx="3798856" cy="2849142"/>
              <wp:effectExtent l="0" t="0" r="11430" b="0"/>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98856" cy="2849142"/>
                      </a:xfrm>
                      <a:prstGeom prst="rect">
                        <a:avLst/>
                      </a:prstGeom>
                    </pic:spPr>
                  </pic:pic>
                </a:graphicData>
              </a:graphic>
            </wp:inline>
          </w:drawing>
        </w:r>
      </w:ins>
    </w:p>
    <w:p w14:paraId="1C3ECF53" w14:textId="77777777" w:rsidR="00984FF7" w:rsidRPr="00D40B8D" w:rsidRDefault="00984FF7" w:rsidP="00984FF7">
      <w:pPr>
        <w:pStyle w:val="FigureNo"/>
        <w:rPr>
          <w:ins w:id="341" w:author="Author"/>
        </w:rPr>
      </w:pPr>
      <w:ins w:id="342" w:author="Author">
        <w:r w:rsidRPr="00D40B8D">
          <w:lastRenderedPageBreak/>
          <w:t>Figure 7-</w:t>
        </w:r>
        <w:r>
          <w:t>5</w:t>
        </w:r>
      </w:ins>
    </w:p>
    <w:p w14:paraId="30A46517" w14:textId="77777777" w:rsidR="00984FF7" w:rsidRDefault="00984FF7" w:rsidP="00984FF7">
      <w:pPr>
        <w:pStyle w:val="Figuretitle"/>
        <w:rPr>
          <w:ins w:id="343" w:author="Author"/>
        </w:rPr>
      </w:pPr>
      <w:ins w:id="344" w:author="Author">
        <w:r>
          <w:rPr>
            <w:rFonts w:ascii="Times New Roman" w:hAnsi="Times New Roman"/>
          </w:rPr>
          <w:t>Estimated link margin for the VDE-SAT uplink waveform 1 with 4 interfering land mobile stations separated by 500 km</w:t>
        </w:r>
        <w:r>
          <w:t>.</w:t>
        </w:r>
      </w:ins>
    </w:p>
    <w:p w14:paraId="2DC6F734" w14:textId="77777777" w:rsidR="00984FF7" w:rsidRPr="00530D4C" w:rsidRDefault="00984FF7" w:rsidP="00984FF7">
      <w:pPr>
        <w:pStyle w:val="Figure"/>
        <w:rPr>
          <w:ins w:id="345" w:author="Author"/>
        </w:rPr>
      </w:pPr>
      <w:ins w:id="346" w:author="Author">
        <w:r w:rsidRPr="00D40B8D">
          <w:rPr>
            <w:lang w:val="en-IE" w:eastAsia="en-IE"/>
          </w:rPr>
          <w:drawing>
            <wp:inline distT="0" distB="0" distL="0" distR="0" wp14:anchorId="667D7897" wp14:editId="76881E01">
              <wp:extent cx="3798856" cy="2849142"/>
              <wp:effectExtent l="0" t="0" r="11430" b="0"/>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98856" cy="2849142"/>
                      </a:xfrm>
                      <a:prstGeom prst="rect">
                        <a:avLst/>
                      </a:prstGeom>
                    </pic:spPr>
                  </pic:pic>
                </a:graphicData>
              </a:graphic>
            </wp:inline>
          </w:drawing>
        </w:r>
      </w:ins>
    </w:p>
    <w:p w14:paraId="4506432F" w14:textId="77777777" w:rsidR="00984FF7" w:rsidRDefault="00984FF7" w:rsidP="00984FF7">
      <w:pPr>
        <w:rPr>
          <w:ins w:id="347" w:author="Author"/>
        </w:rPr>
      </w:pPr>
      <w:ins w:id="348" w:author="Author">
        <w:r>
          <w:t>A separation distance of 250 km can be assumed to represent a worst case scenario, since the VDE-SAT system is designed for maritime usage and the antenna therefore will be pointed towards sea and ocean areas where there are no land mobile stations. In addition, the discrimination factors and mitigation techniques summarized in Table 7-15 can be applied.</w:t>
        </w:r>
      </w:ins>
    </w:p>
    <w:p w14:paraId="1C4C2BE2" w14:textId="77777777" w:rsidR="00984FF7" w:rsidRDefault="00984FF7" w:rsidP="00984FF7">
      <w:pPr>
        <w:pStyle w:val="Heading3"/>
      </w:pPr>
      <w:r w:rsidRPr="00D40B8D">
        <w:t>7.1.</w:t>
      </w:r>
      <w:del w:id="349" w:author="Author">
        <w:r w:rsidRPr="00D40B8D" w:rsidDel="005461C6">
          <w:delText>6</w:delText>
        </w:r>
      </w:del>
      <w:ins w:id="350" w:author="Author">
        <w:r>
          <w:t>7</w:t>
        </w:r>
      </w:ins>
      <w:r w:rsidRPr="00D40B8D">
        <w:tab/>
        <w:t>Conclusions</w:t>
      </w:r>
    </w:p>
    <w:p w14:paraId="7A0D87F4" w14:textId="5EF414CE" w:rsidR="000F271F" w:rsidRDefault="00984FF7">
      <w:r>
        <w:t>(… no change …)</w:t>
      </w:r>
    </w:p>
    <w:p w14:paraId="20AF23F7" w14:textId="77777777" w:rsidR="000F271F" w:rsidRPr="00D40B8D" w:rsidRDefault="000F271F" w:rsidP="000F271F">
      <w:pPr>
        <w:pStyle w:val="Heading2"/>
      </w:pPr>
      <w:r w:rsidRPr="00D40B8D">
        <w:t>7.2</w:t>
      </w:r>
      <w:r w:rsidRPr="00D40B8D">
        <w:tab/>
        <w:t>Compatibility of VDE-SAT with the radiolocation service operating in the frequency band 154</w:t>
      </w:r>
      <w:r w:rsidRPr="00D40B8D">
        <w:noBreakHyphen/>
        <w:t>156 MHz</w:t>
      </w:r>
    </w:p>
    <w:p w14:paraId="7393174C" w14:textId="77777777" w:rsidR="000F271F" w:rsidRPr="00B65926" w:rsidRDefault="000F271F" w:rsidP="000F271F">
      <w:pPr>
        <w:pStyle w:val="Heading3"/>
        <w:rPr>
          <w:b w:val="0"/>
        </w:rPr>
      </w:pPr>
      <w:r w:rsidRPr="00B65926">
        <w:rPr>
          <w:b w:val="0"/>
        </w:rPr>
        <w:t>(… no change …)</w:t>
      </w:r>
    </w:p>
    <w:p w14:paraId="60380411" w14:textId="77777777" w:rsidR="000F271F" w:rsidRDefault="000F271F"/>
    <w:p w14:paraId="73BFE28D" w14:textId="77777777" w:rsidR="000F271F" w:rsidRPr="002A4BFC" w:rsidRDefault="000F271F" w:rsidP="000F271F">
      <w:pPr>
        <w:pStyle w:val="Heading2"/>
        <w:rPr>
          <w:rPrChange w:id="351" w:author="Author">
            <w:rPr>
              <w:highlight w:val="cyan"/>
            </w:rPr>
          </w:rPrChange>
        </w:rPr>
      </w:pPr>
      <w:r w:rsidRPr="002A4BFC">
        <w:rPr>
          <w:rPrChange w:id="352" w:author="Author">
            <w:rPr>
              <w:highlight w:val="cyan"/>
            </w:rPr>
          </w:rPrChange>
        </w:rPr>
        <w:t>[7.3</w:t>
      </w:r>
      <w:r w:rsidRPr="002A4BFC">
        <w:rPr>
          <w:rPrChange w:id="353" w:author="Author">
            <w:rPr>
              <w:highlight w:val="cyan"/>
            </w:rPr>
          </w:rPrChange>
        </w:rPr>
        <w:tab/>
        <w:t>Impact assessment of systems operating in the frequency band 156-162 MHz in the mobile service to new satellite component of the VHF data exchange system (VDES).</w:t>
      </w:r>
    </w:p>
    <w:p w14:paraId="23633D3A" w14:textId="77777777" w:rsidR="000F271F" w:rsidRPr="002A4BFC" w:rsidRDefault="000F271F" w:rsidP="000F271F">
      <w:pPr>
        <w:pStyle w:val="Heading3"/>
        <w:rPr>
          <w:ins w:id="354" w:author="Author"/>
          <w:b w:val="0"/>
          <w:i/>
          <w:rPrChange w:id="355" w:author="Author">
            <w:rPr>
              <w:ins w:id="356" w:author="Author"/>
              <w:szCs w:val="24"/>
            </w:rPr>
          </w:rPrChange>
        </w:rPr>
      </w:pPr>
      <w:ins w:id="357" w:author="Author">
        <w:r w:rsidRPr="002A4BFC">
          <w:rPr>
            <w:b w:val="0"/>
            <w:i/>
            <w:rPrChange w:id="358" w:author="Author">
              <w:rPr>
                <w:szCs w:val="24"/>
              </w:rPr>
            </w:rPrChange>
          </w:rPr>
          <w:t xml:space="preserve">[Editorial note: This section </w:t>
        </w:r>
        <w:r w:rsidRPr="005425CE">
          <w:rPr>
            <w:b w:val="0"/>
            <w:i/>
          </w:rPr>
          <w:t>can</w:t>
        </w:r>
        <w:r w:rsidRPr="002A4BFC">
          <w:rPr>
            <w:b w:val="0"/>
            <w:i/>
            <w:rPrChange w:id="359" w:author="Author">
              <w:rPr>
                <w:szCs w:val="24"/>
              </w:rPr>
            </w:rPrChange>
          </w:rPr>
          <w:t xml:space="preserve"> be removed as this material is covered by Section 7.1]</w:t>
        </w:r>
      </w:ins>
    </w:p>
    <w:p w14:paraId="3130933E" w14:textId="77777777" w:rsidR="000F271F" w:rsidRPr="002A4BFC" w:rsidRDefault="000F271F" w:rsidP="000F271F">
      <w:pPr>
        <w:pStyle w:val="Heading3"/>
        <w:rPr>
          <w:szCs w:val="24"/>
          <w:rPrChange w:id="360" w:author="Author">
            <w:rPr>
              <w:szCs w:val="24"/>
              <w:highlight w:val="cyan"/>
            </w:rPr>
          </w:rPrChange>
        </w:rPr>
      </w:pPr>
      <w:r w:rsidRPr="002A4BFC">
        <w:rPr>
          <w:szCs w:val="24"/>
          <w:rPrChange w:id="361" w:author="Author">
            <w:rPr>
              <w:szCs w:val="24"/>
              <w:highlight w:val="cyan"/>
            </w:rPr>
          </w:rPrChange>
        </w:rPr>
        <w:t>7.3.1</w:t>
      </w:r>
      <w:r w:rsidRPr="002A4BFC">
        <w:rPr>
          <w:szCs w:val="24"/>
          <w:rPrChange w:id="362" w:author="Author">
            <w:rPr>
              <w:szCs w:val="24"/>
              <w:highlight w:val="cyan"/>
            </w:rPr>
          </w:rPrChange>
        </w:rPr>
        <w:tab/>
        <w:t xml:space="preserve">Introduction </w:t>
      </w:r>
    </w:p>
    <w:p w14:paraId="2F8D7BB4" w14:textId="77777777" w:rsidR="000F271F" w:rsidRPr="002A4BFC" w:rsidRDefault="000F271F" w:rsidP="000F271F">
      <w:pPr>
        <w:rPr>
          <w:rPrChange w:id="363" w:author="Author">
            <w:rPr>
              <w:highlight w:val="cyan"/>
            </w:rPr>
          </w:rPrChange>
        </w:rPr>
      </w:pPr>
      <w:r w:rsidRPr="002A4BFC">
        <w:rPr>
          <w:rPrChange w:id="364" w:author="Author">
            <w:rPr>
              <w:highlight w:val="cyan"/>
            </w:rPr>
          </w:rPrChange>
        </w:rPr>
        <w:t xml:space="preserve">Section 3.3 of this Report considers two alternative frequency utilization plans for VDES satellite component. In accordance with the frequency plan alternative 1 the frequency band 157.1875 – 157.3375 MHz is proposed to be used for uplink. In accordance with the </w:t>
      </w:r>
      <w:r w:rsidRPr="002A4BFC">
        <w:rPr>
          <w:rPrChange w:id="365" w:author="Author">
            <w:rPr>
              <w:highlight w:val="cyan"/>
            </w:rPr>
          </w:rPrChange>
        </w:rPr>
        <w:lastRenderedPageBreak/>
        <w:t>frequency plan alternative 2 the frequency band 161.7875 – 161.9375 MHz is also proposed to be used for uplink in addition to the frequency band 157.1875 – 157.3375 MHz.</w:t>
      </w:r>
      <w:r w:rsidRPr="002A4BFC">
        <w:rPr>
          <w:rStyle w:val="FootnoteReference"/>
          <w:rPrChange w:id="366" w:author="Author">
            <w:rPr>
              <w:rStyle w:val="FootnoteReference"/>
              <w:highlight w:val="cyan"/>
            </w:rPr>
          </w:rPrChange>
        </w:rPr>
        <w:footnoteReference w:id="1"/>
      </w:r>
    </w:p>
    <w:p w14:paraId="61CF7B7C" w14:textId="77777777" w:rsidR="000F271F" w:rsidRPr="002A4BFC" w:rsidRDefault="000F271F" w:rsidP="000F271F">
      <w:pPr>
        <w:rPr>
          <w:rPrChange w:id="367" w:author="Author">
            <w:rPr>
              <w:highlight w:val="cyan"/>
            </w:rPr>
          </w:rPrChange>
        </w:rPr>
      </w:pPr>
      <w:r w:rsidRPr="002A4BFC">
        <w:rPr>
          <w:rPrChange w:id="368" w:author="Author">
            <w:rPr>
              <w:highlight w:val="cyan"/>
            </w:rPr>
          </w:rPrChange>
        </w:rPr>
        <w:t>The considered frequency bands are allocated to the mobile service (except aeronautical mobile in Region 1) subject to Radio Regulations.</w:t>
      </w:r>
    </w:p>
    <w:p w14:paraId="6FC12EBE" w14:textId="77777777" w:rsidR="000F271F" w:rsidRPr="002A4BFC" w:rsidRDefault="000F271F" w:rsidP="000F271F">
      <w:pPr>
        <w:rPr>
          <w:rPrChange w:id="369" w:author="Author">
            <w:rPr>
              <w:highlight w:val="cyan"/>
            </w:rPr>
          </w:rPrChange>
        </w:rPr>
      </w:pPr>
      <w:r w:rsidRPr="002A4BFC">
        <w:rPr>
          <w:rPrChange w:id="370" w:author="Author">
            <w:rPr>
              <w:highlight w:val="cyan"/>
            </w:rPr>
          </w:rPrChange>
        </w:rPr>
        <w:t>The impact assessment of mobile systems to VDES satellite receivers is given below.</w:t>
      </w:r>
    </w:p>
    <w:p w14:paraId="612B2209" w14:textId="77777777" w:rsidR="000F271F" w:rsidRPr="002A4BFC" w:rsidRDefault="000F271F" w:rsidP="000F271F">
      <w:pPr>
        <w:pStyle w:val="Heading3"/>
        <w:rPr>
          <w:szCs w:val="24"/>
          <w:rPrChange w:id="371" w:author="Author">
            <w:rPr>
              <w:szCs w:val="24"/>
              <w:highlight w:val="cyan"/>
            </w:rPr>
          </w:rPrChange>
        </w:rPr>
      </w:pPr>
      <w:r w:rsidRPr="002A4BFC">
        <w:rPr>
          <w:szCs w:val="24"/>
          <w:rPrChange w:id="372" w:author="Author">
            <w:rPr>
              <w:szCs w:val="24"/>
              <w:highlight w:val="cyan"/>
            </w:rPr>
          </w:rPrChange>
        </w:rPr>
        <w:t>7.3.2</w:t>
      </w:r>
      <w:r w:rsidRPr="002A4BFC">
        <w:rPr>
          <w:szCs w:val="24"/>
          <w:rPrChange w:id="373" w:author="Author">
            <w:rPr>
              <w:szCs w:val="24"/>
              <w:highlight w:val="cyan"/>
            </w:rPr>
          </w:rPrChange>
        </w:rPr>
        <w:tab/>
        <w:t xml:space="preserve">Characteristics of systems operating in the 156-162 MHz in the mobile service </w:t>
      </w:r>
    </w:p>
    <w:p w14:paraId="4EC5AC94" w14:textId="77777777" w:rsidR="000F271F" w:rsidRPr="002A4BFC" w:rsidRDefault="000F271F" w:rsidP="000F271F">
      <w:pPr>
        <w:rPr>
          <w:bCs/>
          <w:rPrChange w:id="374" w:author="Author">
            <w:rPr>
              <w:bCs/>
              <w:highlight w:val="cyan"/>
            </w:rPr>
          </w:rPrChange>
        </w:rPr>
      </w:pPr>
      <w:r w:rsidRPr="002A4BFC">
        <w:rPr>
          <w:bCs/>
          <w:rPrChange w:id="375" w:author="Author">
            <w:rPr>
              <w:bCs/>
              <w:highlight w:val="cyan"/>
            </w:rPr>
          </w:rPrChange>
        </w:rPr>
        <w:t>The characteristics of systems in the mobile service operating in the frequency band 156-162 MHz are given in Recommendation ITU-R M.1808. Table 7-16 presents the characteristics of base stations transmitters and Table 7-17 contains characteristics of mobile stations transmitters taken from the mentioned Recommendation.</w:t>
      </w:r>
    </w:p>
    <w:p w14:paraId="107A8688" w14:textId="77777777" w:rsidR="000F271F" w:rsidRPr="002A4BFC" w:rsidRDefault="000F271F" w:rsidP="000F271F">
      <w:pPr>
        <w:pStyle w:val="TableNo"/>
        <w:rPr>
          <w:rFonts w:eastAsia="Calibri"/>
          <w:rPrChange w:id="376" w:author="Author">
            <w:rPr>
              <w:rFonts w:eastAsia="Calibri"/>
              <w:highlight w:val="cyan"/>
            </w:rPr>
          </w:rPrChange>
        </w:rPr>
      </w:pPr>
      <w:r w:rsidRPr="002A4BFC">
        <w:rPr>
          <w:rFonts w:eastAsia="Calibri"/>
          <w:rPrChange w:id="377" w:author="Author">
            <w:rPr>
              <w:rFonts w:eastAsia="Calibri"/>
              <w:highlight w:val="cyan"/>
            </w:rPr>
          </w:rPrChange>
        </w:rPr>
        <w:t>TABLE 7-16</w:t>
      </w:r>
    </w:p>
    <w:p w14:paraId="4787BDF0" w14:textId="77777777" w:rsidR="000F271F" w:rsidRPr="002A4BFC" w:rsidRDefault="000F271F" w:rsidP="000F271F">
      <w:pPr>
        <w:pStyle w:val="Tabletitle"/>
        <w:rPr>
          <w:rFonts w:eastAsia="Calibri"/>
          <w:rPrChange w:id="378" w:author="Author">
            <w:rPr>
              <w:rFonts w:eastAsia="Calibri"/>
              <w:highlight w:val="cyan"/>
            </w:rPr>
          </w:rPrChange>
        </w:rPr>
      </w:pPr>
      <w:r w:rsidRPr="002A4BFC">
        <w:rPr>
          <w:rFonts w:eastAsia="Calibri"/>
          <w:rPrChange w:id="379" w:author="Author">
            <w:rPr>
              <w:rFonts w:eastAsia="Calibri"/>
              <w:highlight w:val="cyan"/>
            </w:rPr>
          </w:rPrChange>
        </w:rPr>
        <w:t xml:space="preserve">Base station transmitter characteristics in the frequency band 138-174 MHz </w:t>
      </w:r>
    </w:p>
    <w:tbl>
      <w:tblPr>
        <w:tblW w:w="6098" w:type="dxa"/>
        <w:jc w:val="center"/>
        <w:tblLayout w:type="fixed"/>
        <w:tblLook w:val="0000" w:firstRow="0" w:lastRow="0" w:firstColumn="0" w:lastColumn="0" w:noHBand="0" w:noVBand="0"/>
      </w:tblPr>
      <w:tblGrid>
        <w:gridCol w:w="3075"/>
        <w:gridCol w:w="1470"/>
        <w:gridCol w:w="1553"/>
      </w:tblGrid>
      <w:tr w:rsidR="000F271F" w:rsidRPr="00BF187E" w14:paraId="2AADECA2" w14:textId="77777777" w:rsidTr="00162AEA">
        <w:trPr>
          <w:cantSplit/>
          <w:tblHeader/>
          <w:jc w:val="center"/>
        </w:trPr>
        <w:tc>
          <w:tcPr>
            <w:tcW w:w="3075" w:type="dxa"/>
            <w:tcBorders>
              <w:top w:val="single" w:sz="4" w:space="0" w:color="auto"/>
              <w:left w:val="single" w:sz="4" w:space="0" w:color="auto"/>
              <w:bottom w:val="single" w:sz="4" w:space="0" w:color="auto"/>
              <w:right w:val="nil"/>
            </w:tcBorders>
            <w:noWrap/>
            <w:tcMar>
              <w:left w:w="57" w:type="dxa"/>
              <w:right w:w="57" w:type="dxa"/>
            </w:tcMar>
            <w:vAlign w:val="center"/>
          </w:tcPr>
          <w:p w14:paraId="3D8E724F" w14:textId="77777777" w:rsidR="000F271F" w:rsidRPr="002A4BFC" w:rsidRDefault="000F271F" w:rsidP="00162AEA">
            <w:pPr>
              <w:pStyle w:val="Tablehead"/>
              <w:rPr>
                <w:rPrChange w:id="380" w:author="Author">
                  <w:rPr>
                    <w:highlight w:val="cyan"/>
                  </w:rPr>
                </w:rPrChange>
              </w:rPr>
            </w:pPr>
            <w:r w:rsidRPr="002A4BFC">
              <w:rPr>
                <w:rPrChange w:id="381" w:author="Author">
                  <w:rPr>
                    <w:highlight w:val="cyan"/>
                  </w:rPr>
                </w:rPrChange>
              </w:rPr>
              <w:t>Frequency band (MHz)</w:t>
            </w:r>
          </w:p>
        </w:tc>
        <w:tc>
          <w:tcPr>
            <w:tcW w:w="3023" w:type="dxa"/>
            <w:gridSpan w:val="2"/>
            <w:tcBorders>
              <w:top w:val="single" w:sz="4" w:space="0" w:color="auto"/>
              <w:left w:val="single" w:sz="4" w:space="0" w:color="auto"/>
              <w:bottom w:val="single" w:sz="4" w:space="0" w:color="auto"/>
              <w:right w:val="single" w:sz="4" w:space="0" w:color="auto"/>
            </w:tcBorders>
            <w:noWrap/>
            <w:vAlign w:val="bottom"/>
          </w:tcPr>
          <w:p w14:paraId="1CC41D8A" w14:textId="77777777" w:rsidR="000F271F" w:rsidRPr="002A4BFC" w:rsidRDefault="000F271F" w:rsidP="00162AEA">
            <w:pPr>
              <w:pStyle w:val="Tablehead"/>
              <w:rPr>
                <w:rPrChange w:id="382" w:author="Author">
                  <w:rPr>
                    <w:highlight w:val="cyan"/>
                  </w:rPr>
                </w:rPrChange>
              </w:rPr>
            </w:pPr>
            <w:r w:rsidRPr="002A4BFC">
              <w:rPr>
                <w:rPrChange w:id="383" w:author="Author">
                  <w:rPr>
                    <w:highlight w:val="cyan"/>
                  </w:rPr>
                </w:rPrChange>
              </w:rPr>
              <w:t>138–174</w:t>
            </w:r>
          </w:p>
        </w:tc>
      </w:tr>
      <w:tr w:rsidR="000F271F" w:rsidRPr="00BF187E" w14:paraId="662C5318" w14:textId="77777777" w:rsidTr="00162AEA">
        <w:trPr>
          <w:cantSplit/>
          <w:tblHeader/>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6D5BD0D9" w14:textId="77777777" w:rsidR="000F271F" w:rsidRPr="002A4BFC" w:rsidRDefault="000F271F" w:rsidP="00162AEA">
            <w:pPr>
              <w:pStyle w:val="Tablehead"/>
              <w:rPr>
                <w:rPrChange w:id="384" w:author="Author">
                  <w:rPr>
                    <w:highlight w:val="cyan"/>
                  </w:rPr>
                </w:rPrChange>
              </w:rPr>
            </w:pPr>
            <w:r w:rsidRPr="002A4BFC">
              <w:rPr>
                <w:rPrChange w:id="385" w:author="Author">
                  <w:rPr>
                    <w:highlight w:val="cyan"/>
                  </w:rPr>
                </w:rPrChange>
              </w:rPr>
              <w:t>Type of emission</w:t>
            </w:r>
          </w:p>
        </w:tc>
        <w:tc>
          <w:tcPr>
            <w:tcW w:w="1470" w:type="dxa"/>
            <w:tcBorders>
              <w:top w:val="nil"/>
              <w:left w:val="single" w:sz="4" w:space="0" w:color="auto"/>
              <w:bottom w:val="single" w:sz="4" w:space="0" w:color="auto"/>
              <w:right w:val="single" w:sz="4" w:space="0" w:color="auto"/>
            </w:tcBorders>
            <w:noWrap/>
            <w:vAlign w:val="bottom"/>
          </w:tcPr>
          <w:p w14:paraId="76681867" w14:textId="77777777" w:rsidR="000F271F" w:rsidRPr="002A4BFC" w:rsidRDefault="000F271F" w:rsidP="00162AEA">
            <w:pPr>
              <w:pStyle w:val="Tablehead"/>
              <w:rPr>
                <w:rPrChange w:id="386" w:author="Author">
                  <w:rPr>
                    <w:highlight w:val="cyan"/>
                  </w:rPr>
                </w:rPrChange>
              </w:rPr>
            </w:pPr>
            <w:r w:rsidRPr="002A4BFC">
              <w:rPr>
                <w:rPrChange w:id="387" w:author="Author">
                  <w:rPr>
                    <w:highlight w:val="cyan"/>
                  </w:rPr>
                </w:rPrChange>
              </w:rPr>
              <w:t>Analogue</w:t>
            </w:r>
          </w:p>
        </w:tc>
        <w:tc>
          <w:tcPr>
            <w:tcW w:w="1553" w:type="dxa"/>
            <w:tcBorders>
              <w:top w:val="nil"/>
              <w:left w:val="nil"/>
              <w:bottom w:val="single" w:sz="4" w:space="0" w:color="auto"/>
              <w:right w:val="single" w:sz="4" w:space="0" w:color="auto"/>
            </w:tcBorders>
            <w:noWrap/>
            <w:vAlign w:val="bottom"/>
          </w:tcPr>
          <w:p w14:paraId="127D2620" w14:textId="77777777" w:rsidR="000F271F" w:rsidRPr="002A4BFC" w:rsidRDefault="000F271F" w:rsidP="00162AEA">
            <w:pPr>
              <w:pStyle w:val="Tablehead"/>
              <w:rPr>
                <w:rPrChange w:id="388" w:author="Author">
                  <w:rPr>
                    <w:highlight w:val="cyan"/>
                  </w:rPr>
                </w:rPrChange>
              </w:rPr>
            </w:pPr>
            <w:r w:rsidRPr="002A4BFC">
              <w:rPr>
                <w:rPrChange w:id="389" w:author="Author">
                  <w:rPr>
                    <w:highlight w:val="cyan"/>
                  </w:rPr>
                </w:rPrChange>
              </w:rPr>
              <w:t>Digital</w:t>
            </w:r>
          </w:p>
        </w:tc>
      </w:tr>
      <w:tr w:rsidR="000F271F" w:rsidRPr="00BF187E" w14:paraId="10080473" w14:textId="77777777" w:rsidTr="00162AEA">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4D7CA5C5" w14:textId="77777777" w:rsidR="000F271F" w:rsidRPr="002A4BFC" w:rsidRDefault="000F271F" w:rsidP="00162AEA">
            <w:pPr>
              <w:pStyle w:val="Tabletext"/>
              <w:rPr>
                <w:i/>
                <w:iCs/>
                <w:rPrChange w:id="390" w:author="Author">
                  <w:rPr>
                    <w:i/>
                    <w:iCs/>
                    <w:highlight w:val="cyan"/>
                  </w:rPr>
                </w:rPrChange>
              </w:rPr>
            </w:pPr>
            <w:r w:rsidRPr="002A4BFC">
              <w:rPr>
                <w:i/>
                <w:iCs/>
                <w:rPrChange w:id="391" w:author="Author">
                  <w:rPr>
                    <w:i/>
                    <w:iCs/>
                    <w:highlight w:val="cyan"/>
                  </w:rPr>
                </w:rPrChange>
              </w:rPr>
              <w:t>System-wide</w:t>
            </w:r>
          </w:p>
        </w:tc>
        <w:tc>
          <w:tcPr>
            <w:tcW w:w="1470" w:type="dxa"/>
            <w:tcBorders>
              <w:top w:val="single" w:sz="4" w:space="0" w:color="auto"/>
              <w:bottom w:val="single" w:sz="4" w:space="0" w:color="auto"/>
            </w:tcBorders>
            <w:shd w:val="clear" w:color="auto" w:fill="auto"/>
            <w:noWrap/>
            <w:vAlign w:val="bottom"/>
          </w:tcPr>
          <w:p w14:paraId="41F05F8B" w14:textId="77777777" w:rsidR="000F271F" w:rsidRPr="002A4BFC" w:rsidRDefault="000F271F" w:rsidP="00162AEA">
            <w:pPr>
              <w:pStyle w:val="Tabletext"/>
              <w:jc w:val="center"/>
              <w:rPr>
                <w:i/>
                <w:iCs/>
                <w:rPrChange w:id="392" w:author="Author">
                  <w:rPr>
                    <w:i/>
                    <w:iCs/>
                    <w:highlight w:val="cyan"/>
                  </w:rPr>
                </w:rPrChange>
              </w:rPr>
            </w:pPr>
          </w:p>
        </w:tc>
        <w:tc>
          <w:tcPr>
            <w:tcW w:w="1553" w:type="dxa"/>
            <w:tcBorders>
              <w:top w:val="single" w:sz="4" w:space="0" w:color="auto"/>
              <w:bottom w:val="single" w:sz="4" w:space="0" w:color="auto"/>
              <w:right w:val="single" w:sz="4" w:space="0" w:color="auto"/>
            </w:tcBorders>
            <w:shd w:val="clear" w:color="auto" w:fill="auto"/>
            <w:noWrap/>
            <w:vAlign w:val="bottom"/>
          </w:tcPr>
          <w:p w14:paraId="3D8E1D54" w14:textId="77777777" w:rsidR="000F271F" w:rsidRPr="002A4BFC" w:rsidRDefault="000F271F" w:rsidP="00162AEA">
            <w:pPr>
              <w:pStyle w:val="Tabletext"/>
              <w:jc w:val="center"/>
              <w:rPr>
                <w:i/>
                <w:iCs/>
                <w:rPrChange w:id="393" w:author="Author">
                  <w:rPr>
                    <w:i/>
                    <w:iCs/>
                    <w:highlight w:val="cyan"/>
                  </w:rPr>
                </w:rPrChange>
              </w:rPr>
            </w:pPr>
          </w:p>
        </w:tc>
      </w:tr>
      <w:tr w:rsidR="000F271F" w:rsidRPr="00BF187E" w14:paraId="2207019B" w14:textId="77777777" w:rsidTr="00162AEA">
        <w:trPr>
          <w:cantSplit/>
          <w:jc w:val="center"/>
        </w:trPr>
        <w:tc>
          <w:tcPr>
            <w:tcW w:w="3075" w:type="dxa"/>
            <w:tcBorders>
              <w:top w:val="single" w:sz="4" w:space="0" w:color="auto"/>
              <w:left w:val="single" w:sz="4" w:space="0" w:color="auto"/>
              <w:bottom w:val="single" w:sz="4" w:space="0" w:color="auto"/>
              <w:right w:val="nil"/>
            </w:tcBorders>
            <w:noWrap/>
            <w:tcMar>
              <w:left w:w="57" w:type="dxa"/>
              <w:right w:w="57" w:type="dxa"/>
            </w:tcMar>
          </w:tcPr>
          <w:p w14:paraId="1E9F5698" w14:textId="77777777" w:rsidR="000F271F" w:rsidRPr="002A4BFC" w:rsidRDefault="000F271F" w:rsidP="00162AEA">
            <w:pPr>
              <w:pStyle w:val="Tabletext"/>
              <w:rPr>
                <w:color w:val="000000"/>
                <w:rPrChange w:id="394" w:author="Author">
                  <w:rPr>
                    <w:color w:val="000000"/>
                    <w:highlight w:val="cyan"/>
                  </w:rPr>
                </w:rPrChange>
              </w:rPr>
            </w:pPr>
            <w:r w:rsidRPr="002A4BFC">
              <w:rPr>
                <w:color w:val="000000"/>
                <w:rPrChange w:id="395" w:author="Author">
                  <w:rPr>
                    <w:color w:val="000000"/>
                    <w:highlight w:val="cyan"/>
                  </w:rPr>
                </w:rPrChange>
              </w:rPr>
              <w:t>Channel bandwidth (kHz)</w:t>
            </w:r>
          </w:p>
        </w:tc>
        <w:tc>
          <w:tcPr>
            <w:tcW w:w="1470" w:type="dxa"/>
            <w:tcBorders>
              <w:top w:val="single" w:sz="4" w:space="0" w:color="auto"/>
              <w:left w:val="single" w:sz="4" w:space="0" w:color="auto"/>
              <w:bottom w:val="single" w:sz="4" w:space="0" w:color="auto"/>
              <w:right w:val="single" w:sz="4" w:space="0" w:color="auto"/>
            </w:tcBorders>
            <w:noWrap/>
          </w:tcPr>
          <w:p w14:paraId="61C9BC24" w14:textId="77777777" w:rsidR="000F271F" w:rsidRPr="002A4BFC" w:rsidRDefault="000F271F" w:rsidP="00162AEA">
            <w:pPr>
              <w:pStyle w:val="Tabletext"/>
              <w:jc w:val="center"/>
              <w:rPr>
                <w:color w:val="000000"/>
                <w:rPrChange w:id="396" w:author="Author">
                  <w:rPr>
                    <w:color w:val="000000"/>
                    <w:highlight w:val="cyan"/>
                  </w:rPr>
                </w:rPrChange>
              </w:rPr>
            </w:pPr>
            <w:r w:rsidRPr="002A4BFC">
              <w:rPr>
                <w:color w:val="000000"/>
                <w:rPrChange w:id="397" w:author="Author">
                  <w:rPr>
                    <w:color w:val="000000"/>
                    <w:highlight w:val="cyan"/>
                  </w:rPr>
                </w:rPrChange>
              </w:rPr>
              <w:t>12,5/15/25/30</w:t>
            </w:r>
          </w:p>
        </w:tc>
        <w:tc>
          <w:tcPr>
            <w:tcW w:w="1553" w:type="dxa"/>
            <w:tcBorders>
              <w:top w:val="single" w:sz="4" w:space="0" w:color="auto"/>
              <w:left w:val="nil"/>
              <w:bottom w:val="single" w:sz="4" w:space="0" w:color="auto"/>
              <w:right w:val="single" w:sz="4" w:space="0" w:color="auto"/>
            </w:tcBorders>
            <w:noWrap/>
          </w:tcPr>
          <w:p w14:paraId="13439064" w14:textId="77777777" w:rsidR="000F271F" w:rsidRPr="002A4BFC" w:rsidRDefault="000F271F" w:rsidP="00162AEA">
            <w:pPr>
              <w:pStyle w:val="Tabletext"/>
              <w:jc w:val="center"/>
              <w:rPr>
                <w:color w:val="000000"/>
                <w:rPrChange w:id="398" w:author="Author">
                  <w:rPr>
                    <w:color w:val="000000"/>
                    <w:highlight w:val="cyan"/>
                  </w:rPr>
                </w:rPrChange>
              </w:rPr>
            </w:pPr>
            <w:r w:rsidRPr="002A4BFC">
              <w:rPr>
                <w:color w:val="000000"/>
                <w:rPrChange w:id="399" w:author="Author">
                  <w:rPr>
                    <w:color w:val="000000"/>
                    <w:highlight w:val="cyan"/>
                  </w:rPr>
                </w:rPrChange>
              </w:rPr>
              <w:t>6,25/7,5/12,5/15</w:t>
            </w:r>
          </w:p>
        </w:tc>
      </w:tr>
      <w:tr w:rsidR="000F271F" w:rsidRPr="00BF187E" w14:paraId="08CB4FD1"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01D55068" w14:textId="77777777" w:rsidR="000F271F" w:rsidRPr="002A4BFC" w:rsidRDefault="000F271F" w:rsidP="00162AEA">
            <w:pPr>
              <w:pStyle w:val="Tabletext"/>
              <w:rPr>
                <w:color w:val="000000"/>
                <w:rPrChange w:id="400" w:author="Author">
                  <w:rPr>
                    <w:color w:val="000000"/>
                    <w:highlight w:val="cyan"/>
                  </w:rPr>
                </w:rPrChange>
              </w:rPr>
            </w:pPr>
            <w:r w:rsidRPr="002A4BFC">
              <w:rPr>
                <w:color w:val="000000"/>
                <w:rPrChange w:id="401" w:author="Author">
                  <w:rPr>
                    <w:color w:val="000000"/>
                    <w:highlight w:val="cyan"/>
                  </w:rPr>
                </w:rPrChange>
              </w:rPr>
              <w:t>Modulation type</w:t>
            </w:r>
          </w:p>
        </w:tc>
        <w:tc>
          <w:tcPr>
            <w:tcW w:w="1470" w:type="dxa"/>
            <w:tcBorders>
              <w:top w:val="nil"/>
              <w:left w:val="single" w:sz="4" w:space="0" w:color="auto"/>
              <w:bottom w:val="single" w:sz="4" w:space="0" w:color="auto"/>
              <w:right w:val="single" w:sz="4" w:space="0" w:color="auto"/>
            </w:tcBorders>
            <w:noWrap/>
          </w:tcPr>
          <w:p w14:paraId="6F7A68FD" w14:textId="77777777" w:rsidR="000F271F" w:rsidRPr="002A4BFC" w:rsidRDefault="000F271F" w:rsidP="00162AEA">
            <w:pPr>
              <w:pStyle w:val="Tabletext"/>
              <w:jc w:val="center"/>
              <w:rPr>
                <w:color w:val="000000"/>
                <w:rPrChange w:id="402" w:author="Author">
                  <w:rPr>
                    <w:color w:val="000000"/>
                    <w:highlight w:val="cyan"/>
                  </w:rPr>
                </w:rPrChange>
              </w:rPr>
            </w:pPr>
            <w:r w:rsidRPr="002A4BFC">
              <w:rPr>
                <w:color w:val="000000"/>
                <w:rPrChange w:id="403" w:author="Author">
                  <w:rPr>
                    <w:color w:val="000000"/>
                    <w:highlight w:val="cyan"/>
                  </w:rPr>
                </w:rPrChange>
              </w:rPr>
              <w:t>FM</w:t>
            </w:r>
          </w:p>
        </w:tc>
        <w:tc>
          <w:tcPr>
            <w:tcW w:w="1553" w:type="dxa"/>
            <w:tcBorders>
              <w:top w:val="nil"/>
              <w:left w:val="nil"/>
              <w:bottom w:val="single" w:sz="4" w:space="0" w:color="auto"/>
              <w:right w:val="single" w:sz="4" w:space="0" w:color="auto"/>
            </w:tcBorders>
            <w:noWrap/>
          </w:tcPr>
          <w:p w14:paraId="461AAF7E" w14:textId="77777777" w:rsidR="000F271F" w:rsidRPr="002A4BFC" w:rsidRDefault="000F271F" w:rsidP="00162AEA">
            <w:pPr>
              <w:pStyle w:val="Tabletext"/>
              <w:jc w:val="center"/>
              <w:rPr>
                <w:color w:val="000000"/>
                <w:rPrChange w:id="404" w:author="Author">
                  <w:rPr>
                    <w:color w:val="000000"/>
                    <w:highlight w:val="cyan"/>
                  </w:rPr>
                </w:rPrChange>
              </w:rPr>
            </w:pPr>
            <w:r w:rsidRPr="002A4BFC">
              <w:rPr>
                <w:color w:val="000000"/>
                <w:rPrChange w:id="405" w:author="Author">
                  <w:rPr>
                    <w:color w:val="000000"/>
                    <w:highlight w:val="cyan"/>
                  </w:rPr>
                </w:rPrChange>
              </w:rPr>
              <w:t>C4FM</w:t>
            </w:r>
          </w:p>
        </w:tc>
      </w:tr>
      <w:tr w:rsidR="000F271F" w:rsidRPr="00BF187E" w14:paraId="5F20FDB9"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7AC1ACA2" w14:textId="77777777" w:rsidR="000F271F" w:rsidRPr="002A4BFC" w:rsidRDefault="000F271F" w:rsidP="00162AEA">
            <w:pPr>
              <w:pStyle w:val="Tabletext"/>
              <w:rPr>
                <w:color w:val="000000"/>
                <w:rPrChange w:id="406" w:author="Author">
                  <w:rPr>
                    <w:color w:val="000000"/>
                    <w:highlight w:val="cyan"/>
                  </w:rPr>
                </w:rPrChange>
              </w:rPr>
            </w:pPr>
            <w:r w:rsidRPr="002A4BFC">
              <w:rPr>
                <w:color w:val="000000"/>
                <w:rPrChange w:id="407" w:author="Author">
                  <w:rPr>
                    <w:color w:val="000000"/>
                    <w:highlight w:val="cyan"/>
                  </w:rPr>
                </w:rPrChange>
              </w:rPr>
              <w:t>Type of operation</w:t>
            </w:r>
          </w:p>
        </w:tc>
        <w:tc>
          <w:tcPr>
            <w:tcW w:w="1470" w:type="dxa"/>
            <w:tcBorders>
              <w:top w:val="nil"/>
              <w:left w:val="single" w:sz="4" w:space="0" w:color="auto"/>
              <w:bottom w:val="single" w:sz="4" w:space="0" w:color="auto"/>
              <w:right w:val="single" w:sz="4" w:space="0" w:color="auto"/>
            </w:tcBorders>
            <w:noWrap/>
            <w:tcMar>
              <w:left w:w="57" w:type="dxa"/>
              <w:right w:w="57" w:type="dxa"/>
            </w:tcMar>
          </w:tcPr>
          <w:p w14:paraId="7308CD64" w14:textId="77777777" w:rsidR="000F271F" w:rsidRPr="002A4BFC" w:rsidRDefault="000F271F" w:rsidP="00162AEA">
            <w:pPr>
              <w:pStyle w:val="Tabletext"/>
              <w:jc w:val="center"/>
              <w:rPr>
                <w:color w:val="000000"/>
                <w:vertAlign w:val="superscript"/>
                <w:rPrChange w:id="408" w:author="Author">
                  <w:rPr>
                    <w:color w:val="000000"/>
                    <w:highlight w:val="cyan"/>
                    <w:vertAlign w:val="superscript"/>
                  </w:rPr>
                </w:rPrChange>
              </w:rPr>
            </w:pPr>
            <w:r w:rsidRPr="002A4BFC">
              <w:rPr>
                <w:color w:val="000000"/>
                <w:rPrChange w:id="409" w:author="Author">
                  <w:rPr>
                    <w:color w:val="000000"/>
                    <w:highlight w:val="cyan"/>
                  </w:rPr>
                </w:rPrChange>
              </w:rPr>
              <w:t>Simplex/duplex</w:t>
            </w:r>
          </w:p>
        </w:tc>
        <w:tc>
          <w:tcPr>
            <w:tcW w:w="1553" w:type="dxa"/>
            <w:tcBorders>
              <w:top w:val="nil"/>
              <w:left w:val="nil"/>
              <w:bottom w:val="single" w:sz="4" w:space="0" w:color="auto"/>
              <w:right w:val="single" w:sz="4" w:space="0" w:color="auto"/>
            </w:tcBorders>
            <w:noWrap/>
            <w:tcMar>
              <w:left w:w="57" w:type="dxa"/>
              <w:right w:w="57" w:type="dxa"/>
            </w:tcMar>
          </w:tcPr>
          <w:p w14:paraId="33BC6FFD" w14:textId="77777777" w:rsidR="000F271F" w:rsidRPr="002A4BFC" w:rsidRDefault="000F271F" w:rsidP="00162AEA">
            <w:pPr>
              <w:pStyle w:val="Tabletext"/>
              <w:jc w:val="center"/>
              <w:rPr>
                <w:color w:val="000000"/>
                <w:rPrChange w:id="410" w:author="Author">
                  <w:rPr>
                    <w:color w:val="000000"/>
                    <w:highlight w:val="cyan"/>
                  </w:rPr>
                </w:rPrChange>
              </w:rPr>
            </w:pPr>
            <w:r w:rsidRPr="002A4BFC">
              <w:rPr>
                <w:color w:val="000000"/>
                <w:rPrChange w:id="411" w:author="Author">
                  <w:rPr>
                    <w:color w:val="000000"/>
                    <w:highlight w:val="cyan"/>
                  </w:rPr>
                </w:rPrChange>
              </w:rPr>
              <w:t>Duplex</w:t>
            </w:r>
          </w:p>
        </w:tc>
      </w:tr>
      <w:tr w:rsidR="000F271F" w:rsidRPr="00BF187E" w14:paraId="2CA62434"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0FB2809F" w14:textId="77777777" w:rsidR="000F271F" w:rsidRPr="002A4BFC" w:rsidRDefault="000F271F" w:rsidP="00162AEA">
            <w:pPr>
              <w:pStyle w:val="Tabletext"/>
              <w:rPr>
                <w:color w:val="000000"/>
                <w:rPrChange w:id="412" w:author="Author">
                  <w:rPr>
                    <w:color w:val="000000"/>
                    <w:highlight w:val="cyan"/>
                  </w:rPr>
                </w:rPrChange>
              </w:rPr>
            </w:pPr>
            <w:r w:rsidRPr="002A4BFC">
              <w:rPr>
                <w:color w:val="000000"/>
                <w:rPrChange w:id="413" w:author="Author">
                  <w:rPr>
                    <w:color w:val="000000"/>
                    <w:highlight w:val="cyan"/>
                  </w:rPr>
                </w:rPrChange>
              </w:rPr>
              <w:t>Typical SINAD (dB) or BER (%)</w:t>
            </w:r>
          </w:p>
        </w:tc>
        <w:tc>
          <w:tcPr>
            <w:tcW w:w="1470" w:type="dxa"/>
            <w:tcBorders>
              <w:top w:val="nil"/>
              <w:left w:val="single" w:sz="4" w:space="0" w:color="auto"/>
              <w:bottom w:val="single" w:sz="4" w:space="0" w:color="auto"/>
              <w:right w:val="single" w:sz="4" w:space="0" w:color="auto"/>
            </w:tcBorders>
            <w:noWrap/>
          </w:tcPr>
          <w:p w14:paraId="4DFD0224" w14:textId="77777777" w:rsidR="000F271F" w:rsidRPr="002A4BFC" w:rsidRDefault="000F271F" w:rsidP="00162AEA">
            <w:pPr>
              <w:pStyle w:val="Tabletext"/>
              <w:jc w:val="center"/>
              <w:rPr>
                <w:color w:val="000000"/>
                <w:rPrChange w:id="414" w:author="Author">
                  <w:rPr>
                    <w:color w:val="000000"/>
                    <w:highlight w:val="cyan"/>
                  </w:rPr>
                </w:rPrChange>
              </w:rPr>
            </w:pPr>
            <w:r w:rsidRPr="002A4BFC">
              <w:rPr>
                <w:color w:val="000000"/>
                <w:rPrChange w:id="415" w:author="Author">
                  <w:rPr>
                    <w:color w:val="000000"/>
                    <w:highlight w:val="cyan"/>
                  </w:rPr>
                </w:rPrChange>
              </w:rPr>
              <w:t>12 dB</w:t>
            </w:r>
          </w:p>
        </w:tc>
        <w:tc>
          <w:tcPr>
            <w:tcW w:w="1553" w:type="dxa"/>
            <w:tcBorders>
              <w:top w:val="nil"/>
              <w:left w:val="nil"/>
              <w:bottom w:val="single" w:sz="4" w:space="0" w:color="auto"/>
              <w:right w:val="single" w:sz="4" w:space="0" w:color="auto"/>
            </w:tcBorders>
            <w:noWrap/>
          </w:tcPr>
          <w:p w14:paraId="7E48099F" w14:textId="77777777" w:rsidR="000F271F" w:rsidRPr="002A4BFC" w:rsidRDefault="000F271F" w:rsidP="00162AEA">
            <w:pPr>
              <w:pStyle w:val="Tabletext"/>
              <w:jc w:val="center"/>
              <w:rPr>
                <w:color w:val="000000"/>
                <w:rPrChange w:id="416" w:author="Author">
                  <w:rPr>
                    <w:color w:val="000000"/>
                    <w:highlight w:val="cyan"/>
                  </w:rPr>
                </w:rPrChange>
              </w:rPr>
            </w:pPr>
            <w:r w:rsidRPr="002A4BFC">
              <w:rPr>
                <w:color w:val="000000"/>
                <w:rPrChange w:id="417" w:author="Author">
                  <w:rPr>
                    <w:color w:val="000000"/>
                    <w:highlight w:val="cyan"/>
                  </w:rPr>
                </w:rPrChange>
              </w:rPr>
              <w:t>5%</w:t>
            </w:r>
          </w:p>
        </w:tc>
      </w:tr>
      <w:tr w:rsidR="000F271F" w:rsidRPr="00BF187E" w14:paraId="0FE492E8" w14:textId="77777777" w:rsidTr="00162AEA">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7CC7BA13" w14:textId="77777777" w:rsidR="000F271F" w:rsidRPr="002A4BFC" w:rsidRDefault="000F271F" w:rsidP="00162AEA">
            <w:pPr>
              <w:pStyle w:val="Tabletext"/>
              <w:rPr>
                <w:i/>
                <w:iCs/>
                <w:color w:val="000000"/>
                <w:rPrChange w:id="418" w:author="Author">
                  <w:rPr>
                    <w:i/>
                    <w:iCs/>
                    <w:color w:val="000000"/>
                    <w:highlight w:val="cyan"/>
                  </w:rPr>
                </w:rPrChange>
              </w:rPr>
            </w:pPr>
            <w:r w:rsidRPr="002A4BFC">
              <w:rPr>
                <w:i/>
                <w:iCs/>
                <w:color w:val="000000"/>
                <w:rPrChange w:id="419" w:author="Author">
                  <w:rPr>
                    <w:i/>
                    <w:iCs/>
                    <w:color w:val="000000"/>
                    <w:highlight w:val="cyan"/>
                  </w:rPr>
                </w:rPrChange>
              </w:rPr>
              <w:t xml:space="preserve">Transmitter </w:t>
            </w:r>
          </w:p>
        </w:tc>
        <w:tc>
          <w:tcPr>
            <w:tcW w:w="1470" w:type="dxa"/>
            <w:tcBorders>
              <w:top w:val="single" w:sz="4" w:space="0" w:color="auto"/>
              <w:bottom w:val="single" w:sz="4" w:space="0" w:color="auto"/>
            </w:tcBorders>
            <w:shd w:val="clear" w:color="auto" w:fill="auto"/>
            <w:noWrap/>
          </w:tcPr>
          <w:p w14:paraId="153A6D48" w14:textId="77777777" w:rsidR="000F271F" w:rsidRPr="002A4BFC" w:rsidRDefault="000F271F" w:rsidP="00162AEA">
            <w:pPr>
              <w:pStyle w:val="Tabletext"/>
              <w:jc w:val="center"/>
              <w:rPr>
                <w:i/>
                <w:iCs/>
                <w:color w:val="000000"/>
                <w:rPrChange w:id="420" w:author="Author">
                  <w:rPr>
                    <w:i/>
                    <w:iCs/>
                    <w:color w:val="000000"/>
                    <w:highlight w:val="cyan"/>
                  </w:rPr>
                </w:rPrChange>
              </w:rPr>
            </w:pPr>
          </w:p>
        </w:tc>
        <w:tc>
          <w:tcPr>
            <w:tcW w:w="1553" w:type="dxa"/>
            <w:tcBorders>
              <w:top w:val="single" w:sz="4" w:space="0" w:color="auto"/>
              <w:bottom w:val="single" w:sz="4" w:space="0" w:color="auto"/>
              <w:right w:val="single" w:sz="4" w:space="0" w:color="auto"/>
            </w:tcBorders>
            <w:shd w:val="clear" w:color="auto" w:fill="auto"/>
            <w:noWrap/>
          </w:tcPr>
          <w:p w14:paraId="7D7F18BA" w14:textId="77777777" w:rsidR="000F271F" w:rsidRPr="002A4BFC" w:rsidRDefault="000F271F" w:rsidP="00162AEA">
            <w:pPr>
              <w:pStyle w:val="Tabletext"/>
              <w:jc w:val="center"/>
              <w:rPr>
                <w:i/>
                <w:iCs/>
                <w:color w:val="000000"/>
                <w:rPrChange w:id="421" w:author="Author">
                  <w:rPr>
                    <w:i/>
                    <w:iCs/>
                    <w:color w:val="000000"/>
                    <w:highlight w:val="cyan"/>
                  </w:rPr>
                </w:rPrChange>
              </w:rPr>
            </w:pPr>
          </w:p>
        </w:tc>
      </w:tr>
      <w:tr w:rsidR="000F271F" w:rsidRPr="00BF187E" w14:paraId="5686D2C4" w14:textId="77777777" w:rsidTr="00162AEA">
        <w:trPr>
          <w:cantSplit/>
          <w:jc w:val="center"/>
        </w:trPr>
        <w:tc>
          <w:tcPr>
            <w:tcW w:w="3075" w:type="dxa"/>
            <w:tcBorders>
              <w:top w:val="single" w:sz="4" w:space="0" w:color="auto"/>
              <w:left w:val="single" w:sz="4" w:space="0" w:color="auto"/>
              <w:bottom w:val="single" w:sz="4" w:space="0" w:color="auto"/>
              <w:right w:val="nil"/>
            </w:tcBorders>
            <w:tcMar>
              <w:left w:w="57" w:type="dxa"/>
              <w:right w:w="57" w:type="dxa"/>
            </w:tcMar>
          </w:tcPr>
          <w:p w14:paraId="4EE48128" w14:textId="77777777" w:rsidR="000F271F" w:rsidRPr="002A4BFC" w:rsidRDefault="000F271F" w:rsidP="00162AEA">
            <w:pPr>
              <w:pStyle w:val="Tabletext"/>
              <w:rPr>
                <w:color w:val="000000"/>
                <w:rPrChange w:id="422" w:author="Author">
                  <w:rPr>
                    <w:color w:val="000000"/>
                    <w:highlight w:val="cyan"/>
                  </w:rPr>
                </w:rPrChange>
              </w:rPr>
            </w:pPr>
            <w:r w:rsidRPr="002A4BFC">
              <w:rPr>
                <w:color w:val="000000"/>
                <w:rPrChange w:id="423" w:author="Author">
                  <w:rPr>
                    <w:color w:val="000000"/>
                    <w:highlight w:val="cyan"/>
                  </w:rPr>
                </w:rPrChange>
              </w:rPr>
              <w:t>Output power (W)</w:t>
            </w:r>
          </w:p>
        </w:tc>
        <w:tc>
          <w:tcPr>
            <w:tcW w:w="1470" w:type="dxa"/>
            <w:tcBorders>
              <w:top w:val="single" w:sz="4" w:space="0" w:color="auto"/>
              <w:left w:val="single" w:sz="4" w:space="0" w:color="auto"/>
              <w:bottom w:val="single" w:sz="4" w:space="0" w:color="auto"/>
              <w:right w:val="single" w:sz="4" w:space="0" w:color="auto"/>
            </w:tcBorders>
          </w:tcPr>
          <w:p w14:paraId="2F3BC22F" w14:textId="77777777" w:rsidR="000F271F" w:rsidRPr="002A4BFC" w:rsidRDefault="000F271F" w:rsidP="00162AEA">
            <w:pPr>
              <w:pStyle w:val="Tabletext"/>
              <w:jc w:val="center"/>
              <w:rPr>
                <w:color w:val="000000"/>
                <w:vertAlign w:val="superscript"/>
                <w:rPrChange w:id="424" w:author="Author">
                  <w:rPr>
                    <w:color w:val="000000"/>
                    <w:highlight w:val="cyan"/>
                    <w:vertAlign w:val="superscript"/>
                  </w:rPr>
                </w:rPrChange>
              </w:rPr>
            </w:pPr>
            <w:r w:rsidRPr="002A4BFC">
              <w:rPr>
                <w:color w:val="000000"/>
                <w:rPrChange w:id="425" w:author="Author">
                  <w:rPr>
                    <w:color w:val="000000"/>
                    <w:highlight w:val="cyan"/>
                  </w:rPr>
                </w:rPrChange>
              </w:rPr>
              <w:t>5–125</w:t>
            </w:r>
            <w:r w:rsidRPr="002A4BFC">
              <w:rPr>
                <w:color w:val="000000"/>
                <w:rPrChange w:id="426" w:author="Author">
                  <w:rPr>
                    <w:color w:val="000000"/>
                    <w:highlight w:val="cyan"/>
                  </w:rPr>
                </w:rPrChange>
              </w:rPr>
              <w:br/>
              <w:t>(30)</w:t>
            </w:r>
            <w:r w:rsidRPr="002A4BFC">
              <w:rPr>
                <w:color w:val="000000"/>
                <w:rPrChange w:id="427" w:author="Author">
                  <w:rPr>
                    <w:color w:val="000000"/>
                    <w:highlight w:val="cyan"/>
                  </w:rPr>
                </w:rPrChange>
              </w:rPr>
              <w:br/>
              <w:t>(100)</w:t>
            </w:r>
          </w:p>
        </w:tc>
        <w:tc>
          <w:tcPr>
            <w:tcW w:w="1553" w:type="dxa"/>
            <w:tcBorders>
              <w:top w:val="single" w:sz="4" w:space="0" w:color="auto"/>
              <w:left w:val="nil"/>
              <w:bottom w:val="single" w:sz="4" w:space="0" w:color="auto"/>
              <w:right w:val="single" w:sz="4" w:space="0" w:color="auto"/>
            </w:tcBorders>
          </w:tcPr>
          <w:p w14:paraId="22955912" w14:textId="77777777" w:rsidR="000F271F" w:rsidRPr="002A4BFC" w:rsidRDefault="000F271F" w:rsidP="00162AEA">
            <w:pPr>
              <w:pStyle w:val="Tabletext"/>
              <w:jc w:val="center"/>
              <w:rPr>
                <w:color w:val="000000"/>
                <w:rPrChange w:id="428" w:author="Author">
                  <w:rPr>
                    <w:color w:val="000000"/>
                    <w:highlight w:val="cyan"/>
                  </w:rPr>
                </w:rPrChange>
              </w:rPr>
            </w:pPr>
            <w:r w:rsidRPr="002A4BFC">
              <w:rPr>
                <w:color w:val="000000"/>
                <w:rPrChange w:id="429" w:author="Author">
                  <w:rPr>
                    <w:color w:val="000000"/>
                    <w:highlight w:val="cyan"/>
                  </w:rPr>
                </w:rPrChange>
              </w:rPr>
              <w:t>20–125</w:t>
            </w:r>
            <w:r w:rsidRPr="002A4BFC">
              <w:rPr>
                <w:color w:val="000000"/>
                <w:rPrChange w:id="430" w:author="Author">
                  <w:rPr>
                    <w:color w:val="000000"/>
                    <w:highlight w:val="cyan"/>
                  </w:rPr>
                </w:rPrChange>
              </w:rPr>
              <w:br/>
              <w:t>(60)</w:t>
            </w:r>
            <w:r w:rsidRPr="002A4BFC">
              <w:rPr>
                <w:color w:val="000000"/>
                <w:rPrChange w:id="431" w:author="Author">
                  <w:rPr>
                    <w:color w:val="000000"/>
                    <w:highlight w:val="cyan"/>
                  </w:rPr>
                </w:rPrChange>
              </w:rPr>
              <w:br/>
              <w:t>(100)</w:t>
            </w:r>
          </w:p>
        </w:tc>
      </w:tr>
      <w:tr w:rsidR="000F271F" w:rsidRPr="00BF187E" w14:paraId="713C48EF"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0D509122" w14:textId="77777777" w:rsidR="000F271F" w:rsidRPr="002A4BFC" w:rsidRDefault="000F271F" w:rsidP="00162AEA">
            <w:pPr>
              <w:pStyle w:val="Tabletext"/>
              <w:rPr>
                <w:color w:val="000000"/>
                <w:vertAlign w:val="superscript"/>
                <w:rPrChange w:id="432" w:author="Author">
                  <w:rPr>
                    <w:color w:val="000000"/>
                    <w:highlight w:val="cyan"/>
                    <w:vertAlign w:val="superscript"/>
                  </w:rPr>
                </w:rPrChange>
              </w:rPr>
            </w:pPr>
            <w:r w:rsidRPr="002A4BFC">
              <w:rPr>
                <w:color w:val="000000"/>
                <w:rPrChange w:id="433" w:author="Author">
                  <w:rPr>
                    <w:color w:val="000000"/>
                    <w:highlight w:val="cyan"/>
                  </w:rPr>
                </w:rPrChange>
              </w:rPr>
              <w:t>e.r.p. (dBW)</w:t>
            </w:r>
          </w:p>
        </w:tc>
        <w:tc>
          <w:tcPr>
            <w:tcW w:w="1470" w:type="dxa"/>
            <w:tcBorders>
              <w:top w:val="nil"/>
              <w:left w:val="single" w:sz="4" w:space="0" w:color="auto"/>
              <w:bottom w:val="single" w:sz="4" w:space="0" w:color="auto"/>
              <w:right w:val="single" w:sz="4" w:space="0" w:color="auto"/>
            </w:tcBorders>
            <w:noWrap/>
          </w:tcPr>
          <w:p w14:paraId="66DC765A" w14:textId="77777777" w:rsidR="000F271F" w:rsidRPr="002A4BFC" w:rsidRDefault="000F271F" w:rsidP="00162AEA">
            <w:pPr>
              <w:pStyle w:val="Tabletext"/>
              <w:jc w:val="center"/>
              <w:rPr>
                <w:color w:val="000000"/>
                <w:rPrChange w:id="434" w:author="Author">
                  <w:rPr>
                    <w:color w:val="000000"/>
                    <w:highlight w:val="cyan"/>
                  </w:rPr>
                </w:rPrChange>
              </w:rPr>
            </w:pPr>
            <w:r w:rsidRPr="002A4BFC">
              <w:rPr>
                <w:color w:val="000000"/>
                <w:rPrChange w:id="435" w:author="Author">
                  <w:rPr>
                    <w:color w:val="000000"/>
                    <w:highlight w:val="cyan"/>
                  </w:rPr>
                </w:rPrChange>
              </w:rPr>
              <w:t>7–26</w:t>
            </w:r>
            <w:r w:rsidRPr="002A4BFC">
              <w:rPr>
                <w:color w:val="000000"/>
                <w:rPrChange w:id="436" w:author="Author">
                  <w:rPr>
                    <w:color w:val="000000"/>
                    <w:highlight w:val="cyan"/>
                  </w:rPr>
                </w:rPrChange>
              </w:rPr>
              <w:br/>
              <w:t>(19)</w:t>
            </w:r>
            <w:r w:rsidRPr="002A4BFC">
              <w:rPr>
                <w:color w:val="000000"/>
                <w:rPrChange w:id="437" w:author="Author">
                  <w:rPr>
                    <w:color w:val="000000"/>
                    <w:highlight w:val="cyan"/>
                  </w:rPr>
                </w:rPrChange>
              </w:rPr>
              <w:br/>
              <w:t>(24)</w:t>
            </w:r>
          </w:p>
        </w:tc>
        <w:tc>
          <w:tcPr>
            <w:tcW w:w="1553" w:type="dxa"/>
            <w:tcBorders>
              <w:top w:val="nil"/>
              <w:left w:val="nil"/>
              <w:bottom w:val="single" w:sz="4" w:space="0" w:color="auto"/>
              <w:right w:val="single" w:sz="4" w:space="0" w:color="auto"/>
            </w:tcBorders>
            <w:noWrap/>
          </w:tcPr>
          <w:p w14:paraId="32B552F5" w14:textId="77777777" w:rsidR="000F271F" w:rsidRPr="002A4BFC" w:rsidRDefault="000F271F" w:rsidP="00162AEA">
            <w:pPr>
              <w:pStyle w:val="Tabletext"/>
              <w:jc w:val="center"/>
              <w:rPr>
                <w:color w:val="000000"/>
                <w:rPrChange w:id="438" w:author="Author">
                  <w:rPr>
                    <w:color w:val="000000"/>
                    <w:highlight w:val="cyan"/>
                  </w:rPr>
                </w:rPrChange>
              </w:rPr>
            </w:pPr>
            <w:r w:rsidRPr="002A4BFC">
              <w:rPr>
                <w:color w:val="000000"/>
                <w:rPrChange w:id="439" w:author="Author">
                  <w:rPr>
                    <w:color w:val="000000"/>
                    <w:highlight w:val="cyan"/>
                  </w:rPr>
                </w:rPrChange>
              </w:rPr>
              <w:t>13–26</w:t>
            </w:r>
            <w:r w:rsidRPr="002A4BFC">
              <w:rPr>
                <w:color w:val="000000"/>
                <w:rPrChange w:id="440" w:author="Author">
                  <w:rPr>
                    <w:color w:val="000000"/>
                    <w:highlight w:val="cyan"/>
                  </w:rPr>
                </w:rPrChange>
              </w:rPr>
              <w:br/>
              <w:t>(18)</w:t>
            </w:r>
            <w:r w:rsidRPr="002A4BFC">
              <w:rPr>
                <w:color w:val="000000"/>
                <w:rPrChange w:id="441" w:author="Author">
                  <w:rPr>
                    <w:color w:val="000000"/>
                    <w:highlight w:val="cyan"/>
                  </w:rPr>
                </w:rPrChange>
              </w:rPr>
              <w:br/>
              <w:t>(24)</w:t>
            </w:r>
          </w:p>
        </w:tc>
      </w:tr>
      <w:tr w:rsidR="000F271F" w:rsidRPr="00BF187E" w14:paraId="2044B9BF"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30C6E10D" w14:textId="77777777" w:rsidR="000F271F" w:rsidRPr="002A4BFC" w:rsidRDefault="000F271F" w:rsidP="00162AEA">
            <w:pPr>
              <w:pStyle w:val="Tabletext"/>
              <w:rPr>
                <w:color w:val="000000"/>
                <w:rPrChange w:id="442" w:author="Author">
                  <w:rPr>
                    <w:color w:val="000000"/>
                    <w:highlight w:val="cyan"/>
                  </w:rPr>
                </w:rPrChange>
              </w:rPr>
            </w:pPr>
            <w:r w:rsidRPr="002A4BFC">
              <w:rPr>
                <w:color w:val="000000"/>
                <w:rPrChange w:id="443" w:author="Author">
                  <w:rPr>
                    <w:color w:val="000000"/>
                    <w:highlight w:val="cyan"/>
                  </w:rPr>
                </w:rPrChange>
              </w:rPr>
              <w:t>Necessary bandwidth (kHz)</w:t>
            </w:r>
          </w:p>
        </w:tc>
        <w:tc>
          <w:tcPr>
            <w:tcW w:w="1470" w:type="dxa"/>
            <w:tcBorders>
              <w:top w:val="nil"/>
              <w:left w:val="single" w:sz="4" w:space="0" w:color="auto"/>
              <w:bottom w:val="single" w:sz="4" w:space="0" w:color="auto"/>
              <w:right w:val="single" w:sz="4" w:space="0" w:color="auto"/>
            </w:tcBorders>
            <w:noWrap/>
          </w:tcPr>
          <w:p w14:paraId="58B47CAC" w14:textId="77777777" w:rsidR="000F271F" w:rsidRPr="002A4BFC" w:rsidRDefault="000F271F" w:rsidP="00162AEA">
            <w:pPr>
              <w:pStyle w:val="Tabletext"/>
              <w:jc w:val="center"/>
              <w:rPr>
                <w:color w:val="000000"/>
                <w:rPrChange w:id="444" w:author="Author">
                  <w:rPr>
                    <w:color w:val="000000"/>
                    <w:highlight w:val="cyan"/>
                  </w:rPr>
                </w:rPrChange>
              </w:rPr>
            </w:pPr>
            <w:r w:rsidRPr="002A4BFC">
              <w:rPr>
                <w:color w:val="000000"/>
                <w:rPrChange w:id="445" w:author="Author">
                  <w:rPr>
                    <w:color w:val="000000"/>
                    <w:highlight w:val="cyan"/>
                  </w:rPr>
                </w:rPrChange>
              </w:rPr>
              <w:t>11/11/16/16</w:t>
            </w:r>
          </w:p>
        </w:tc>
        <w:tc>
          <w:tcPr>
            <w:tcW w:w="1553" w:type="dxa"/>
            <w:tcBorders>
              <w:top w:val="nil"/>
              <w:left w:val="nil"/>
              <w:bottom w:val="single" w:sz="4" w:space="0" w:color="auto"/>
              <w:right w:val="single" w:sz="4" w:space="0" w:color="auto"/>
            </w:tcBorders>
            <w:noWrap/>
          </w:tcPr>
          <w:p w14:paraId="1F1FC13B" w14:textId="77777777" w:rsidR="000F271F" w:rsidRPr="002A4BFC" w:rsidRDefault="000F271F" w:rsidP="00162AEA">
            <w:pPr>
              <w:pStyle w:val="Tabletext"/>
              <w:jc w:val="center"/>
              <w:rPr>
                <w:color w:val="000000"/>
                <w:rPrChange w:id="446" w:author="Author">
                  <w:rPr>
                    <w:color w:val="000000"/>
                    <w:highlight w:val="cyan"/>
                  </w:rPr>
                </w:rPrChange>
              </w:rPr>
            </w:pPr>
            <w:r w:rsidRPr="002A4BFC">
              <w:rPr>
                <w:color w:val="000000"/>
                <w:rPrChange w:id="447" w:author="Author">
                  <w:rPr>
                    <w:color w:val="000000"/>
                    <w:highlight w:val="cyan"/>
                  </w:rPr>
                </w:rPrChange>
              </w:rPr>
              <w:t>5,5/5,5/8,1/8,1</w:t>
            </w:r>
          </w:p>
        </w:tc>
      </w:tr>
      <w:tr w:rsidR="000F271F" w:rsidRPr="00BF187E" w14:paraId="0B185CBF" w14:textId="77777777" w:rsidTr="00162AEA">
        <w:trPr>
          <w:cantSplit/>
          <w:jc w:val="center"/>
        </w:trPr>
        <w:tc>
          <w:tcPr>
            <w:tcW w:w="3075" w:type="dxa"/>
            <w:tcBorders>
              <w:top w:val="nil"/>
              <w:left w:val="single" w:sz="4" w:space="0" w:color="auto"/>
              <w:bottom w:val="single" w:sz="4" w:space="0" w:color="auto"/>
              <w:right w:val="nil"/>
            </w:tcBorders>
            <w:tcMar>
              <w:left w:w="57" w:type="dxa"/>
              <w:right w:w="57" w:type="dxa"/>
            </w:tcMar>
          </w:tcPr>
          <w:p w14:paraId="0796888A" w14:textId="77777777" w:rsidR="000F271F" w:rsidRPr="002A4BFC" w:rsidRDefault="000F271F" w:rsidP="00162AEA">
            <w:pPr>
              <w:pStyle w:val="Tabletext"/>
              <w:rPr>
                <w:color w:val="000000"/>
                <w:rPrChange w:id="448" w:author="Author">
                  <w:rPr>
                    <w:color w:val="000000"/>
                    <w:highlight w:val="cyan"/>
                  </w:rPr>
                </w:rPrChange>
              </w:rPr>
            </w:pPr>
            <w:r w:rsidRPr="002A4BFC">
              <w:rPr>
                <w:color w:val="000000"/>
                <w:rPrChange w:id="449" w:author="Author">
                  <w:rPr>
                    <w:color w:val="000000"/>
                    <w:highlight w:val="cyan"/>
                  </w:rPr>
                </w:rPrChange>
              </w:rPr>
              <w:t>Coverage radius (km)</w:t>
            </w:r>
          </w:p>
        </w:tc>
        <w:tc>
          <w:tcPr>
            <w:tcW w:w="1470" w:type="dxa"/>
            <w:tcBorders>
              <w:top w:val="nil"/>
              <w:left w:val="single" w:sz="4" w:space="0" w:color="auto"/>
              <w:bottom w:val="single" w:sz="4" w:space="0" w:color="auto"/>
              <w:right w:val="single" w:sz="4" w:space="0" w:color="auto"/>
            </w:tcBorders>
          </w:tcPr>
          <w:p w14:paraId="3500D9CB" w14:textId="77777777" w:rsidR="000F271F" w:rsidRPr="002A4BFC" w:rsidRDefault="000F271F" w:rsidP="00162AEA">
            <w:pPr>
              <w:pStyle w:val="Tabletext"/>
              <w:jc w:val="center"/>
              <w:rPr>
                <w:color w:val="000000"/>
                <w:rPrChange w:id="450" w:author="Author">
                  <w:rPr>
                    <w:color w:val="000000"/>
                    <w:highlight w:val="cyan"/>
                  </w:rPr>
                </w:rPrChange>
              </w:rPr>
            </w:pPr>
            <w:r w:rsidRPr="002A4BFC">
              <w:rPr>
                <w:color w:val="000000"/>
                <w:rPrChange w:id="451" w:author="Author">
                  <w:rPr>
                    <w:color w:val="000000"/>
                    <w:highlight w:val="cyan"/>
                  </w:rPr>
                </w:rPrChange>
              </w:rPr>
              <w:t>1–75</w:t>
            </w:r>
            <w:r w:rsidRPr="002A4BFC">
              <w:rPr>
                <w:color w:val="000000"/>
                <w:rPrChange w:id="452" w:author="Author">
                  <w:rPr>
                    <w:color w:val="000000"/>
                    <w:highlight w:val="cyan"/>
                  </w:rPr>
                </w:rPrChange>
              </w:rPr>
              <w:br/>
              <w:t>(50)</w:t>
            </w:r>
          </w:p>
        </w:tc>
        <w:tc>
          <w:tcPr>
            <w:tcW w:w="1553" w:type="dxa"/>
            <w:tcBorders>
              <w:top w:val="nil"/>
              <w:left w:val="nil"/>
              <w:bottom w:val="single" w:sz="4" w:space="0" w:color="auto"/>
              <w:right w:val="single" w:sz="4" w:space="0" w:color="auto"/>
            </w:tcBorders>
          </w:tcPr>
          <w:p w14:paraId="7CB01B68" w14:textId="77777777" w:rsidR="000F271F" w:rsidRPr="002A4BFC" w:rsidRDefault="000F271F" w:rsidP="00162AEA">
            <w:pPr>
              <w:pStyle w:val="Tabletext"/>
              <w:jc w:val="center"/>
              <w:rPr>
                <w:color w:val="000000"/>
                <w:rPrChange w:id="453" w:author="Author">
                  <w:rPr>
                    <w:color w:val="000000"/>
                    <w:highlight w:val="cyan"/>
                  </w:rPr>
                </w:rPrChange>
              </w:rPr>
            </w:pPr>
            <w:r w:rsidRPr="002A4BFC">
              <w:rPr>
                <w:color w:val="000000"/>
                <w:rPrChange w:id="454" w:author="Author">
                  <w:rPr>
                    <w:color w:val="000000"/>
                    <w:highlight w:val="cyan"/>
                  </w:rPr>
                </w:rPrChange>
              </w:rPr>
              <w:t>1–75</w:t>
            </w:r>
            <w:r w:rsidRPr="002A4BFC">
              <w:rPr>
                <w:color w:val="000000"/>
                <w:rPrChange w:id="455" w:author="Author">
                  <w:rPr>
                    <w:color w:val="000000"/>
                    <w:highlight w:val="cyan"/>
                  </w:rPr>
                </w:rPrChange>
              </w:rPr>
              <w:br/>
              <w:t>(50)</w:t>
            </w:r>
          </w:p>
        </w:tc>
      </w:tr>
      <w:tr w:rsidR="000F271F" w:rsidRPr="00BF187E" w14:paraId="678FEA1E" w14:textId="77777777" w:rsidTr="00162AEA">
        <w:trPr>
          <w:cantSplit/>
          <w:jc w:val="center"/>
        </w:trPr>
        <w:tc>
          <w:tcPr>
            <w:tcW w:w="3075" w:type="dxa"/>
            <w:tcBorders>
              <w:top w:val="nil"/>
              <w:left w:val="single" w:sz="4" w:space="0" w:color="auto"/>
              <w:bottom w:val="single" w:sz="4" w:space="0" w:color="auto"/>
              <w:right w:val="nil"/>
            </w:tcBorders>
            <w:tcMar>
              <w:left w:w="57" w:type="dxa"/>
              <w:right w:w="57" w:type="dxa"/>
            </w:tcMar>
          </w:tcPr>
          <w:p w14:paraId="40AAB785" w14:textId="77777777" w:rsidR="000F271F" w:rsidRPr="002A4BFC" w:rsidRDefault="000F271F" w:rsidP="00162AEA">
            <w:pPr>
              <w:pStyle w:val="Tabletext"/>
              <w:rPr>
                <w:color w:val="000000"/>
                <w:rPrChange w:id="456" w:author="Author">
                  <w:rPr>
                    <w:color w:val="000000"/>
                    <w:highlight w:val="cyan"/>
                  </w:rPr>
                </w:rPrChange>
              </w:rPr>
            </w:pPr>
            <w:r w:rsidRPr="002A4BFC">
              <w:rPr>
                <w:color w:val="000000"/>
                <w:rPrChange w:id="457" w:author="Author">
                  <w:rPr>
                    <w:color w:val="000000"/>
                    <w:highlight w:val="cyan"/>
                  </w:rPr>
                </w:rPrChange>
              </w:rPr>
              <w:t>Antenna gain (dBd)</w:t>
            </w:r>
          </w:p>
        </w:tc>
        <w:tc>
          <w:tcPr>
            <w:tcW w:w="1470" w:type="dxa"/>
            <w:tcBorders>
              <w:top w:val="nil"/>
              <w:left w:val="single" w:sz="4" w:space="0" w:color="auto"/>
              <w:bottom w:val="single" w:sz="4" w:space="0" w:color="auto"/>
              <w:right w:val="single" w:sz="4" w:space="0" w:color="auto"/>
            </w:tcBorders>
          </w:tcPr>
          <w:p w14:paraId="704F42A1" w14:textId="77777777" w:rsidR="000F271F" w:rsidRPr="002A4BFC" w:rsidRDefault="000F271F" w:rsidP="00162AEA">
            <w:pPr>
              <w:pStyle w:val="Tabletext"/>
              <w:jc w:val="center"/>
              <w:rPr>
                <w:color w:val="000000"/>
                <w:rPrChange w:id="458" w:author="Author">
                  <w:rPr>
                    <w:color w:val="000000"/>
                    <w:highlight w:val="cyan"/>
                  </w:rPr>
                </w:rPrChange>
              </w:rPr>
            </w:pPr>
            <w:r w:rsidRPr="002A4BFC">
              <w:rPr>
                <w:color w:val="000000"/>
                <w:rPrChange w:id="459" w:author="Author">
                  <w:rPr>
                    <w:color w:val="000000"/>
                    <w:highlight w:val="cyan"/>
                  </w:rPr>
                </w:rPrChange>
              </w:rPr>
              <w:t>0–9</w:t>
            </w:r>
            <w:r w:rsidRPr="002A4BFC">
              <w:rPr>
                <w:color w:val="000000"/>
                <w:rPrChange w:id="460" w:author="Author">
                  <w:rPr>
                    <w:color w:val="000000"/>
                    <w:highlight w:val="cyan"/>
                  </w:rPr>
                </w:rPrChange>
              </w:rPr>
              <w:br/>
              <w:t>(6)</w:t>
            </w:r>
          </w:p>
        </w:tc>
        <w:tc>
          <w:tcPr>
            <w:tcW w:w="1553" w:type="dxa"/>
            <w:tcBorders>
              <w:top w:val="nil"/>
              <w:left w:val="nil"/>
              <w:bottom w:val="single" w:sz="4" w:space="0" w:color="auto"/>
              <w:right w:val="single" w:sz="4" w:space="0" w:color="auto"/>
            </w:tcBorders>
          </w:tcPr>
          <w:p w14:paraId="2BBC081C" w14:textId="77777777" w:rsidR="000F271F" w:rsidRPr="002A4BFC" w:rsidRDefault="000F271F" w:rsidP="00162AEA">
            <w:pPr>
              <w:pStyle w:val="Tabletext"/>
              <w:jc w:val="center"/>
              <w:rPr>
                <w:color w:val="000000"/>
                <w:rPrChange w:id="461" w:author="Author">
                  <w:rPr>
                    <w:color w:val="000000"/>
                    <w:highlight w:val="cyan"/>
                  </w:rPr>
                </w:rPrChange>
              </w:rPr>
            </w:pPr>
            <w:r w:rsidRPr="002A4BFC">
              <w:rPr>
                <w:color w:val="000000"/>
                <w:rPrChange w:id="462" w:author="Author">
                  <w:rPr>
                    <w:color w:val="000000"/>
                    <w:highlight w:val="cyan"/>
                  </w:rPr>
                </w:rPrChange>
              </w:rPr>
              <w:t>0–9</w:t>
            </w:r>
            <w:r w:rsidRPr="002A4BFC">
              <w:rPr>
                <w:color w:val="000000"/>
                <w:rPrChange w:id="463" w:author="Author">
                  <w:rPr>
                    <w:color w:val="000000"/>
                    <w:highlight w:val="cyan"/>
                  </w:rPr>
                </w:rPrChange>
              </w:rPr>
              <w:br/>
              <w:t>(6)</w:t>
            </w:r>
          </w:p>
        </w:tc>
      </w:tr>
      <w:tr w:rsidR="000F271F" w:rsidRPr="00BF187E" w14:paraId="76F8AD70" w14:textId="77777777" w:rsidTr="00162AEA">
        <w:trPr>
          <w:cantSplit/>
          <w:jc w:val="center"/>
        </w:trPr>
        <w:tc>
          <w:tcPr>
            <w:tcW w:w="3075" w:type="dxa"/>
            <w:tcBorders>
              <w:top w:val="single" w:sz="4" w:space="0" w:color="auto"/>
              <w:left w:val="single" w:sz="4" w:space="0" w:color="auto"/>
              <w:bottom w:val="single" w:sz="4" w:space="0" w:color="auto"/>
              <w:right w:val="nil"/>
            </w:tcBorders>
            <w:tcMar>
              <w:left w:w="57" w:type="dxa"/>
              <w:right w:w="57" w:type="dxa"/>
            </w:tcMar>
          </w:tcPr>
          <w:p w14:paraId="171579D6" w14:textId="77777777" w:rsidR="000F271F" w:rsidRPr="002A4BFC" w:rsidRDefault="000F271F" w:rsidP="00162AEA">
            <w:pPr>
              <w:pStyle w:val="Tabletext"/>
              <w:rPr>
                <w:color w:val="000000"/>
                <w:rPrChange w:id="464" w:author="Author">
                  <w:rPr>
                    <w:color w:val="000000"/>
                    <w:highlight w:val="cyan"/>
                  </w:rPr>
                </w:rPrChange>
              </w:rPr>
            </w:pPr>
            <w:r w:rsidRPr="002A4BFC">
              <w:rPr>
                <w:color w:val="000000"/>
                <w:rPrChange w:id="465" w:author="Author">
                  <w:rPr>
                    <w:color w:val="000000"/>
                    <w:highlight w:val="cyan"/>
                  </w:rPr>
                </w:rPrChange>
              </w:rPr>
              <w:t>Antenna height (m)</w:t>
            </w:r>
            <w:r w:rsidRPr="002A4BFC">
              <w:rPr>
                <w:color w:val="000000"/>
                <w:rPrChange w:id="466" w:author="Author">
                  <w:rPr>
                    <w:color w:val="000000"/>
                    <w:highlight w:val="cyan"/>
                  </w:rPr>
                </w:rPrChange>
              </w:rPr>
              <w:br/>
              <w:t>(relative to ground level)</w:t>
            </w:r>
          </w:p>
        </w:tc>
        <w:tc>
          <w:tcPr>
            <w:tcW w:w="1470" w:type="dxa"/>
            <w:tcBorders>
              <w:top w:val="single" w:sz="4" w:space="0" w:color="auto"/>
              <w:left w:val="single" w:sz="4" w:space="0" w:color="auto"/>
              <w:bottom w:val="single" w:sz="4" w:space="0" w:color="auto"/>
              <w:right w:val="single" w:sz="4" w:space="0" w:color="auto"/>
            </w:tcBorders>
          </w:tcPr>
          <w:p w14:paraId="2DEFC0AA" w14:textId="77777777" w:rsidR="000F271F" w:rsidRPr="002A4BFC" w:rsidRDefault="000F271F" w:rsidP="00162AEA">
            <w:pPr>
              <w:pStyle w:val="Tabletext"/>
              <w:jc w:val="center"/>
              <w:rPr>
                <w:color w:val="000000"/>
                <w:rPrChange w:id="467" w:author="Author">
                  <w:rPr>
                    <w:color w:val="000000"/>
                    <w:highlight w:val="cyan"/>
                  </w:rPr>
                </w:rPrChange>
              </w:rPr>
            </w:pPr>
            <w:r w:rsidRPr="002A4BFC">
              <w:rPr>
                <w:color w:val="000000"/>
                <w:rPrChange w:id="468" w:author="Author">
                  <w:rPr>
                    <w:color w:val="000000"/>
                    <w:highlight w:val="cyan"/>
                  </w:rPr>
                </w:rPrChange>
              </w:rPr>
              <w:t>10–150</w:t>
            </w:r>
            <w:r w:rsidRPr="002A4BFC">
              <w:rPr>
                <w:color w:val="000000"/>
                <w:rPrChange w:id="469" w:author="Author">
                  <w:rPr>
                    <w:color w:val="000000"/>
                    <w:highlight w:val="cyan"/>
                  </w:rPr>
                </w:rPrChange>
              </w:rPr>
              <w:br/>
              <w:t>(60)</w:t>
            </w:r>
          </w:p>
        </w:tc>
        <w:tc>
          <w:tcPr>
            <w:tcW w:w="1553" w:type="dxa"/>
            <w:tcBorders>
              <w:top w:val="single" w:sz="4" w:space="0" w:color="auto"/>
              <w:left w:val="nil"/>
              <w:bottom w:val="single" w:sz="4" w:space="0" w:color="auto"/>
              <w:right w:val="single" w:sz="4" w:space="0" w:color="auto"/>
            </w:tcBorders>
          </w:tcPr>
          <w:p w14:paraId="61BEFCE4" w14:textId="77777777" w:rsidR="000F271F" w:rsidRPr="002A4BFC" w:rsidRDefault="000F271F" w:rsidP="00162AEA">
            <w:pPr>
              <w:pStyle w:val="Tabletext"/>
              <w:jc w:val="center"/>
              <w:rPr>
                <w:color w:val="000000"/>
                <w:rPrChange w:id="470" w:author="Author">
                  <w:rPr>
                    <w:color w:val="000000"/>
                    <w:highlight w:val="cyan"/>
                  </w:rPr>
                </w:rPrChange>
              </w:rPr>
            </w:pPr>
            <w:r w:rsidRPr="002A4BFC">
              <w:rPr>
                <w:color w:val="000000"/>
                <w:rPrChange w:id="471" w:author="Author">
                  <w:rPr>
                    <w:color w:val="000000"/>
                    <w:highlight w:val="cyan"/>
                  </w:rPr>
                </w:rPrChange>
              </w:rPr>
              <w:t>10–150</w:t>
            </w:r>
            <w:r w:rsidRPr="002A4BFC">
              <w:rPr>
                <w:color w:val="000000"/>
                <w:rPrChange w:id="472" w:author="Author">
                  <w:rPr>
                    <w:color w:val="000000"/>
                    <w:highlight w:val="cyan"/>
                  </w:rPr>
                </w:rPrChange>
              </w:rPr>
              <w:br/>
              <w:t>(65)</w:t>
            </w:r>
          </w:p>
        </w:tc>
      </w:tr>
      <w:tr w:rsidR="000F271F" w:rsidRPr="00BF187E" w14:paraId="042718EF"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3D229022" w14:textId="77777777" w:rsidR="000F271F" w:rsidRPr="002A4BFC" w:rsidRDefault="000F271F" w:rsidP="00162AEA">
            <w:pPr>
              <w:pStyle w:val="Tabletext"/>
              <w:rPr>
                <w:color w:val="000000"/>
                <w:rPrChange w:id="473" w:author="Author">
                  <w:rPr>
                    <w:color w:val="000000"/>
                    <w:highlight w:val="cyan"/>
                  </w:rPr>
                </w:rPrChange>
              </w:rPr>
            </w:pPr>
            <w:r w:rsidRPr="002A4BFC">
              <w:rPr>
                <w:color w:val="000000"/>
                <w:rPrChange w:id="474" w:author="Author">
                  <w:rPr>
                    <w:color w:val="000000"/>
                    <w:highlight w:val="cyan"/>
                  </w:rPr>
                </w:rPrChange>
              </w:rPr>
              <w:t>Radiation pattern</w:t>
            </w:r>
          </w:p>
        </w:tc>
        <w:tc>
          <w:tcPr>
            <w:tcW w:w="1470" w:type="dxa"/>
            <w:tcBorders>
              <w:top w:val="nil"/>
              <w:left w:val="single" w:sz="4" w:space="0" w:color="auto"/>
              <w:bottom w:val="single" w:sz="4" w:space="0" w:color="auto"/>
              <w:right w:val="single" w:sz="4" w:space="0" w:color="auto"/>
            </w:tcBorders>
            <w:noWrap/>
            <w:tcMar>
              <w:left w:w="57" w:type="dxa"/>
              <w:right w:w="57" w:type="dxa"/>
            </w:tcMar>
            <w:vAlign w:val="center"/>
          </w:tcPr>
          <w:p w14:paraId="7200384C" w14:textId="77777777" w:rsidR="000F271F" w:rsidRPr="002A4BFC" w:rsidRDefault="000F271F" w:rsidP="00162AEA">
            <w:pPr>
              <w:pStyle w:val="Tabletext"/>
              <w:jc w:val="center"/>
              <w:rPr>
                <w:color w:val="000000"/>
                <w:rPrChange w:id="475" w:author="Author">
                  <w:rPr>
                    <w:color w:val="000000"/>
                    <w:highlight w:val="cyan"/>
                  </w:rPr>
                </w:rPrChange>
              </w:rPr>
            </w:pPr>
            <w:r w:rsidRPr="002A4BFC">
              <w:rPr>
                <w:color w:val="000000"/>
                <w:rPrChange w:id="476" w:author="Author">
                  <w:rPr>
                    <w:color w:val="000000"/>
                    <w:highlight w:val="cyan"/>
                  </w:rPr>
                </w:rPrChange>
              </w:rPr>
              <w:t>Omnidirectional</w:t>
            </w:r>
          </w:p>
        </w:tc>
        <w:tc>
          <w:tcPr>
            <w:tcW w:w="1553" w:type="dxa"/>
            <w:tcBorders>
              <w:top w:val="nil"/>
              <w:left w:val="nil"/>
              <w:bottom w:val="single" w:sz="4" w:space="0" w:color="auto"/>
              <w:right w:val="single" w:sz="4" w:space="0" w:color="auto"/>
            </w:tcBorders>
            <w:noWrap/>
            <w:tcMar>
              <w:left w:w="57" w:type="dxa"/>
              <w:right w:w="57" w:type="dxa"/>
            </w:tcMar>
            <w:vAlign w:val="center"/>
          </w:tcPr>
          <w:p w14:paraId="0D7CB48C" w14:textId="77777777" w:rsidR="000F271F" w:rsidRPr="002A4BFC" w:rsidRDefault="000F271F" w:rsidP="00162AEA">
            <w:pPr>
              <w:pStyle w:val="Tabletext"/>
              <w:jc w:val="center"/>
              <w:rPr>
                <w:color w:val="000000"/>
                <w:rPrChange w:id="477" w:author="Author">
                  <w:rPr>
                    <w:color w:val="000000"/>
                    <w:highlight w:val="cyan"/>
                  </w:rPr>
                </w:rPrChange>
              </w:rPr>
            </w:pPr>
            <w:r w:rsidRPr="002A4BFC">
              <w:rPr>
                <w:color w:val="000000"/>
                <w:rPrChange w:id="478" w:author="Author">
                  <w:rPr>
                    <w:color w:val="000000"/>
                    <w:highlight w:val="cyan"/>
                  </w:rPr>
                </w:rPrChange>
              </w:rPr>
              <w:t>Omnidirectional</w:t>
            </w:r>
          </w:p>
        </w:tc>
      </w:tr>
      <w:tr w:rsidR="000F271F" w:rsidRPr="00BF187E" w14:paraId="09A7C941"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6AF43388" w14:textId="77777777" w:rsidR="000F271F" w:rsidRPr="002A4BFC" w:rsidRDefault="000F271F" w:rsidP="00162AEA">
            <w:pPr>
              <w:pStyle w:val="Tabletext"/>
              <w:rPr>
                <w:color w:val="000000"/>
                <w:rPrChange w:id="479" w:author="Author">
                  <w:rPr>
                    <w:color w:val="000000"/>
                    <w:highlight w:val="cyan"/>
                  </w:rPr>
                </w:rPrChange>
              </w:rPr>
            </w:pPr>
            <w:r w:rsidRPr="002A4BFC">
              <w:rPr>
                <w:color w:val="000000"/>
                <w:rPrChange w:id="480" w:author="Author">
                  <w:rPr>
                    <w:color w:val="000000"/>
                    <w:highlight w:val="cyan"/>
                  </w:rPr>
                </w:rPrChange>
              </w:rPr>
              <w:t>Antenna polarization</w:t>
            </w:r>
          </w:p>
        </w:tc>
        <w:tc>
          <w:tcPr>
            <w:tcW w:w="1470" w:type="dxa"/>
            <w:tcBorders>
              <w:top w:val="nil"/>
              <w:left w:val="single" w:sz="4" w:space="0" w:color="auto"/>
              <w:bottom w:val="single" w:sz="4" w:space="0" w:color="auto"/>
              <w:right w:val="single" w:sz="4" w:space="0" w:color="auto"/>
            </w:tcBorders>
            <w:noWrap/>
            <w:vAlign w:val="bottom"/>
          </w:tcPr>
          <w:p w14:paraId="3569D6C7" w14:textId="77777777" w:rsidR="000F271F" w:rsidRPr="002A4BFC" w:rsidRDefault="000F271F" w:rsidP="00162AEA">
            <w:pPr>
              <w:pStyle w:val="Tabletext"/>
              <w:jc w:val="center"/>
              <w:rPr>
                <w:color w:val="000000"/>
                <w:rPrChange w:id="481" w:author="Author">
                  <w:rPr>
                    <w:color w:val="000000"/>
                    <w:highlight w:val="cyan"/>
                  </w:rPr>
                </w:rPrChange>
              </w:rPr>
            </w:pPr>
            <w:r w:rsidRPr="002A4BFC">
              <w:rPr>
                <w:color w:val="000000"/>
                <w:rPrChange w:id="482" w:author="Author">
                  <w:rPr>
                    <w:color w:val="000000"/>
                    <w:highlight w:val="cyan"/>
                  </w:rPr>
                </w:rPrChange>
              </w:rPr>
              <w:t>Vertical</w:t>
            </w:r>
          </w:p>
        </w:tc>
        <w:tc>
          <w:tcPr>
            <w:tcW w:w="1553" w:type="dxa"/>
            <w:tcBorders>
              <w:top w:val="nil"/>
              <w:left w:val="nil"/>
              <w:bottom w:val="single" w:sz="4" w:space="0" w:color="auto"/>
              <w:right w:val="single" w:sz="4" w:space="0" w:color="auto"/>
            </w:tcBorders>
            <w:noWrap/>
            <w:vAlign w:val="bottom"/>
          </w:tcPr>
          <w:p w14:paraId="38615933" w14:textId="77777777" w:rsidR="000F271F" w:rsidRPr="002A4BFC" w:rsidRDefault="000F271F" w:rsidP="00162AEA">
            <w:pPr>
              <w:pStyle w:val="Tabletext"/>
              <w:jc w:val="center"/>
              <w:rPr>
                <w:color w:val="000000"/>
                <w:rPrChange w:id="483" w:author="Author">
                  <w:rPr>
                    <w:color w:val="000000"/>
                    <w:highlight w:val="cyan"/>
                  </w:rPr>
                </w:rPrChange>
              </w:rPr>
            </w:pPr>
            <w:r w:rsidRPr="002A4BFC">
              <w:rPr>
                <w:color w:val="000000"/>
                <w:rPrChange w:id="484" w:author="Author">
                  <w:rPr>
                    <w:color w:val="000000"/>
                    <w:highlight w:val="cyan"/>
                  </w:rPr>
                </w:rPrChange>
              </w:rPr>
              <w:t>Vertical</w:t>
            </w:r>
          </w:p>
        </w:tc>
      </w:tr>
      <w:tr w:rsidR="000F271F" w:rsidRPr="00BF187E" w14:paraId="74511D9F" w14:textId="77777777" w:rsidTr="00162AEA">
        <w:trPr>
          <w:cantSplit/>
          <w:jc w:val="center"/>
        </w:trPr>
        <w:tc>
          <w:tcPr>
            <w:tcW w:w="3075" w:type="dxa"/>
            <w:tcBorders>
              <w:top w:val="nil"/>
              <w:left w:val="single" w:sz="4" w:space="0" w:color="auto"/>
              <w:bottom w:val="single" w:sz="4" w:space="0" w:color="auto"/>
              <w:right w:val="nil"/>
            </w:tcBorders>
            <w:tcMar>
              <w:left w:w="57" w:type="dxa"/>
              <w:right w:w="57" w:type="dxa"/>
            </w:tcMar>
          </w:tcPr>
          <w:p w14:paraId="04E08048" w14:textId="77777777" w:rsidR="000F271F" w:rsidRPr="002A4BFC" w:rsidRDefault="000F271F" w:rsidP="00162AEA">
            <w:pPr>
              <w:pStyle w:val="Tabletext"/>
              <w:rPr>
                <w:color w:val="000000"/>
                <w:rPrChange w:id="485" w:author="Author">
                  <w:rPr>
                    <w:color w:val="000000"/>
                    <w:highlight w:val="cyan"/>
                  </w:rPr>
                </w:rPrChange>
              </w:rPr>
            </w:pPr>
            <w:r w:rsidRPr="002A4BFC">
              <w:rPr>
                <w:color w:val="000000"/>
                <w:rPrChange w:id="486" w:author="Author">
                  <w:rPr>
                    <w:color w:val="000000"/>
                    <w:highlight w:val="cyan"/>
                  </w:rPr>
                </w:rPrChange>
              </w:rPr>
              <w:lastRenderedPageBreak/>
              <w:t>Total loss (dB)</w:t>
            </w:r>
          </w:p>
        </w:tc>
        <w:tc>
          <w:tcPr>
            <w:tcW w:w="1470" w:type="dxa"/>
            <w:tcBorders>
              <w:top w:val="nil"/>
              <w:left w:val="single" w:sz="4" w:space="0" w:color="auto"/>
              <w:bottom w:val="single" w:sz="4" w:space="0" w:color="auto"/>
              <w:right w:val="single" w:sz="4" w:space="0" w:color="auto"/>
            </w:tcBorders>
          </w:tcPr>
          <w:p w14:paraId="33A61071" w14:textId="77777777" w:rsidR="000F271F" w:rsidRPr="002A4BFC" w:rsidRDefault="000F271F" w:rsidP="00162AEA">
            <w:pPr>
              <w:pStyle w:val="Tabletext"/>
              <w:jc w:val="center"/>
              <w:rPr>
                <w:color w:val="000000"/>
                <w:rPrChange w:id="487" w:author="Author">
                  <w:rPr>
                    <w:color w:val="000000"/>
                    <w:highlight w:val="cyan"/>
                  </w:rPr>
                </w:rPrChange>
              </w:rPr>
            </w:pPr>
            <w:r w:rsidRPr="002A4BFC">
              <w:rPr>
                <w:color w:val="000000"/>
                <w:rPrChange w:id="488" w:author="Author">
                  <w:rPr>
                    <w:color w:val="000000"/>
                    <w:highlight w:val="cyan"/>
                  </w:rPr>
                </w:rPrChange>
              </w:rPr>
              <w:t>0–7</w:t>
            </w:r>
            <w:r w:rsidRPr="002A4BFC">
              <w:rPr>
                <w:color w:val="000000"/>
                <w:rPrChange w:id="489" w:author="Author">
                  <w:rPr>
                    <w:color w:val="000000"/>
                    <w:highlight w:val="cyan"/>
                  </w:rPr>
                </w:rPrChange>
              </w:rPr>
              <w:br/>
              <w:t>(2)</w:t>
            </w:r>
            <w:r w:rsidRPr="002A4BFC">
              <w:rPr>
                <w:color w:val="000000"/>
                <w:rPrChange w:id="490" w:author="Author">
                  <w:rPr>
                    <w:color w:val="000000"/>
                    <w:highlight w:val="cyan"/>
                  </w:rPr>
                </w:rPrChange>
              </w:rPr>
              <w:br/>
            </w:r>
          </w:p>
        </w:tc>
        <w:tc>
          <w:tcPr>
            <w:tcW w:w="1553" w:type="dxa"/>
            <w:tcBorders>
              <w:top w:val="nil"/>
              <w:left w:val="nil"/>
              <w:bottom w:val="single" w:sz="4" w:space="0" w:color="auto"/>
              <w:right w:val="single" w:sz="4" w:space="0" w:color="auto"/>
            </w:tcBorders>
          </w:tcPr>
          <w:p w14:paraId="04D18111" w14:textId="77777777" w:rsidR="000F271F" w:rsidRPr="002A4BFC" w:rsidRDefault="000F271F" w:rsidP="00162AEA">
            <w:pPr>
              <w:pStyle w:val="Tabletext"/>
              <w:jc w:val="center"/>
              <w:rPr>
                <w:color w:val="000000"/>
                <w:rPrChange w:id="491" w:author="Author">
                  <w:rPr>
                    <w:color w:val="000000"/>
                    <w:highlight w:val="cyan"/>
                  </w:rPr>
                </w:rPrChange>
              </w:rPr>
            </w:pPr>
            <w:r w:rsidRPr="002A4BFC">
              <w:rPr>
                <w:color w:val="000000"/>
                <w:rPrChange w:id="492" w:author="Author">
                  <w:rPr>
                    <w:color w:val="000000"/>
                    <w:highlight w:val="cyan"/>
                  </w:rPr>
                </w:rPrChange>
              </w:rPr>
              <w:t>3–9</w:t>
            </w:r>
            <w:r w:rsidRPr="002A4BFC">
              <w:rPr>
                <w:color w:val="000000"/>
                <w:rPrChange w:id="493" w:author="Author">
                  <w:rPr>
                    <w:color w:val="000000"/>
                    <w:highlight w:val="cyan"/>
                  </w:rPr>
                </w:rPrChange>
              </w:rPr>
              <w:br/>
              <w:t>(6)</w:t>
            </w:r>
            <w:r w:rsidRPr="002A4BFC">
              <w:rPr>
                <w:color w:val="000000"/>
                <w:rPrChange w:id="494" w:author="Author">
                  <w:rPr>
                    <w:color w:val="000000"/>
                    <w:highlight w:val="cyan"/>
                  </w:rPr>
                </w:rPrChange>
              </w:rPr>
              <w:br/>
              <w:t>(2)</w:t>
            </w:r>
          </w:p>
        </w:tc>
      </w:tr>
    </w:tbl>
    <w:p w14:paraId="66EA62A8" w14:textId="77777777" w:rsidR="000F271F" w:rsidRPr="002A4BFC" w:rsidRDefault="000F271F" w:rsidP="000F271F">
      <w:pPr>
        <w:pStyle w:val="Note"/>
        <w:rPr>
          <w:rPrChange w:id="495" w:author="Author">
            <w:rPr>
              <w:highlight w:val="cyan"/>
            </w:rPr>
          </w:rPrChange>
        </w:rPr>
      </w:pPr>
      <w:r w:rsidRPr="002A4BFC">
        <w:rPr>
          <w:rPrChange w:id="496" w:author="Author">
            <w:rPr>
              <w:highlight w:val="cyan"/>
            </w:rPr>
          </w:rPrChange>
        </w:rPr>
        <w:t>NOTE 1 – Simplex systems use the same frequency for both the base station and mobile station to transmit.</w:t>
      </w:r>
    </w:p>
    <w:p w14:paraId="48D7B7A6" w14:textId="77777777" w:rsidR="000F271F" w:rsidRPr="002A4BFC" w:rsidRDefault="000F271F" w:rsidP="000F271F">
      <w:pPr>
        <w:pStyle w:val="Note"/>
        <w:rPr>
          <w:rPrChange w:id="497" w:author="Author">
            <w:rPr>
              <w:highlight w:val="cyan"/>
            </w:rPr>
          </w:rPrChange>
        </w:rPr>
      </w:pPr>
      <w:r w:rsidRPr="002A4BFC">
        <w:rPr>
          <w:rPrChange w:id="498" w:author="Author">
            <w:rPr>
              <w:highlight w:val="cyan"/>
            </w:rPr>
          </w:rPrChange>
        </w:rPr>
        <w:t>NOTE 2 – Frequency division duplex systems have different frequencies for the base station and mobile station which allows simultaneous communications.</w:t>
      </w:r>
    </w:p>
    <w:p w14:paraId="16AD355F" w14:textId="77777777" w:rsidR="000F271F" w:rsidRPr="002A4BFC" w:rsidRDefault="000F271F" w:rsidP="000F271F">
      <w:pPr>
        <w:pStyle w:val="Note"/>
        <w:rPr>
          <w:rPrChange w:id="499" w:author="Author">
            <w:rPr>
              <w:highlight w:val="cyan"/>
            </w:rPr>
          </w:rPrChange>
        </w:rPr>
      </w:pPr>
      <w:r w:rsidRPr="002A4BFC">
        <w:rPr>
          <w:rPrChange w:id="500" w:author="Author">
            <w:rPr>
              <w:highlight w:val="cyan"/>
            </w:rPr>
          </w:rPrChange>
        </w:rPr>
        <w:t>NOTE 3 – Typical values are shown in parenthesis. In some instances, more than one typical value is provided.</w:t>
      </w:r>
    </w:p>
    <w:p w14:paraId="0DE53DBB" w14:textId="77777777" w:rsidR="000F271F" w:rsidRPr="002A4BFC" w:rsidRDefault="000F271F" w:rsidP="000F271F">
      <w:pPr>
        <w:pStyle w:val="Note"/>
        <w:rPr>
          <w:rPrChange w:id="501" w:author="Author">
            <w:rPr>
              <w:highlight w:val="cyan"/>
            </w:rPr>
          </w:rPrChange>
        </w:rPr>
      </w:pPr>
      <w:r w:rsidRPr="002A4BFC">
        <w:rPr>
          <w:rPrChange w:id="502" w:author="Author">
            <w:rPr>
              <w:highlight w:val="cyan"/>
            </w:rPr>
          </w:rPrChange>
        </w:rPr>
        <w:t>NOTE 4 – e.r.p. is equal to the output power (dBW) plus antenna gain (dBd) minus total losses (dB).</w:t>
      </w:r>
    </w:p>
    <w:p w14:paraId="2E7DD599" w14:textId="77777777" w:rsidR="000F271F" w:rsidRPr="002A4BFC" w:rsidRDefault="000F271F" w:rsidP="000F271F">
      <w:pPr>
        <w:pStyle w:val="TableNo"/>
        <w:rPr>
          <w:rFonts w:eastAsia="Calibri"/>
          <w:rPrChange w:id="503" w:author="Author">
            <w:rPr>
              <w:rFonts w:eastAsia="Calibri"/>
              <w:highlight w:val="cyan"/>
            </w:rPr>
          </w:rPrChange>
        </w:rPr>
      </w:pPr>
      <w:r w:rsidRPr="002A4BFC">
        <w:rPr>
          <w:rFonts w:eastAsia="Calibri"/>
          <w:rPrChange w:id="504" w:author="Author">
            <w:rPr>
              <w:rFonts w:eastAsia="Calibri"/>
              <w:highlight w:val="cyan"/>
            </w:rPr>
          </w:rPrChange>
        </w:rPr>
        <w:t>TABLE 7-17</w:t>
      </w:r>
    </w:p>
    <w:p w14:paraId="2C781DEF" w14:textId="77777777" w:rsidR="000F271F" w:rsidRPr="002A4BFC" w:rsidRDefault="000F271F" w:rsidP="000F271F">
      <w:pPr>
        <w:pStyle w:val="Tabletitle"/>
        <w:rPr>
          <w:rFonts w:eastAsia="Calibri"/>
          <w:sz w:val="24"/>
          <w:szCs w:val="24"/>
          <w:rPrChange w:id="505" w:author="Author">
            <w:rPr>
              <w:rFonts w:eastAsia="Calibri"/>
              <w:sz w:val="24"/>
              <w:szCs w:val="24"/>
              <w:highlight w:val="cyan"/>
            </w:rPr>
          </w:rPrChange>
        </w:rPr>
      </w:pPr>
      <w:r w:rsidRPr="002A4BFC">
        <w:rPr>
          <w:rFonts w:eastAsia="Calibri"/>
          <w:rPrChange w:id="506" w:author="Author">
            <w:rPr>
              <w:rFonts w:eastAsia="Calibri"/>
              <w:highlight w:val="cyan"/>
            </w:rPr>
          </w:rPrChange>
        </w:rPr>
        <w:t>Mobile station transmitter characteristics in the frequency band 138-174 MHz</w:t>
      </w:r>
      <w:r w:rsidRPr="002A4BFC">
        <w:rPr>
          <w:rFonts w:eastAsia="Calibri"/>
          <w:sz w:val="24"/>
          <w:szCs w:val="24"/>
          <w:rPrChange w:id="507" w:author="Author">
            <w:rPr>
              <w:rFonts w:eastAsia="Calibri"/>
              <w:sz w:val="24"/>
              <w:szCs w:val="24"/>
              <w:highlight w:val="cyan"/>
            </w:rPr>
          </w:rPrChange>
        </w:rPr>
        <w:t xml:space="preserve"> </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1467"/>
        <w:gridCol w:w="1556"/>
      </w:tblGrid>
      <w:tr w:rsidR="000F271F" w:rsidRPr="00BF187E" w14:paraId="27628953" w14:textId="77777777" w:rsidTr="00162AEA">
        <w:trPr>
          <w:cantSplit/>
          <w:tblHeader/>
          <w:jc w:val="center"/>
        </w:trPr>
        <w:tc>
          <w:tcPr>
            <w:tcW w:w="3078" w:type="dxa"/>
            <w:noWrap/>
            <w:vAlign w:val="center"/>
          </w:tcPr>
          <w:p w14:paraId="17211B04" w14:textId="77777777" w:rsidR="000F271F" w:rsidRPr="002A4BFC" w:rsidRDefault="000F271F" w:rsidP="00162AEA">
            <w:pPr>
              <w:pStyle w:val="Tablehead"/>
              <w:rPr>
                <w:rPrChange w:id="508" w:author="Author">
                  <w:rPr>
                    <w:highlight w:val="cyan"/>
                  </w:rPr>
                </w:rPrChange>
              </w:rPr>
            </w:pPr>
            <w:r w:rsidRPr="002A4BFC">
              <w:rPr>
                <w:rPrChange w:id="509" w:author="Author">
                  <w:rPr>
                    <w:highlight w:val="cyan"/>
                  </w:rPr>
                </w:rPrChange>
              </w:rPr>
              <w:t>Frequency band (MHz)</w:t>
            </w:r>
          </w:p>
        </w:tc>
        <w:tc>
          <w:tcPr>
            <w:tcW w:w="3023" w:type="dxa"/>
            <w:gridSpan w:val="2"/>
            <w:noWrap/>
            <w:vAlign w:val="bottom"/>
          </w:tcPr>
          <w:p w14:paraId="6C161CFA" w14:textId="77777777" w:rsidR="000F271F" w:rsidRPr="002A4BFC" w:rsidRDefault="000F271F" w:rsidP="00162AEA">
            <w:pPr>
              <w:pStyle w:val="Tablehead"/>
              <w:rPr>
                <w:rPrChange w:id="510" w:author="Author">
                  <w:rPr>
                    <w:highlight w:val="cyan"/>
                  </w:rPr>
                </w:rPrChange>
              </w:rPr>
            </w:pPr>
            <w:r w:rsidRPr="002A4BFC">
              <w:rPr>
                <w:rPrChange w:id="511" w:author="Author">
                  <w:rPr>
                    <w:highlight w:val="cyan"/>
                  </w:rPr>
                </w:rPrChange>
              </w:rPr>
              <w:t>138–174</w:t>
            </w:r>
          </w:p>
        </w:tc>
      </w:tr>
      <w:tr w:rsidR="000F271F" w:rsidRPr="00BF187E" w14:paraId="09B24109" w14:textId="77777777" w:rsidTr="00162AEA">
        <w:trPr>
          <w:cantSplit/>
          <w:tblHeader/>
          <w:jc w:val="center"/>
        </w:trPr>
        <w:tc>
          <w:tcPr>
            <w:tcW w:w="3078" w:type="dxa"/>
            <w:tcBorders>
              <w:bottom w:val="single" w:sz="4" w:space="0" w:color="auto"/>
            </w:tcBorders>
            <w:noWrap/>
            <w:vAlign w:val="center"/>
          </w:tcPr>
          <w:p w14:paraId="0A3AFB37" w14:textId="77777777" w:rsidR="000F271F" w:rsidRPr="002A4BFC" w:rsidRDefault="000F271F" w:rsidP="00162AEA">
            <w:pPr>
              <w:pStyle w:val="Tablehead"/>
              <w:rPr>
                <w:rPrChange w:id="512" w:author="Author">
                  <w:rPr>
                    <w:highlight w:val="cyan"/>
                  </w:rPr>
                </w:rPrChange>
              </w:rPr>
            </w:pPr>
            <w:r w:rsidRPr="002A4BFC">
              <w:rPr>
                <w:rPrChange w:id="513" w:author="Author">
                  <w:rPr>
                    <w:highlight w:val="cyan"/>
                  </w:rPr>
                </w:rPrChange>
              </w:rPr>
              <w:t>Type of emission</w:t>
            </w:r>
          </w:p>
        </w:tc>
        <w:tc>
          <w:tcPr>
            <w:tcW w:w="1467" w:type="dxa"/>
            <w:tcBorders>
              <w:bottom w:val="single" w:sz="4" w:space="0" w:color="auto"/>
            </w:tcBorders>
            <w:noWrap/>
            <w:vAlign w:val="bottom"/>
          </w:tcPr>
          <w:p w14:paraId="13C41A17" w14:textId="77777777" w:rsidR="000F271F" w:rsidRPr="002A4BFC" w:rsidRDefault="000F271F" w:rsidP="00162AEA">
            <w:pPr>
              <w:pStyle w:val="Tablehead"/>
              <w:rPr>
                <w:rPrChange w:id="514" w:author="Author">
                  <w:rPr>
                    <w:highlight w:val="cyan"/>
                  </w:rPr>
                </w:rPrChange>
              </w:rPr>
            </w:pPr>
            <w:r w:rsidRPr="002A4BFC">
              <w:rPr>
                <w:rPrChange w:id="515" w:author="Author">
                  <w:rPr>
                    <w:highlight w:val="cyan"/>
                  </w:rPr>
                </w:rPrChange>
              </w:rPr>
              <w:t>Analogue</w:t>
            </w:r>
          </w:p>
        </w:tc>
        <w:tc>
          <w:tcPr>
            <w:tcW w:w="1556" w:type="dxa"/>
            <w:tcBorders>
              <w:bottom w:val="single" w:sz="4" w:space="0" w:color="auto"/>
            </w:tcBorders>
            <w:noWrap/>
            <w:vAlign w:val="bottom"/>
          </w:tcPr>
          <w:p w14:paraId="6529A52B" w14:textId="77777777" w:rsidR="000F271F" w:rsidRPr="002A4BFC" w:rsidRDefault="000F271F" w:rsidP="00162AEA">
            <w:pPr>
              <w:pStyle w:val="Tablehead"/>
              <w:rPr>
                <w:rPrChange w:id="516" w:author="Author">
                  <w:rPr>
                    <w:highlight w:val="cyan"/>
                  </w:rPr>
                </w:rPrChange>
              </w:rPr>
            </w:pPr>
            <w:r w:rsidRPr="002A4BFC">
              <w:rPr>
                <w:rPrChange w:id="517" w:author="Author">
                  <w:rPr>
                    <w:highlight w:val="cyan"/>
                  </w:rPr>
                </w:rPrChange>
              </w:rPr>
              <w:t>Digital</w:t>
            </w:r>
          </w:p>
        </w:tc>
      </w:tr>
      <w:tr w:rsidR="000F271F" w:rsidRPr="00BF187E" w14:paraId="2F3E768B" w14:textId="77777777" w:rsidTr="00162AEA">
        <w:trPr>
          <w:cantSplit/>
          <w:jc w:val="center"/>
        </w:trPr>
        <w:tc>
          <w:tcPr>
            <w:tcW w:w="3078" w:type="dxa"/>
            <w:tcBorders>
              <w:top w:val="single" w:sz="4" w:space="0" w:color="auto"/>
              <w:left w:val="single" w:sz="4" w:space="0" w:color="auto"/>
              <w:bottom w:val="single" w:sz="4" w:space="0" w:color="auto"/>
              <w:right w:val="nil"/>
            </w:tcBorders>
            <w:shd w:val="clear" w:color="auto" w:fill="auto"/>
            <w:noWrap/>
          </w:tcPr>
          <w:p w14:paraId="1675A4A7" w14:textId="77777777" w:rsidR="000F271F" w:rsidRPr="002A4BFC" w:rsidRDefault="000F271F" w:rsidP="00162AEA">
            <w:pPr>
              <w:pStyle w:val="Tabletext"/>
              <w:rPr>
                <w:i/>
                <w:iCs/>
                <w:rPrChange w:id="518" w:author="Author">
                  <w:rPr>
                    <w:i/>
                    <w:iCs/>
                    <w:highlight w:val="cyan"/>
                  </w:rPr>
                </w:rPrChange>
              </w:rPr>
            </w:pPr>
            <w:r w:rsidRPr="002A4BFC">
              <w:rPr>
                <w:i/>
                <w:iCs/>
                <w:rPrChange w:id="519" w:author="Author">
                  <w:rPr>
                    <w:i/>
                    <w:iCs/>
                    <w:highlight w:val="cyan"/>
                  </w:rPr>
                </w:rPrChange>
              </w:rPr>
              <w:t>System-wide</w:t>
            </w:r>
          </w:p>
        </w:tc>
        <w:tc>
          <w:tcPr>
            <w:tcW w:w="1467" w:type="dxa"/>
            <w:tcBorders>
              <w:top w:val="single" w:sz="4" w:space="0" w:color="auto"/>
              <w:left w:val="nil"/>
              <w:bottom w:val="single" w:sz="4" w:space="0" w:color="auto"/>
              <w:right w:val="nil"/>
            </w:tcBorders>
            <w:shd w:val="clear" w:color="auto" w:fill="auto"/>
            <w:noWrap/>
          </w:tcPr>
          <w:p w14:paraId="3A3A5EDA" w14:textId="77777777" w:rsidR="000F271F" w:rsidRPr="002A4BFC" w:rsidRDefault="000F271F" w:rsidP="00162AEA">
            <w:pPr>
              <w:pStyle w:val="Tabletext"/>
              <w:jc w:val="center"/>
              <w:rPr>
                <w:i/>
                <w:iCs/>
                <w:rPrChange w:id="520" w:author="Author">
                  <w:rPr>
                    <w:i/>
                    <w:iCs/>
                    <w:highlight w:val="cyan"/>
                  </w:rPr>
                </w:rPrChange>
              </w:rPr>
            </w:pPr>
          </w:p>
        </w:tc>
        <w:tc>
          <w:tcPr>
            <w:tcW w:w="1556" w:type="dxa"/>
            <w:tcBorders>
              <w:top w:val="single" w:sz="4" w:space="0" w:color="auto"/>
              <w:left w:val="nil"/>
              <w:bottom w:val="single" w:sz="4" w:space="0" w:color="auto"/>
              <w:right w:val="nil"/>
            </w:tcBorders>
            <w:shd w:val="clear" w:color="auto" w:fill="auto"/>
            <w:noWrap/>
          </w:tcPr>
          <w:p w14:paraId="6C55B645" w14:textId="77777777" w:rsidR="000F271F" w:rsidRPr="002A4BFC" w:rsidRDefault="000F271F" w:rsidP="00162AEA">
            <w:pPr>
              <w:pStyle w:val="Tabletext"/>
              <w:jc w:val="center"/>
              <w:rPr>
                <w:i/>
                <w:iCs/>
                <w:rPrChange w:id="521" w:author="Author">
                  <w:rPr>
                    <w:i/>
                    <w:iCs/>
                    <w:highlight w:val="cyan"/>
                  </w:rPr>
                </w:rPrChange>
              </w:rPr>
            </w:pPr>
          </w:p>
        </w:tc>
      </w:tr>
      <w:tr w:rsidR="000F271F" w:rsidRPr="00BF187E" w14:paraId="074F1C4E" w14:textId="77777777" w:rsidTr="00162AEA">
        <w:trPr>
          <w:cantSplit/>
          <w:jc w:val="center"/>
        </w:trPr>
        <w:tc>
          <w:tcPr>
            <w:tcW w:w="3078" w:type="dxa"/>
            <w:tcBorders>
              <w:top w:val="single" w:sz="4" w:space="0" w:color="auto"/>
            </w:tcBorders>
            <w:noWrap/>
          </w:tcPr>
          <w:p w14:paraId="0A56878B" w14:textId="77777777" w:rsidR="000F271F" w:rsidRPr="002A4BFC" w:rsidRDefault="000F271F" w:rsidP="00162AEA">
            <w:pPr>
              <w:pStyle w:val="Tabletext"/>
              <w:rPr>
                <w:color w:val="000000"/>
                <w:rPrChange w:id="522" w:author="Author">
                  <w:rPr>
                    <w:color w:val="000000"/>
                    <w:highlight w:val="cyan"/>
                  </w:rPr>
                </w:rPrChange>
              </w:rPr>
            </w:pPr>
            <w:r w:rsidRPr="002A4BFC">
              <w:rPr>
                <w:color w:val="000000"/>
                <w:rPrChange w:id="523" w:author="Author">
                  <w:rPr>
                    <w:color w:val="000000"/>
                    <w:highlight w:val="cyan"/>
                  </w:rPr>
                </w:rPrChange>
              </w:rPr>
              <w:t>Channel bandwidth (kHz)</w:t>
            </w:r>
          </w:p>
        </w:tc>
        <w:tc>
          <w:tcPr>
            <w:tcW w:w="1467" w:type="dxa"/>
            <w:tcBorders>
              <w:top w:val="single" w:sz="4" w:space="0" w:color="auto"/>
            </w:tcBorders>
            <w:noWrap/>
          </w:tcPr>
          <w:p w14:paraId="349A9931" w14:textId="77777777" w:rsidR="000F271F" w:rsidRPr="002A4BFC" w:rsidRDefault="000F271F" w:rsidP="00162AEA">
            <w:pPr>
              <w:pStyle w:val="Tabletext"/>
              <w:jc w:val="center"/>
              <w:rPr>
                <w:rPrChange w:id="524" w:author="Author">
                  <w:rPr>
                    <w:highlight w:val="cyan"/>
                  </w:rPr>
                </w:rPrChange>
              </w:rPr>
            </w:pPr>
            <w:r w:rsidRPr="002A4BFC">
              <w:rPr>
                <w:rPrChange w:id="525" w:author="Author">
                  <w:rPr>
                    <w:highlight w:val="cyan"/>
                  </w:rPr>
                </w:rPrChange>
              </w:rPr>
              <w:t>12,5/15/25/30</w:t>
            </w:r>
          </w:p>
        </w:tc>
        <w:tc>
          <w:tcPr>
            <w:tcW w:w="1556" w:type="dxa"/>
            <w:tcBorders>
              <w:top w:val="single" w:sz="4" w:space="0" w:color="auto"/>
            </w:tcBorders>
            <w:noWrap/>
          </w:tcPr>
          <w:p w14:paraId="29F3C166" w14:textId="77777777" w:rsidR="000F271F" w:rsidRPr="002A4BFC" w:rsidRDefault="000F271F" w:rsidP="00162AEA">
            <w:pPr>
              <w:pStyle w:val="Tabletext"/>
              <w:jc w:val="center"/>
              <w:rPr>
                <w:rPrChange w:id="526" w:author="Author">
                  <w:rPr>
                    <w:highlight w:val="cyan"/>
                  </w:rPr>
                </w:rPrChange>
              </w:rPr>
            </w:pPr>
            <w:r w:rsidRPr="002A4BFC">
              <w:rPr>
                <w:rPrChange w:id="527" w:author="Author">
                  <w:rPr>
                    <w:highlight w:val="cyan"/>
                  </w:rPr>
                </w:rPrChange>
              </w:rPr>
              <w:t>6,25/7,5/12,5/15</w:t>
            </w:r>
          </w:p>
        </w:tc>
      </w:tr>
      <w:tr w:rsidR="000F271F" w:rsidRPr="00BF187E" w14:paraId="156D0AE3" w14:textId="77777777" w:rsidTr="00162AEA">
        <w:trPr>
          <w:cantSplit/>
          <w:jc w:val="center"/>
        </w:trPr>
        <w:tc>
          <w:tcPr>
            <w:tcW w:w="3078" w:type="dxa"/>
            <w:noWrap/>
          </w:tcPr>
          <w:p w14:paraId="00FDA34C" w14:textId="77777777" w:rsidR="000F271F" w:rsidRPr="002A4BFC" w:rsidRDefault="000F271F" w:rsidP="00162AEA">
            <w:pPr>
              <w:pStyle w:val="Tabletext"/>
              <w:rPr>
                <w:color w:val="000000"/>
                <w:rPrChange w:id="528" w:author="Author">
                  <w:rPr>
                    <w:color w:val="000000"/>
                    <w:highlight w:val="cyan"/>
                  </w:rPr>
                </w:rPrChange>
              </w:rPr>
            </w:pPr>
            <w:r w:rsidRPr="002A4BFC">
              <w:rPr>
                <w:color w:val="000000"/>
                <w:rPrChange w:id="529" w:author="Author">
                  <w:rPr>
                    <w:color w:val="000000"/>
                    <w:highlight w:val="cyan"/>
                  </w:rPr>
                </w:rPrChange>
              </w:rPr>
              <w:t>Modulation type</w:t>
            </w:r>
          </w:p>
        </w:tc>
        <w:tc>
          <w:tcPr>
            <w:tcW w:w="1467" w:type="dxa"/>
            <w:noWrap/>
          </w:tcPr>
          <w:p w14:paraId="1D6E4E9D" w14:textId="77777777" w:rsidR="000F271F" w:rsidRPr="002A4BFC" w:rsidRDefault="000F271F" w:rsidP="00162AEA">
            <w:pPr>
              <w:pStyle w:val="Tabletext"/>
              <w:jc w:val="center"/>
              <w:rPr>
                <w:rPrChange w:id="530" w:author="Author">
                  <w:rPr>
                    <w:highlight w:val="cyan"/>
                  </w:rPr>
                </w:rPrChange>
              </w:rPr>
            </w:pPr>
            <w:r w:rsidRPr="002A4BFC">
              <w:rPr>
                <w:rPrChange w:id="531" w:author="Author">
                  <w:rPr>
                    <w:highlight w:val="cyan"/>
                  </w:rPr>
                </w:rPrChange>
              </w:rPr>
              <w:t>FM</w:t>
            </w:r>
          </w:p>
        </w:tc>
        <w:tc>
          <w:tcPr>
            <w:tcW w:w="1556" w:type="dxa"/>
            <w:noWrap/>
          </w:tcPr>
          <w:p w14:paraId="2BCA92C3" w14:textId="77777777" w:rsidR="000F271F" w:rsidRPr="002A4BFC" w:rsidRDefault="000F271F" w:rsidP="00162AEA">
            <w:pPr>
              <w:pStyle w:val="Tabletext"/>
              <w:jc w:val="center"/>
              <w:rPr>
                <w:rPrChange w:id="532" w:author="Author">
                  <w:rPr>
                    <w:highlight w:val="cyan"/>
                  </w:rPr>
                </w:rPrChange>
              </w:rPr>
            </w:pPr>
            <w:r w:rsidRPr="002A4BFC">
              <w:rPr>
                <w:rPrChange w:id="533" w:author="Author">
                  <w:rPr>
                    <w:highlight w:val="cyan"/>
                  </w:rPr>
                </w:rPrChange>
              </w:rPr>
              <w:t>C4FM</w:t>
            </w:r>
          </w:p>
        </w:tc>
      </w:tr>
      <w:tr w:rsidR="000F271F" w:rsidRPr="00BF187E" w14:paraId="1B7AEC9E" w14:textId="77777777" w:rsidTr="00162AEA">
        <w:trPr>
          <w:cantSplit/>
          <w:jc w:val="center"/>
        </w:trPr>
        <w:tc>
          <w:tcPr>
            <w:tcW w:w="3078" w:type="dxa"/>
            <w:noWrap/>
          </w:tcPr>
          <w:p w14:paraId="13475F9A" w14:textId="77777777" w:rsidR="000F271F" w:rsidRPr="002A4BFC" w:rsidRDefault="000F271F" w:rsidP="00162AEA">
            <w:pPr>
              <w:pStyle w:val="Tabletext"/>
              <w:rPr>
                <w:color w:val="000000"/>
                <w:rPrChange w:id="534" w:author="Author">
                  <w:rPr>
                    <w:color w:val="000000"/>
                    <w:highlight w:val="cyan"/>
                  </w:rPr>
                </w:rPrChange>
              </w:rPr>
            </w:pPr>
            <w:r w:rsidRPr="002A4BFC">
              <w:rPr>
                <w:color w:val="000000"/>
                <w:rPrChange w:id="535" w:author="Author">
                  <w:rPr>
                    <w:color w:val="000000"/>
                    <w:highlight w:val="cyan"/>
                  </w:rPr>
                </w:rPrChange>
              </w:rPr>
              <w:t>Type of operation</w:t>
            </w:r>
          </w:p>
        </w:tc>
        <w:tc>
          <w:tcPr>
            <w:tcW w:w="1467" w:type="dxa"/>
            <w:noWrap/>
            <w:tcMar>
              <w:left w:w="57" w:type="dxa"/>
              <w:right w:w="57" w:type="dxa"/>
            </w:tcMar>
          </w:tcPr>
          <w:p w14:paraId="342B4A76" w14:textId="77777777" w:rsidR="000F271F" w:rsidRPr="002A4BFC" w:rsidRDefault="000F271F" w:rsidP="00162AEA">
            <w:pPr>
              <w:pStyle w:val="Tabletext"/>
              <w:jc w:val="center"/>
              <w:rPr>
                <w:color w:val="000000"/>
                <w:vertAlign w:val="superscript"/>
                <w:rPrChange w:id="536" w:author="Author">
                  <w:rPr>
                    <w:color w:val="000000"/>
                    <w:highlight w:val="cyan"/>
                    <w:vertAlign w:val="superscript"/>
                  </w:rPr>
                </w:rPrChange>
              </w:rPr>
            </w:pPr>
            <w:r w:rsidRPr="002A4BFC">
              <w:rPr>
                <w:color w:val="000000"/>
                <w:rPrChange w:id="537" w:author="Author">
                  <w:rPr>
                    <w:color w:val="000000"/>
                    <w:highlight w:val="cyan"/>
                  </w:rPr>
                </w:rPrChange>
              </w:rPr>
              <w:t>Simplex/duplex</w:t>
            </w:r>
          </w:p>
        </w:tc>
        <w:tc>
          <w:tcPr>
            <w:tcW w:w="1556" w:type="dxa"/>
            <w:noWrap/>
            <w:tcMar>
              <w:left w:w="57" w:type="dxa"/>
              <w:right w:w="57" w:type="dxa"/>
            </w:tcMar>
          </w:tcPr>
          <w:p w14:paraId="7BD452D7" w14:textId="77777777" w:rsidR="000F271F" w:rsidRPr="002A4BFC" w:rsidRDefault="000F271F" w:rsidP="00162AEA">
            <w:pPr>
              <w:pStyle w:val="Tabletext"/>
              <w:jc w:val="center"/>
              <w:rPr>
                <w:color w:val="000000"/>
                <w:rPrChange w:id="538" w:author="Author">
                  <w:rPr>
                    <w:color w:val="000000"/>
                    <w:highlight w:val="cyan"/>
                  </w:rPr>
                </w:rPrChange>
              </w:rPr>
            </w:pPr>
            <w:r w:rsidRPr="002A4BFC">
              <w:rPr>
                <w:color w:val="000000"/>
                <w:rPrChange w:id="539" w:author="Author">
                  <w:rPr>
                    <w:color w:val="000000"/>
                    <w:highlight w:val="cyan"/>
                  </w:rPr>
                </w:rPrChange>
              </w:rPr>
              <w:t>Duplex</w:t>
            </w:r>
          </w:p>
        </w:tc>
      </w:tr>
      <w:tr w:rsidR="000F271F" w:rsidRPr="00BF187E" w14:paraId="29D194F9" w14:textId="77777777" w:rsidTr="00162AEA">
        <w:trPr>
          <w:cantSplit/>
          <w:jc w:val="center"/>
        </w:trPr>
        <w:tc>
          <w:tcPr>
            <w:tcW w:w="3078" w:type="dxa"/>
            <w:tcBorders>
              <w:bottom w:val="single" w:sz="4" w:space="0" w:color="auto"/>
            </w:tcBorders>
            <w:noWrap/>
          </w:tcPr>
          <w:p w14:paraId="55D437D9" w14:textId="77777777" w:rsidR="000F271F" w:rsidRPr="002A4BFC" w:rsidRDefault="000F271F" w:rsidP="00162AEA">
            <w:pPr>
              <w:pStyle w:val="Tabletext"/>
              <w:rPr>
                <w:color w:val="000000"/>
                <w:rPrChange w:id="540" w:author="Author">
                  <w:rPr>
                    <w:color w:val="000000"/>
                    <w:highlight w:val="cyan"/>
                  </w:rPr>
                </w:rPrChange>
              </w:rPr>
            </w:pPr>
            <w:r w:rsidRPr="002A4BFC">
              <w:rPr>
                <w:color w:val="000000"/>
                <w:rPrChange w:id="541" w:author="Author">
                  <w:rPr>
                    <w:color w:val="000000"/>
                    <w:highlight w:val="cyan"/>
                  </w:rPr>
                </w:rPrChange>
              </w:rPr>
              <w:t>Typical SINAD (dB) or BER (%)</w:t>
            </w:r>
          </w:p>
        </w:tc>
        <w:tc>
          <w:tcPr>
            <w:tcW w:w="1467" w:type="dxa"/>
            <w:tcBorders>
              <w:bottom w:val="single" w:sz="4" w:space="0" w:color="auto"/>
            </w:tcBorders>
            <w:noWrap/>
          </w:tcPr>
          <w:p w14:paraId="496F607D" w14:textId="77777777" w:rsidR="000F271F" w:rsidRPr="002A4BFC" w:rsidRDefault="000F271F" w:rsidP="00162AEA">
            <w:pPr>
              <w:pStyle w:val="Tabletext"/>
              <w:jc w:val="center"/>
              <w:rPr>
                <w:rPrChange w:id="542" w:author="Author">
                  <w:rPr>
                    <w:highlight w:val="cyan"/>
                  </w:rPr>
                </w:rPrChange>
              </w:rPr>
            </w:pPr>
            <w:r w:rsidRPr="002A4BFC">
              <w:rPr>
                <w:rPrChange w:id="543" w:author="Author">
                  <w:rPr>
                    <w:highlight w:val="cyan"/>
                  </w:rPr>
                </w:rPrChange>
              </w:rPr>
              <w:t>12 dB</w:t>
            </w:r>
          </w:p>
        </w:tc>
        <w:tc>
          <w:tcPr>
            <w:tcW w:w="1556" w:type="dxa"/>
            <w:tcBorders>
              <w:bottom w:val="single" w:sz="4" w:space="0" w:color="auto"/>
            </w:tcBorders>
            <w:noWrap/>
          </w:tcPr>
          <w:p w14:paraId="50D58163" w14:textId="77777777" w:rsidR="000F271F" w:rsidRPr="002A4BFC" w:rsidRDefault="000F271F" w:rsidP="00162AEA">
            <w:pPr>
              <w:pStyle w:val="Tabletext"/>
              <w:jc w:val="center"/>
              <w:rPr>
                <w:rPrChange w:id="544" w:author="Author">
                  <w:rPr>
                    <w:highlight w:val="cyan"/>
                  </w:rPr>
                </w:rPrChange>
              </w:rPr>
            </w:pPr>
            <w:r w:rsidRPr="002A4BFC">
              <w:rPr>
                <w:rPrChange w:id="545" w:author="Author">
                  <w:rPr>
                    <w:highlight w:val="cyan"/>
                  </w:rPr>
                </w:rPrChange>
              </w:rPr>
              <w:t>5%</w:t>
            </w:r>
          </w:p>
        </w:tc>
      </w:tr>
      <w:tr w:rsidR="000F271F" w:rsidRPr="00BF187E" w14:paraId="374AD819" w14:textId="77777777" w:rsidTr="00162AEA">
        <w:trPr>
          <w:cantSplit/>
          <w:jc w:val="center"/>
        </w:trPr>
        <w:tc>
          <w:tcPr>
            <w:tcW w:w="3078" w:type="dxa"/>
            <w:tcBorders>
              <w:top w:val="single" w:sz="4" w:space="0" w:color="auto"/>
              <w:left w:val="single" w:sz="4" w:space="0" w:color="auto"/>
              <w:bottom w:val="single" w:sz="4" w:space="0" w:color="auto"/>
              <w:right w:val="nil"/>
            </w:tcBorders>
            <w:shd w:val="clear" w:color="auto" w:fill="auto"/>
            <w:noWrap/>
            <w:vAlign w:val="center"/>
          </w:tcPr>
          <w:p w14:paraId="684CDE69" w14:textId="77777777" w:rsidR="000F271F" w:rsidRPr="002A4BFC" w:rsidRDefault="000F271F" w:rsidP="00162AEA">
            <w:pPr>
              <w:pStyle w:val="Tabletext"/>
              <w:rPr>
                <w:i/>
                <w:iCs/>
                <w:color w:val="000000"/>
                <w:rPrChange w:id="546" w:author="Author">
                  <w:rPr>
                    <w:i/>
                    <w:iCs/>
                    <w:color w:val="000000"/>
                    <w:highlight w:val="cyan"/>
                  </w:rPr>
                </w:rPrChange>
              </w:rPr>
            </w:pPr>
            <w:r w:rsidRPr="002A4BFC">
              <w:rPr>
                <w:i/>
                <w:iCs/>
                <w:color w:val="000000"/>
                <w:rPrChange w:id="547" w:author="Author">
                  <w:rPr>
                    <w:i/>
                    <w:iCs/>
                    <w:color w:val="000000"/>
                    <w:highlight w:val="cyan"/>
                  </w:rPr>
                </w:rPrChange>
              </w:rPr>
              <w:t>Transmitter</w:t>
            </w:r>
          </w:p>
        </w:tc>
        <w:tc>
          <w:tcPr>
            <w:tcW w:w="1467" w:type="dxa"/>
            <w:tcBorders>
              <w:top w:val="single" w:sz="4" w:space="0" w:color="auto"/>
              <w:left w:val="nil"/>
              <w:bottom w:val="single" w:sz="4" w:space="0" w:color="auto"/>
              <w:right w:val="nil"/>
            </w:tcBorders>
            <w:shd w:val="clear" w:color="auto" w:fill="auto"/>
            <w:noWrap/>
          </w:tcPr>
          <w:p w14:paraId="67FD46B2" w14:textId="77777777" w:rsidR="000F271F" w:rsidRPr="002A4BFC" w:rsidRDefault="000F271F" w:rsidP="00162AEA">
            <w:pPr>
              <w:pStyle w:val="Tabletext"/>
              <w:jc w:val="center"/>
              <w:rPr>
                <w:i/>
                <w:iCs/>
                <w:rPrChange w:id="548" w:author="Author">
                  <w:rPr>
                    <w:i/>
                    <w:iCs/>
                    <w:highlight w:val="cyan"/>
                  </w:rPr>
                </w:rPrChange>
              </w:rPr>
            </w:pPr>
          </w:p>
        </w:tc>
        <w:tc>
          <w:tcPr>
            <w:tcW w:w="1556" w:type="dxa"/>
            <w:tcBorders>
              <w:top w:val="single" w:sz="4" w:space="0" w:color="auto"/>
              <w:left w:val="nil"/>
              <w:bottom w:val="single" w:sz="4" w:space="0" w:color="auto"/>
              <w:right w:val="nil"/>
            </w:tcBorders>
            <w:shd w:val="clear" w:color="auto" w:fill="auto"/>
            <w:noWrap/>
          </w:tcPr>
          <w:p w14:paraId="7A8E11B9" w14:textId="77777777" w:rsidR="000F271F" w:rsidRPr="002A4BFC" w:rsidRDefault="000F271F" w:rsidP="00162AEA">
            <w:pPr>
              <w:pStyle w:val="Tabletext"/>
              <w:jc w:val="center"/>
              <w:rPr>
                <w:i/>
                <w:iCs/>
                <w:rPrChange w:id="549" w:author="Author">
                  <w:rPr>
                    <w:i/>
                    <w:iCs/>
                    <w:highlight w:val="cyan"/>
                  </w:rPr>
                </w:rPrChange>
              </w:rPr>
            </w:pPr>
          </w:p>
        </w:tc>
      </w:tr>
      <w:tr w:rsidR="000F271F" w:rsidRPr="00BF187E" w14:paraId="4ECDF9F1" w14:textId="77777777" w:rsidTr="00162AEA">
        <w:trPr>
          <w:cantSplit/>
          <w:jc w:val="center"/>
        </w:trPr>
        <w:tc>
          <w:tcPr>
            <w:tcW w:w="3078" w:type="dxa"/>
            <w:tcBorders>
              <w:top w:val="single" w:sz="4" w:space="0" w:color="auto"/>
            </w:tcBorders>
          </w:tcPr>
          <w:p w14:paraId="4D511484" w14:textId="77777777" w:rsidR="000F271F" w:rsidRPr="002A4BFC" w:rsidRDefault="000F271F" w:rsidP="00162AEA">
            <w:pPr>
              <w:pStyle w:val="Tabletext"/>
              <w:rPr>
                <w:color w:val="000000"/>
                <w:rPrChange w:id="550" w:author="Author">
                  <w:rPr>
                    <w:color w:val="000000"/>
                    <w:highlight w:val="cyan"/>
                  </w:rPr>
                </w:rPrChange>
              </w:rPr>
            </w:pPr>
            <w:r w:rsidRPr="002A4BFC">
              <w:rPr>
                <w:color w:val="000000"/>
                <w:rPrChange w:id="551" w:author="Author">
                  <w:rPr>
                    <w:color w:val="000000"/>
                    <w:highlight w:val="cyan"/>
                  </w:rPr>
                </w:rPrChange>
              </w:rPr>
              <w:t>Output power (W)</w:t>
            </w:r>
          </w:p>
        </w:tc>
        <w:tc>
          <w:tcPr>
            <w:tcW w:w="1467" w:type="dxa"/>
            <w:tcBorders>
              <w:top w:val="single" w:sz="4" w:space="0" w:color="auto"/>
            </w:tcBorders>
          </w:tcPr>
          <w:p w14:paraId="3A8CF933" w14:textId="77777777" w:rsidR="000F271F" w:rsidRPr="002A4BFC" w:rsidRDefault="000F271F" w:rsidP="00162AEA">
            <w:pPr>
              <w:pStyle w:val="Tabletext"/>
              <w:jc w:val="center"/>
              <w:rPr>
                <w:rPrChange w:id="552" w:author="Author">
                  <w:rPr>
                    <w:highlight w:val="cyan"/>
                  </w:rPr>
                </w:rPrChange>
              </w:rPr>
            </w:pPr>
            <w:r w:rsidRPr="002A4BFC">
              <w:rPr>
                <w:rPrChange w:id="553" w:author="Author">
                  <w:rPr>
                    <w:highlight w:val="cyan"/>
                  </w:rPr>
                </w:rPrChange>
              </w:rPr>
              <w:t>1</w:t>
            </w:r>
            <w:r w:rsidRPr="002A4BFC">
              <w:rPr>
                <w:color w:val="000000"/>
                <w:rPrChange w:id="554" w:author="Author">
                  <w:rPr>
                    <w:color w:val="000000"/>
                    <w:highlight w:val="cyan"/>
                  </w:rPr>
                </w:rPrChange>
              </w:rPr>
              <w:t>–</w:t>
            </w:r>
            <w:r w:rsidRPr="002A4BFC">
              <w:rPr>
                <w:rPrChange w:id="555" w:author="Author">
                  <w:rPr>
                    <w:highlight w:val="cyan"/>
                  </w:rPr>
                </w:rPrChange>
              </w:rPr>
              <w:t>100</w:t>
            </w:r>
            <w:r w:rsidRPr="002A4BFC">
              <w:rPr>
                <w:rPrChange w:id="556" w:author="Author">
                  <w:rPr>
                    <w:highlight w:val="cyan"/>
                  </w:rPr>
                </w:rPrChange>
              </w:rPr>
              <w:br/>
              <w:t>(H: 5</w:t>
            </w:r>
            <w:r w:rsidRPr="002A4BFC">
              <w:rPr>
                <w:rPrChange w:id="557" w:author="Author">
                  <w:rPr>
                    <w:highlight w:val="cyan"/>
                  </w:rPr>
                </w:rPrChange>
              </w:rPr>
              <w:br/>
              <w:t>V: 30, 50)</w:t>
            </w:r>
          </w:p>
        </w:tc>
        <w:tc>
          <w:tcPr>
            <w:tcW w:w="1556" w:type="dxa"/>
            <w:tcBorders>
              <w:top w:val="single" w:sz="4" w:space="0" w:color="auto"/>
            </w:tcBorders>
          </w:tcPr>
          <w:p w14:paraId="4D40ECEC" w14:textId="77777777" w:rsidR="000F271F" w:rsidRPr="002A4BFC" w:rsidRDefault="000F271F" w:rsidP="00162AEA">
            <w:pPr>
              <w:pStyle w:val="Tabletext"/>
              <w:jc w:val="center"/>
              <w:rPr>
                <w:rPrChange w:id="558" w:author="Author">
                  <w:rPr>
                    <w:highlight w:val="cyan"/>
                  </w:rPr>
                </w:rPrChange>
              </w:rPr>
            </w:pPr>
            <w:r w:rsidRPr="002A4BFC">
              <w:rPr>
                <w:rPrChange w:id="559" w:author="Author">
                  <w:rPr>
                    <w:highlight w:val="cyan"/>
                  </w:rPr>
                </w:rPrChange>
              </w:rPr>
              <w:t>1</w:t>
            </w:r>
            <w:r w:rsidRPr="002A4BFC">
              <w:rPr>
                <w:color w:val="000000"/>
                <w:rPrChange w:id="560" w:author="Author">
                  <w:rPr>
                    <w:color w:val="000000"/>
                    <w:highlight w:val="cyan"/>
                  </w:rPr>
                </w:rPrChange>
              </w:rPr>
              <w:t>–</w:t>
            </w:r>
            <w:r w:rsidRPr="002A4BFC">
              <w:rPr>
                <w:rPrChange w:id="561" w:author="Author">
                  <w:rPr>
                    <w:highlight w:val="cyan"/>
                  </w:rPr>
                </w:rPrChange>
              </w:rPr>
              <w:t>100</w:t>
            </w:r>
            <w:r w:rsidRPr="002A4BFC">
              <w:rPr>
                <w:rPrChange w:id="562" w:author="Author">
                  <w:rPr>
                    <w:highlight w:val="cyan"/>
                  </w:rPr>
                </w:rPrChange>
              </w:rPr>
              <w:br/>
              <w:t>(H: 5</w:t>
            </w:r>
            <w:r w:rsidRPr="002A4BFC">
              <w:rPr>
                <w:rPrChange w:id="563" w:author="Author">
                  <w:rPr>
                    <w:highlight w:val="cyan"/>
                  </w:rPr>
                </w:rPrChange>
              </w:rPr>
              <w:br/>
              <w:t>V: 30, 50)</w:t>
            </w:r>
          </w:p>
        </w:tc>
      </w:tr>
      <w:tr w:rsidR="000F271F" w:rsidRPr="00BF187E" w14:paraId="0ABFD127" w14:textId="77777777" w:rsidTr="00162AEA">
        <w:trPr>
          <w:cantSplit/>
          <w:jc w:val="center"/>
        </w:trPr>
        <w:tc>
          <w:tcPr>
            <w:tcW w:w="3078" w:type="dxa"/>
            <w:noWrap/>
          </w:tcPr>
          <w:p w14:paraId="4EFA7515" w14:textId="77777777" w:rsidR="000F271F" w:rsidRPr="002A4BFC" w:rsidRDefault="000F271F" w:rsidP="00162AEA">
            <w:pPr>
              <w:pStyle w:val="Tabletext"/>
              <w:rPr>
                <w:color w:val="000000"/>
                <w:vertAlign w:val="superscript"/>
                <w:rPrChange w:id="564" w:author="Author">
                  <w:rPr>
                    <w:color w:val="000000"/>
                    <w:highlight w:val="cyan"/>
                    <w:vertAlign w:val="superscript"/>
                  </w:rPr>
                </w:rPrChange>
              </w:rPr>
            </w:pPr>
            <w:r w:rsidRPr="002A4BFC">
              <w:rPr>
                <w:color w:val="000000"/>
                <w:rPrChange w:id="565" w:author="Author">
                  <w:rPr>
                    <w:color w:val="000000"/>
                    <w:highlight w:val="cyan"/>
                  </w:rPr>
                </w:rPrChange>
              </w:rPr>
              <w:t>e.r.p. (dBW)</w:t>
            </w:r>
          </w:p>
        </w:tc>
        <w:tc>
          <w:tcPr>
            <w:tcW w:w="1467" w:type="dxa"/>
            <w:noWrap/>
          </w:tcPr>
          <w:p w14:paraId="796A7AFF" w14:textId="77777777" w:rsidR="000F271F" w:rsidRPr="002A4BFC" w:rsidRDefault="000F271F" w:rsidP="00162AEA">
            <w:pPr>
              <w:pStyle w:val="Tabletext"/>
              <w:jc w:val="center"/>
              <w:rPr>
                <w:rPrChange w:id="566" w:author="Author">
                  <w:rPr>
                    <w:highlight w:val="cyan"/>
                  </w:rPr>
                </w:rPrChange>
              </w:rPr>
            </w:pPr>
            <w:r w:rsidRPr="002A4BFC">
              <w:rPr>
                <w:rPrChange w:id="567" w:author="Author">
                  <w:rPr>
                    <w:highlight w:val="cyan"/>
                  </w:rPr>
                </w:rPrChange>
              </w:rPr>
              <w:t>−3</w:t>
            </w:r>
            <w:r w:rsidRPr="002A4BFC">
              <w:rPr>
                <w:color w:val="000000"/>
                <w:rPrChange w:id="568" w:author="Author">
                  <w:rPr>
                    <w:color w:val="000000"/>
                    <w:highlight w:val="cyan"/>
                  </w:rPr>
                </w:rPrChange>
              </w:rPr>
              <w:t>–</w:t>
            </w:r>
            <w:r w:rsidRPr="002A4BFC">
              <w:rPr>
                <w:rPrChange w:id="569" w:author="Author">
                  <w:rPr>
                    <w:highlight w:val="cyan"/>
                  </w:rPr>
                </w:rPrChange>
              </w:rPr>
              <w:t>18</w:t>
            </w:r>
            <w:r w:rsidRPr="002A4BFC">
              <w:rPr>
                <w:rPrChange w:id="570" w:author="Author">
                  <w:rPr>
                    <w:highlight w:val="cyan"/>
                  </w:rPr>
                </w:rPrChange>
              </w:rPr>
              <w:br/>
              <w:t>(H: −3</w:t>
            </w:r>
            <w:r w:rsidRPr="002A4BFC">
              <w:rPr>
                <w:rPrChange w:id="571" w:author="Author">
                  <w:rPr>
                    <w:highlight w:val="cyan"/>
                  </w:rPr>
                </w:rPrChange>
              </w:rPr>
              <w:br/>
              <w:t>V: 14, 16)</w:t>
            </w:r>
          </w:p>
        </w:tc>
        <w:tc>
          <w:tcPr>
            <w:tcW w:w="1556" w:type="dxa"/>
            <w:noWrap/>
          </w:tcPr>
          <w:p w14:paraId="04FD76B6" w14:textId="77777777" w:rsidR="000F271F" w:rsidRPr="002A4BFC" w:rsidRDefault="000F271F" w:rsidP="00162AEA">
            <w:pPr>
              <w:pStyle w:val="Tabletext"/>
              <w:jc w:val="center"/>
              <w:rPr>
                <w:rPrChange w:id="572" w:author="Author">
                  <w:rPr>
                    <w:highlight w:val="cyan"/>
                  </w:rPr>
                </w:rPrChange>
              </w:rPr>
            </w:pPr>
            <w:r w:rsidRPr="002A4BFC">
              <w:rPr>
                <w:rPrChange w:id="573" w:author="Author">
                  <w:rPr>
                    <w:highlight w:val="cyan"/>
                  </w:rPr>
                </w:rPrChange>
              </w:rPr>
              <w:t>−3</w:t>
            </w:r>
            <w:r w:rsidRPr="002A4BFC">
              <w:rPr>
                <w:color w:val="000000"/>
                <w:rPrChange w:id="574" w:author="Author">
                  <w:rPr>
                    <w:color w:val="000000"/>
                    <w:highlight w:val="cyan"/>
                  </w:rPr>
                </w:rPrChange>
              </w:rPr>
              <w:t>–</w:t>
            </w:r>
            <w:r w:rsidRPr="002A4BFC">
              <w:rPr>
                <w:rPrChange w:id="575" w:author="Author">
                  <w:rPr>
                    <w:highlight w:val="cyan"/>
                  </w:rPr>
                </w:rPrChange>
              </w:rPr>
              <w:t>18</w:t>
            </w:r>
            <w:r w:rsidRPr="002A4BFC">
              <w:rPr>
                <w:rPrChange w:id="576" w:author="Author">
                  <w:rPr>
                    <w:highlight w:val="cyan"/>
                  </w:rPr>
                </w:rPrChange>
              </w:rPr>
              <w:br/>
              <w:t>(H: −3</w:t>
            </w:r>
            <w:r w:rsidRPr="002A4BFC">
              <w:rPr>
                <w:rPrChange w:id="577" w:author="Author">
                  <w:rPr>
                    <w:highlight w:val="cyan"/>
                  </w:rPr>
                </w:rPrChange>
              </w:rPr>
              <w:br/>
              <w:t>V: 14, 16)</w:t>
            </w:r>
          </w:p>
        </w:tc>
      </w:tr>
      <w:tr w:rsidR="000F271F" w:rsidRPr="00BF187E" w14:paraId="5BABFFED" w14:textId="77777777" w:rsidTr="00162AEA">
        <w:trPr>
          <w:cantSplit/>
          <w:jc w:val="center"/>
        </w:trPr>
        <w:tc>
          <w:tcPr>
            <w:tcW w:w="3078" w:type="dxa"/>
            <w:noWrap/>
          </w:tcPr>
          <w:p w14:paraId="7BC77F02" w14:textId="77777777" w:rsidR="000F271F" w:rsidRPr="002A4BFC" w:rsidRDefault="000F271F" w:rsidP="00162AEA">
            <w:pPr>
              <w:pStyle w:val="Tabletext"/>
              <w:rPr>
                <w:color w:val="000000"/>
                <w:rPrChange w:id="578" w:author="Author">
                  <w:rPr>
                    <w:color w:val="000000"/>
                    <w:highlight w:val="cyan"/>
                  </w:rPr>
                </w:rPrChange>
              </w:rPr>
            </w:pPr>
            <w:r w:rsidRPr="002A4BFC">
              <w:rPr>
                <w:color w:val="000000"/>
                <w:rPrChange w:id="579" w:author="Author">
                  <w:rPr>
                    <w:color w:val="000000"/>
                    <w:highlight w:val="cyan"/>
                  </w:rPr>
                </w:rPrChange>
              </w:rPr>
              <w:t>Necessary bandwidth (kHz)</w:t>
            </w:r>
          </w:p>
        </w:tc>
        <w:tc>
          <w:tcPr>
            <w:tcW w:w="1467" w:type="dxa"/>
            <w:noWrap/>
          </w:tcPr>
          <w:p w14:paraId="2F60789F" w14:textId="77777777" w:rsidR="000F271F" w:rsidRPr="002A4BFC" w:rsidRDefault="000F271F" w:rsidP="00162AEA">
            <w:pPr>
              <w:pStyle w:val="Tabletext"/>
              <w:jc w:val="center"/>
              <w:rPr>
                <w:rPrChange w:id="580" w:author="Author">
                  <w:rPr>
                    <w:highlight w:val="cyan"/>
                  </w:rPr>
                </w:rPrChange>
              </w:rPr>
            </w:pPr>
            <w:r w:rsidRPr="002A4BFC">
              <w:rPr>
                <w:rPrChange w:id="581" w:author="Author">
                  <w:rPr>
                    <w:highlight w:val="cyan"/>
                  </w:rPr>
                </w:rPrChange>
              </w:rPr>
              <w:t>11/11/16/16</w:t>
            </w:r>
          </w:p>
        </w:tc>
        <w:tc>
          <w:tcPr>
            <w:tcW w:w="1556" w:type="dxa"/>
            <w:noWrap/>
          </w:tcPr>
          <w:p w14:paraId="23004035" w14:textId="77777777" w:rsidR="000F271F" w:rsidRPr="002A4BFC" w:rsidRDefault="000F271F" w:rsidP="00162AEA">
            <w:pPr>
              <w:pStyle w:val="Tabletext"/>
              <w:jc w:val="center"/>
              <w:rPr>
                <w:rPrChange w:id="582" w:author="Author">
                  <w:rPr>
                    <w:highlight w:val="cyan"/>
                  </w:rPr>
                </w:rPrChange>
              </w:rPr>
            </w:pPr>
            <w:r w:rsidRPr="002A4BFC">
              <w:rPr>
                <w:rPrChange w:id="583" w:author="Author">
                  <w:rPr>
                    <w:highlight w:val="cyan"/>
                  </w:rPr>
                </w:rPrChange>
              </w:rPr>
              <w:t>5,5/5,5/8,1/8,1</w:t>
            </w:r>
          </w:p>
        </w:tc>
      </w:tr>
      <w:tr w:rsidR="000F271F" w:rsidRPr="00BF187E" w14:paraId="03A2AB51" w14:textId="77777777" w:rsidTr="00162AEA">
        <w:trPr>
          <w:cantSplit/>
          <w:jc w:val="center"/>
        </w:trPr>
        <w:tc>
          <w:tcPr>
            <w:tcW w:w="3078" w:type="dxa"/>
          </w:tcPr>
          <w:p w14:paraId="70861CA8" w14:textId="77777777" w:rsidR="000F271F" w:rsidRPr="002A4BFC" w:rsidRDefault="000F271F" w:rsidP="00162AEA">
            <w:pPr>
              <w:pStyle w:val="Tabletext"/>
              <w:rPr>
                <w:rPrChange w:id="584" w:author="Author">
                  <w:rPr>
                    <w:highlight w:val="cyan"/>
                  </w:rPr>
                </w:rPrChange>
              </w:rPr>
            </w:pPr>
            <w:r w:rsidRPr="002A4BFC">
              <w:rPr>
                <w:rPrChange w:id="585" w:author="Author">
                  <w:rPr>
                    <w:highlight w:val="cyan"/>
                  </w:rPr>
                </w:rPrChange>
              </w:rPr>
              <w:t>Antenna gain (dBd)</w:t>
            </w:r>
          </w:p>
        </w:tc>
        <w:tc>
          <w:tcPr>
            <w:tcW w:w="1467" w:type="dxa"/>
          </w:tcPr>
          <w:p w14:paraId="64065902" w14:textId="77777777" w:rsidR="000F271F" w:rsidRPr="002A4BFC" w:rsidRDefault="000F271F" w:rsidP="00162AEA">
            <w:pPr>
              <w:pStyle w:val="Tabletext"/>
              <w:jc w:val="center"/>
              <w:rPr>
                <w:rPrChange w:id="586" w:author="Author">
                  <w:rPr>
                    <w:highlight w:val="cyan"/>
                  </w:rPr>
                </w:rPrChange>
              </w:rPr>
            </w:pPr>
            <w:r w:rsidRPr="002A4BFC">
              <w:rPr>
                <w:rPrChange w:id="587" w:author="Author">
                  <w:rPr>
                    <w:highlight w:val="cyan"/>
                  </w:rPr>
                </w:rPrChange>
              </w:rPr>
              <w:t>−10</w:t>
            </w:r>
            <w:r w:rsidRPr="002A4BFC">
              <w:rPr>
                <w:color w:val="000000"/>
                <w:rPrChange w:id="588" w:author="Author">
                  <w:rPr>
                    <w:color w:val="000000"/>
                    <w:highlight w:val="cyan"/>
                  </w:rPr>
                </w:rPrChange>
              </w:rPr>
              <w:t>–</w:t>
            </w:r>
            <w:r w:rsidRPr="002A4BFC">
              <w:rPr>
                <w:rPrChange w:id="589" w:author="Author">
                  <w:rPr>
                    <w:highlight w:val="cyan"/>
                  </w:rPr>
                </w:rPrChange>
              </w:rPr>
              <w:t>4</w:t>
            </w:r>
            <w:r w:rsidRPr="002A4BFC">
              <w:rPr>
                <w:rPrChange w:id="590" w:author="Author">
                  <w:rPr>
                    <w:highlight w:val="cyan"/>
                  </w:rPr>
                </w:rPrChange>
              </w:rPr>
              <w:br/>
              <w:t>(H: −10, V: 0)</w:t>
            </w:r>
          </w:p>
        </w:tc>
        <w:tc>
          <w:tcPr>
            <w:tcW w:w="1556" w:type="dxa"/>
          </w:tcPr>
          <w:p w14:paraId="629184DB" w14:textId="77777777" w:rsidR="000F271F" w:rsidRPr="002A4BFC" w:rsidRDefault="000F271F" w:rsidP="00162AEA">
            <w:pPr>
              <w:pStyle w:val="Tabletext"/>
              <w:jc w:val="center"/>
              <w:rPr>
                <w:rPrChange w:id="591" w:author="Author">
                  <w:rPr>
                    <w:highlight w:val="cyan"/>
                  </w:rPr>
                </w:rPrChange>
              </w:rPr>
            </w:pPr>
            <w:r w:rsidRPr="002A4BFC">
              <w:rPr>
                <w:rPrChange w:id="592" w:author="Author">
                  <w:rPr>
                    <w:highlight w:val="cyan"/>
                  </w:rPr>
                </w:rPrChange>
              </w:rPr>
              <w:t>−10</w:t>
            </w:r>
            <w:r w:rsidRPr="002A4BFC">
              <w:rPr>
                <w:color w:val="000000"/>
                <w:rPrChange w:id="593" w:author="Author">
                  <w:rPr>
                    <w:color w:val="000000"/>
                    <w:highlight w:val="cyan"/>
                  </w:rPr>
                </w:rPrChange>
              </w:rPr>
              <w:t>–</w:t>
            </w:r>
            <w:r w:rsidRPr="002A4BFC">
              <w:rPr>
                <w:rPrChange w:id="594" w:author="Author">
                  <w:rPr>
                    <w:highlight w:val="cyan"/>
                  </w:rPr>
                </w:rPrChange>
              </w:rPr>
              <w:t>4</w:t>
            </w:r>
            <w:r w:rsidRPr="002A4BFC">
              <w:rPr>
                <w:rPrChange w:id="595" w:author="Author">
                  <w:rPr>
                    <w:highlight w:val="cyan"/>
                  </w:rPr>
                </w:rPrChange>
              </w:rPr>
              <w:br/>
              <w:t>(H: −10, V: 0)</w:t>
            </w:r>
          </w:p>
        </w:tc>
      </w:tr>
      <w:tr w:rsidR="000F271F" w:rsidRPr="00BF187E" w14:paraId="53E03EA4" w14:textId="77777777" w:rsidTr="00162AEA">
        <w:trPr>
          <w:cantSplit/>
          <w:jc w:val="center"/>
        </w:trPr>
        <w:tc>
          <w:tcPr>
            <w:tcW w:w="3078" w:type="dxa"/>
          </w:tcPr>
          <w:p w14:paraId="1292E92B" w14:textId="77777777" w:rsidR="000F271F" w:rsidRPr="002A4BFC" w:rsidRDefault="000F271F" w:rsidP="00162AEA">
            <w:pPr>
              <w:pStyle w:val="Tabletext"/>
              <w:rPr>
                <w:rPrChange w:id="596" w:author="Author">
                  <w:rPr>
                    <w:highlight w:val="cyan"/>
                  </w:rPr>
                </w:rPrChange>
              </w:rPr>
            </w:pPr>
            <w:r w:rsidRPr="002A4BFC">
              <w:rPr>
                <w:rPrChange w:id="597" w:author="Author">
                  <w:rPr>
                    <w:highlight w:val="cyan"/>
                  </w:rPr>
                </w:rPrChange>
              </w:rPr>
              <w:t>Antenna height (m)</w:t>
            </w:r>
            <w:r w:rsidRPr="002A4BFC">
              <w:rPr>
                <w:rPrChange w:id="598" w:author="Author">
                  <w:rPr>
                    <w:highlight w:val="cyan"/>
                  </w:rPr>
                </w:rPrChange>
              </w:rPr>
              <w:br/>
              <w:t>(relative to ground level)</w:t>
            </w:r>
          </w:p>
        </w:tc>
        <w:tc>
          <w:tcPr>
            <w:tcW w:w="1467" w:type="dxa"/>
          </w:tcPr>
          <w:p w14:paraId="2907C694" w14:textId="77777777" w:rsidR="000F271F" w:rsidRPr="002A4BFC" w:rsidRDefault="000F271F" w:rsidP="00162AEA">
            <w:pPr>
              <w:pStyle w:val="Tabletext"/>
              <w:jc w:val="center"/>
              <w:rPr>
                <w:bCs/>
                <w:rPrChange w:id="599" w:author="Author">
                  <w:rPr>
                    <w:bCs/>
                    <w:highlight w:val="cyan"/>
                  </w:rPr>
                </w:rPrChange>
              </w:rPr>
            </w:pPr>
            <w:r w:rsidRPr="002A4BFC">
              <w:rPr>
                <w:bCs/>
                <w:rPrChange w:id="600" w:author="Author">
                  <w:rPr>
                    <w:bCs/>
                    <w:highlight w:val="cyan"/>
                  </w:rPr>
                </w:rPrChange>
              </w:rPr>
              <w:t>(2)</w:t>
            </w:r>
          </w:p>
        </w:tc>
        <w:tc>
          <w:tcPr>
            <w:tcW w:w="1556" w:type="dxa"/>
          </w:tcPr>
          <w:p w14:paraId="2A59D8D5" w14:textId="77777777" w:rsidR="000F271F" w:rsidRPr="002A4BFC" w:rsidRDefault="000F271F" w:rsidP="00162AEA">
            <w:pPr>
              <w:pStyle w:val="Tabletext"/>
              <w:jc w:val="center"/>
              <w:rPr>
                <w:bCs/>
                <w:rPrChange w:id="601" w:author="Author">
                  <w:rPr>
                    <w:bCs/>
                    <w:highlight w:val="cyan"/>
                  </w:rPr>
                </w:rPrChange>
              </w:rPr>
            </w:pPr>
            <w:r w:rsidRPr="002A4BFC">
              <w:rPr>
                <w:bCs/>
                <w:rPrChange w:id="602" w:author="Author">
                  <w:rPr>
                    <w:bCs/>
                    <w:highlight w:val="cyan"/>
                  </w:rPr>
                </w:rPrChange>
              </w:rPr>
              <w:t>(2)</w:t>
            </w:r>
          </w:p>
        </w:tc>
      </w:tr>
      <w:tr w:rsidR="000F271F" w:rsidRPr="00BF187E" w14:paraId="53F7CD6D" w14:textId="77777777" w:rsidTr="00162AEA">
        <w:trPr>
          <w:cantSplit/>
          <w:jc w:val="center"/>
        </w:trPr>
        <w:tc>
          <w:tcPr>
            <w:tcW w:w="3078" w:type="dxa"/>
            <w:noWrap/>
            <w:vAlign w:val="center"/>
          </w:tcPr>
          <w:p w14:paraId="5CCFFC8F" w14:textId="77777777" w:rsidR="000F271F" w:rsidRPr="002A4BFC" w:rsidRDefault="000F271F" w:rsidP="00162AEA">
            <w:pPr>
              <w:pStyle w:val="Tabletext"/>
              <w:rPr>
                <w:rPrChange w:id="603" w:author="Author">
                  <w:rPr>
                    <w:highlight w:val="cyan"/>
                  </w:rPr>
                </w:rPrChange>
              </w:rPr>
            </w:pPr>
            <w:r w:rsidRPr="002A4BFC">
              <w:rPr>
                <w:rPrChange w:id="604" w:author="Author">
                  <w:rPr>
                    <w:highlight w:val="cyan"/>
                  </w:rPr>
                </w:rPrChange>
              </w:rPr>
              <w:t>Radiation pattern</w:t>
            </w:r>
          </w:p>
        </w:tc>
        <w:tc>
          <w:tcPr>
            <w:tcW w:w="1467" w:type="dxa"/>
            <w:noWrap/>
            <w:tcMar>
              <w:left w:w="57" w:type="dxa"/>
              <w:right w:w="57" w:type="dxa"/>
            </w:tcMar>
            <w:vAlign w:val="center"/>
          </w:tcPr>
          <w:p w14:paraId="3218D1C4" w14:textId="77777777" w:rsidR="000F271F" w:rsidRPr="002A4BFC" w:rsidRDefault="000F271F" w:rsidP="00162AEA">
            <w:pPr>
              <w:pStyle w:val="Tabletext"/>
              <w:jc w:val="center"/>
              <w:rPr>
                <w:color w:val="000000"/>
                <w:rPrChange w:id="605" w:author="Author">
                  <w:rPr>
                    <w:color w:val="000000"/>
                    <w:highlight w:val="cyan"/>
                  </w:rPr>
                </w:rPrChange>
              </w:rPr>
            </w:pPr>
            <w:r w:rsidRPr="002A4BFC">
              <w:rPr>
                <w:color w:val="000000"/>
                <w:rPrChange w:id="606" w:author="Author">
                  <w:rPr>
                    <w:color w:val="000000"/>
                    <w:highlight w:val="cyan"/>
                  </w:rPr>
                </w:rPrChange>
              </w:rPr>
              <w:t>Omnidirectional</w:t>
            </w:r>
          </w:p>
        </w:tc>
        <w:tc>
          <w:tcPr>
            <w:tcW w:w="1556" w:type="dxa"/>
            <w:noWrap/>
            <w:tcMar>
              <w:left w:w="57" w:type="dxa"/>
              <w:right w:w="57" w:type="dxa"/>
            </w:tcMar>
            <w:vAlign w:val="center"/>
          </w:tcPr>
          <w:p w14:paraId="7D34218B" w14:textId="77777777" w:rsidR="000F271F" w:rsidRPr="002A4BFC" w:rsidRDefault="000F271F" w:rsidP="00162AEA">
            <w:pPr>
              <w:pStyle w:val="Tabletext"/>
              <w:jc w:val="center"/>
              <w:rPr>
                <w:color w:val="000000"/>
                <w:rPrChange w:id="607" w:author="Author">
                  <w:rPr>
                    <w:color w:val="000000"/>
                    <w:highlight w:val="cyan"/>
                  </w:rPr>
                </w:rPrChange>
              </w:rPr>
            </w:pPr>
            <w:r w:rsidRPr="002A4BFC">
              <w:rPr>
                <w:color w:val="000000"/>
                <w:rPrChange w:id="608" w:author="Author">
                  <w:rPr>
                    <w:color w:val="000000"/>
                    <w:highlight w:val="cyan"/>
                  </w:rPr>
                </w:rPrChange>
              </w:rPr>
              <w:t>Omnidirectional</w:t>
            </w:r>
          </w:p>
        </w:tc>
      </w:tr>
      <w:tr w:rsidR="000F271F" w:rsidRPr="00BF187E" w14:paraId="47AE3335" w14:textId="77777777" w:rsidTr="00162AEA">
        <w:trPr>
          <w:cantSplit/>
          <w:jc w:val="center"/>
        </w:trPr>
        <w:tc>
          <w:tcPr>
            <w:tcW w:w="3078" w:type="dxa"/>
            <w:tcBorders>
              <w:bottom w:val="single" w:sz="4" w:space="0" w:color="auto"/>
            </w:tcBorders>
            <w:noWrap/>
          </w:tcPr>
          <w:p w14:paraId="6490B938" w14:textId="77777777" w:rsidR="000F271F" w:rsidRPr="002A4BFC" w:rsidRDefault="000F271F" w:rsidP="00162AEA">
            <w:pPr>
              <w:pStyle w:val="Tabletext"/>
              <w:rPr>
                <w:color w:val="000000"/>
                <w:rPrChange w:id="609" w:author="Author">
                  <w:rPr>
                    <w:color w:val="000000"/>
                    <w:highlight w:val="cyan"/>
                  </w:rPr>
                </w:rPrChange>
              </w:rPr>
            </w:pPr>
            <w:r w:rsidRPr="002A4BFC">
              <w:rPr>
                <w:color w:val="000000"/>
                <w:rPrChange w:id="610" w:author="Author">
                  <w:rPr>
                    <w:color w:val="000000"/>
                    <w:highlight w:val="cyan"/>
                  </w:rPr>
                </w:rPrChange>
              </w:rPr>
              <w:t>Antenna polarization</w:t>
            </w:r>
          </w:p>
        </w:tc>
        <w:tc>
          <w:tcPr>
            <w:tcW w:w="1467" w:type="dxa"/>
            <w:tcBorders>
              <w:bottom w:val="single" w:sz="4" w:space="0" w:color="auto"/>
            </w:tcBorders>
            <w:noWrap/>
            <w:vAlign w:val="bottom"/>
          </w:tcPr>
          <w:p w14:paraId="1F1E8565" w14:textId="77777777" w:rsidR="000F271F" w:rsidRPr="002A4BFC" w:rsidRDefault="000F271F" w:rsidP="00162AEA">
            <w:pPr>
              <w:pStyle w:val="Tabletext"/>
              <w:jc w:val="center"/>
              <w:rPr>
                <w:color w:val="000000"/>
                <w:rPrChange w:id="611" w:author="Author">
                  <w:rPr>
                    <w:color w:val="000000"/>
                    <w:highlight w:val="cyan"/>
                  </w:rPr>
                </w:rPrChange>
              </w:rPr>
            </w:pPr>
            <w:r w:rsidRPr="002A4BFC">
              <w:rPr>
                <w:color w:val="000000"/>
                <w:rPrChange w:id="612" w:author="Author">
                  <w:rPr>
                    <w:color w:val="000000"/>
                    <w:highlight w:val="cyan"/>
                  </w:rPr>
                </w:rPrChange>
              </w:rPr>
              <w:t>Vertical</w:t>
            </w:r>
          </w:p>
        </w:tc>
        <w:tc>
          <w:tcPr>
            <w:tcW w:w="1556" w:type="dxa"/>
            <w:tcBorders>
              <w:bottom w:val="single" w:sz="4" w:space="0" w:color="auto"/>
            </w:tcBorders>
            <w:noWrap/>
            <w:vAlign w:val="bottom"/>
          </w:tcPr>
          <w:p w14:paraId="70F02451" w14:textId="77777777" w:rsidR="000F271F" w:rsidRPr="002A4BFC" w:rsidRDefault="000F271F" w:rsidP="00162AEA">
            <w:pPr>
              <w:pStyle w:val="Tabletext"/>
              <w:jc w:val="center"/>
              <w:rPr>
                <w:color w:val="000000"/>
                <w:rPrChange w:id="613" w:author="Author">
                  <w:rPr>
                    <w:color w:val="000000"/>
                    <w:highlight w:val="cyan"/>
                  </w:rPr>
                </w:rPrChange>
              </w:rPr>
            </w:pPr>
            <w:r w:rsidRPr="002A4BFC">
              <w:rPr>
                <w:color w:val="000000"/>
                <w:rPrChange w:id="614" w:author="Author">
                  <w:rPr>
                    <w:color w:val="000000"/>
                    <w:highlight w:val="cyan"/>
                  </w:rPr>
                </w:rPrChange>
              </w:rPr>
              <w:t>Vertical</w:t>
            </w:r>
          </w:p>
        </w:tc>
      </w:tr>
      <w:tr w:rsidR="000F271F" w:rsidRPr="00BF187E" w14:paraId="137FE8FC" w14:textId="77777777" w:rsidTr="00162AEA">
        <w:trPr>
          <w:cantSplit/>
          <w:jc w:val="center"/>
        </w:trPr>
        <w:tc>
          <w:tcPr>
            <w:tcW w:w="3078" w:type="dxa"/>
            <w:tcBorders>
              <w:top w:val="single" w:sz="4" w:space="0" w:color="auto"/>
              <w:left w:val="single" w:sz="4" w:space="0" w:color="auto"/>
              <w:bottom w:val="single" w:sz="4" w:space="0" w:color="auto"/>
              <w:right w:val="single" w:sz="4" w:space="0" w:color="auto"/>
            </w:tcBorders>
            <w:shd w:val="clear" w:color="auto" w:fill="auto"/>
            <w:noWrap/>
          </w:tcPr>
          <w:p w14:paraId="00EF54CB" w14:textId="77777777" w:rsidR="000F271F" w:rsidRPr="002A4BFC" w:rsidRDefault="000F271F" w:rsidP="00162AEA">
            <w:pPr>
              <w:pStyle w:val="Tabletext"/>
              <w:rPr>
                <w:color w:val="000000"/>
                <w:rPrChange w:id="615" w:author="Author">
                  <w:rPr>
                    <w:color w:val="000000"/>
                    <w:highlight w:val="cyan"/>
                  </w:rPr>
                </w:rPrChange>
              </w:rPr>
            </w:pPr>
            <w:r w:rsidRPr="002A4BFC">
              <w:rPr>
                <w:color w:val="000000"/>
                <w:rPrChange w:id="616" w:author="Author">
                  <w:rPr>
                    <w:color w:val="000000"/>
                    <w:highlight w:val="cyan"/>
                  </w:rPr>
                </w:rPrChange>
              </w:rPr>
              <w:t>Total loss (dB)</w:t>
            </w:r>
          </w:p>
        </w:tc>
        <w:tc>
          <w:tcPr>
            <w:tcW w:w="1467" w:type="dxa"/>
            <w:tcBorders>
              <w:top w:val="single" w:sz="4" w:space="0" w:color="auto"/>
              <w:left w:val="single" w:sz="4" w:space="0" w:color="auto"/>
              <w:bottom w:val="single" w:sz="4" w:space="0" w:color="auto"/>
              <w:right w:val="single" w:sz="4" w:space="0" w:color="auto"/>
            </w:tcBorders>
            <w:shd w:val="clear" w:color="auto" w:fill="auto"/>
            <w:noWrap/>
          </w:tcPr>
          <w:p w14:paraId="7894AFBB" w14:textId="77777777" w:rsidR="000F271F" w:rsidRPr="002A4BFC" w:rsidRDefault="000F271F" w:rsidP="00162AEA">
            <w:pPr>
              <w:pStyle w:val="Tabletext"/>
              <w:jc w:val="center"/>
              <w:rPr>
                <w:rPrChange w:id="617" w:author="Author">
                  <w:rPr>
                    <w:highlight w:val="cyan"/>
                  </w:rPr>
                </w:rPrChange>
              </w:rPr>
            </w:pPr>
            <w:r w:rsidRPr="002A4BFC">
              <w:rPr>
                <w:rPrChange w:id="618" w:author="Author">
                  <w:rPr>
                    <w:highlight w:val="cyan"/>
                  </w:rPr>
                </w:rPrChange>
              </w:rPr>
              <w:t>0</w:t>
            </w:r>
            <w:r w:rsidRPr="002A4BFC">
              <w:rPr>
                <w:color w:val="000000"/>
                <w:rPrChange w:id="619" w:author="Author">
                  <w:rPr>
                    <w:color w:val="000000"/>
                    <w:highlight w:val="cyan"/>
                  </w:rPr>
                </w:rPrChange>
              </w:rPr>
              <w:t>–</w:t>
            </w:r>
            <w:r w:rsidRPr="002A4BFC">
              <w:rPr>
                <w:rPrChange w:id="620" w:author="Author">
                  <w:rPr>
                    <w:highlight w:val="cyan"/>
                  </w:rPr>
                </w:rPrChange>
              </w:rPr>
              <w:t>1</w:t>
            </w:r>
            <w:r w:rsidRPr="002A4BFC">
              <w:rPr>
                <w:rPrChange w:id="621" w:author="Author">
                  <w:rPr>
                    <w:highlight w:val="cyan"/>
                  </w:rPr>
                </w:rPrChange>
              </w:rPr>
              <w:br/>
              <w:t>(H: 0, V: 1)</w:t>
            </w:r>
          </w:p>
        </w:tc>
        <w:tc>
          <w:tcPr>
            <w:tcW w:w="1556" w:type="dxa"/>
            <w:tcBorders>
              <w:top w:val="single" w:sz="4" w:space="0" w:color="auto"/>
              <w:left w:val="single" w:sz="4" w:space="0" w:color="auto"/>
              <w:bottom w:val="single" w:sz="4" w:space="0" w:color="auto"/>
              <w:right w:val="single" w:sz="4" w:space="0" w:color="auto"/>
            </w:tcBorders>
            <w:shd w:val="clear" w:color="auto" w:fill="auto"/>
            <w:noWrap/>
          </w:tcPr>
          <w:p w14:paraId="7B269DC8" w14:textId="77777777" w:rsidR="000F271F" w:rsidRPr="002A4BFC" w:rsidRDefault="000F271F" w:rsidP="00162AEA">
            <w:pPr>
              <w:pStyle w:val="Tabletext"/>
              <w:jc w:val="center"/>
              <w:rPr>
                <w:rPrChange w:id="622" w:author="Author">
                  <w:rPr>
                    <w:highlight w:val="cyan"/>
                  </w:rPr>
                </w:rPrChange>
              </w:rPr>
            </w:pPr>
            <w:r w:rsidRPr="002A4BFC">
              <w:rPr>
                <w:rPrChange w:id="623" w:author="Author">
                  <w:rPr>
                    <w:highlight w:val="cyan"/>
                  </w:rPr>
                </w:rPrChange>
              </w:rPr>
              <w:t>0</w:t>
            </w:r>
            <w:r w:rsidRPr="002A4BFC">
              <w:rPr>
                <w:color w:val="000000"/>
                <w:rPrChange w:id="624" w:author="Author">
                  <w:rPr>
                    <w:color w:val="000000"/>
                    <w:highlight w:val="cyan"/>
                  </w:rPr>
                </w:rPrChange>
              </w:rPr>
              <w:t>–</w:t>
            </w:r>
            <w:r w:rsidRPr="002A4BFC">
              <w:rPr>
                <w:rPrChange w:id="625" w:author="Author">
                  <w:rPr>
                    <w:highlight w:val="cyan"/>
                  </w:rPr>
                </w:rPrChange>
              </w:rPr>
              <w:t>1</w:t>
            </w:r>
            <w:r w:rsidRPr="002A4BFC">
              <w:rPr>
                <w:rPrChange w:id="626" w:author="Author">
                  <w:rPr>
                    <w:highlight w:val="cyan"/>
                  </w:rPr>
                </w:rPrChange>
              </w:rPr>
              <w:br/>
              <w:t>(H: 0, V: 1)</w:t>
            </w:r>
          </w:p>
        </w:tc>
      </w:tr>
    </w:tbl>
    <w:p w14:paraId="2D19D19B" w14:textId="77777777" w:rsidR="000F271F" w:rsidRPr="002A4BFC" w:rsidRDefault="000F271F" w:rsidP="000F271F">
      <w:pPr>
        <w:pStyle w:val="Note"/>
        <w:rPr>
          <w:rPrChange w:id="627" w:author="Author">
            <w:rPr>
              <w:highlight w:val="cyan"/>
            </w:rPr>
          </w:rPrChange>
        </w:rPr>
      </w:pPr>
      <w:r w:rsidRPr="002A4BFC">
        <w:rPr>
          <w:rPrChange w:id="628" w:author="Author">
            <w:rPr>
              <w:highlight w:val="cyan"/>
            </w:rPr>
          </w:rPrChange>
        </w:rPr>
        <w:t>NOTE 1 –</w:t>
      </w:r>
      <w:r w:rsidRPr="002A4BFC">
        <w:rPr>
          <w:rPrChange w:id="629" w:author="Author">
            <w:rPr>
              <w:highlight w:val="cyan"/>
            </w:rPr>
          </w:rPrChange>
        </w:rPr>
        <w:tab/>
        <w:t>Simplex systems use the same frequency for both the base station and mobile station to transmit.</w:t>
      </w:r>
    </w:p>
    <w:p w14:paraId="528AFAC7" w14:textId="77777777" w:rsidR="000F271F" w:rsidRPr="002A4BFC" w:rsidRDefault="000F271F" w:rsidP="000F271F">
      <w:pPr>
        <w:pStyle w:val="Note"/>
        <w:rPr>
          <w:rPrChange w:id="630" w:author="Author">
            <w:rPr>
              <w:highlight w:val="cyan"/>
            </w:rPr>
          </w:rPrChange>
        </w:rPr>
      </w:pPr>
      <w:r w:rsidRPr="002A4BFC">
        <w:rPr>
          <w:rPrChange w:id="631" w:author="Author">
            <w:rPr>
              <w:highlight w:val="cyan"/>
            </w:rPr>
          </w:rPrChange>
        </w:rPr>
        <w:t>NOTE 2 –</w:t>
      </w:r>
      <w:r w:rsidRPr="002A4BFC">
        <w:rPr>
          <w:rPrChange w:id="632" w:author="Author">
            <w:rPr>
              <w:highlight w:val="cyan"/>
            </w:rPr>
          </w:rPrChange>
        </w:rPr>
        <w:tab/>
        <w:t>Frequency division duplex (FDD) systems have different frequencies for the base station and mobile station which allows simultaneous communications.</w:t>
      </w:r>
    </w:p>
    <w:p w14:paraId="38C38B78" w14:textId="77777777" w:rsidR="000F271F" w:rsidRPr="002A4BFC" w:rsidRDefault="000F271F" w:rsidP="000F271F">
      <w:pPr>
        <w:pStyle w:val="Note"/>
        <w:rPr>
          <w:rPrChange w:id="633" w:author="Author">
            <w:rPr>
              <w:highlight w:val="cyan"/>
            </w:rPr>
          </w:rPrChange>
        </w:rPr>
      </w:pPr>
      <w:r w:rsidRPr="002A4BFC">
        <w:rPr>
          <w:rPrChange w:id="634" w:author="Author">
            <w:rPr>
              <w:highlight w:val="cyan"/>
            </w:rPr>
          </w:rPrChange>
        </w:rPr>
        <w:t>NOTE 3 –</w:t>
      </w:r>
      <w:r w:rsidRPr="002A4BFC">
        <w:rPr>
          <w:rPrChange w:id="635" w:author="Author">
            <w:rPr>
              <w:highlight w:val="cyan"/>
            </w:rPr>
          </w:rPrChange>
        </w:rPr>
        <w:tab/>
        <w:t xml:space="preserve">Typical values are shown in parenthesis, “H:” represents the value for handheld mobile stations and “V:” represents the value for vehicular mobile stations. In </w:t>
      </w:r>
      <w:r w:rsidRPr="002A4BFC">
        <w:rPr>
          <w:rPrChange w:id="636" w:author="Author">
            <w:rPr>
              <w:highlight w:val="cyan"/>
            </w:rPr>
          </w:rPrChange>
        </w:rPr>
        <w:br/>
        <w:t>some instances, more than one typical value is provided.</w:t>
      </w:r>
    </w:p>
    <w:p w14:paraId="40CA5901" w14:textId="77777777" w:rsidR="000F271F" w:rsidRPr="002A4BFC" w:rsidRDefault="000F271F" w:rsidP="000F271F">
      <w:pPr>
        <w:pStyle w:val="Note"/>
        <w:rPr>
          <w:b/>
          <w:rPrChange w:id="637" w:author="Author">
            <w:rPr>
              <w:b/>
              <w:highlight w:val="cyan"/>
            </w:rPr>
          </w:rPrChange>
        </w:rPr>
      </w:pPr>
      <w:r w:rsidRPr="002A4BFC">
        <w:rPr>
          <w:rPrChange w:id="638" w:author="Author">
            <w:rPr>
              <w:highlight w:val="cyan"/>
            </w:rPr>
          </w:rPrChange>
        </w:rPr>
        <w:lastRenderedPageBreak/>
        <w:t>NOTE 4 –</w:t>
      </w:r>
      <w:r w:rsidRPr="002A4BFC">
        <w:rPr>
          <w:rPrChange w:id="639" w:author="Author">
            <w:rPr>
              <w:highlight w:val="cyan"/>
            </w:rPr>
          </w:rPrChange>
        </w:rPr>
        <w:tab/>
        <w:t>e.r.p. is equal to the output power (dBW) plus antenna gain (dBd) minus total losses (dB).</w:t>
      </w:r>
    </w:p>
    <w:p w14:paraId="2DC5501C" w14:textId="77777777" w:rsidR="000F271F" w:rsidRPr="002A4BFC" w:rsidRDefault="000F271F" w:rsidP="000F271F">
      <w:pPr>
        <w:rPr>
          <w:rPrChange w:id="640" w:author="Author">
            <w:rPr>
              <w:highlight w:val="cyan"/>
            </w:rPr>
          </w:rPrChange>
        </w:rPr>
      </w:pPr>
      <w:r w:rsidRPr="002A4BFC">
        <w:rPr>
          <w:rPrChange w:id="641" w:author="Author">
            <w:rPr>
              <w:highlight w:val="cyan"/>
            </w:rPr>
          </w:rPrChange>
        </w:rPr>
        <w:t xml:space="preserve">The parameters given in Table 7-18 were chosen to estimate the interference impact to VDES satellite receivers based on the characteristics given in Tables 7-16 and 7-17. With this the mobile stations power was assumed of 50 W. In case the mobile stations power is 100 W directional antennae are assumed to be used and the interference impact caused by such mobile stations is the same as the impact caused by base station. </w:t>
      </w:r>
    </w:p>
    <w:p w14:paraId="059F065C" w14:textId="77777777" w:rsidR="000F271F" w:rsidRPr="002A4BFC" w:rsidRDefault="000F271F" w:rsidP="000F271F">
      <w:pPr>
        <w:pStyle w:val="TableNo"/>
        <w:rPr>
          <w:rFonts w:eastAsia="Calibri"/>
          <w:rPrChange w:id="642" w:author="Author">
            <w:rPr>
              <w:rFonts w:eastAsia="Calibri"/>
              <w:highlight w:val="cyan"/>
            </w:rPr>
          </w:rPrChange>
        </w:rPr>
      </w:pPr>
      <w:r w:rsidRPr="002A4BFC">
        <w:rPr>
          <w:rFonts w:eastAsia="Calibri"/>
          <w:rPrChange w:id="643" w:author="Author">
            <w:rPr>
              <w:rFonts w:eastAsia="Calibri"/>
              <w:highlight w:val="cyan"/>
            </w:rPr>
          </w:rPrChange>
        </w:rPr>
        <w:t>TABLE 7-18</w:t>
      </w:r>
    </w:p>
    <w:p w14:paraId="40C3B623" w14:textId="77777777" w:rsidR="000F271F" w:rsidRPr="002A4BFC" w:rsidRDefault="000F271F" w:rsidP="000F271F">
      <w:pPr>
        <w:pStyle w:val="Tabletitle"/>
        <w:rPr>
          <w:rFonts w:eastAsia="Calibri"/>
          <w:sz w:val="24"/>
          <w:szCs w:val="24"/>
          <w:rPrChange w:id="644" w:author="Author">
            <w:rPr>
              <w:rFonts w:eastAsia="Calibri"/>
              <w:sz w:val="24"/>
              <w:szCs w:val="24"/>
              <w:highlight w:val="cyan"/>
            </w:rPr>
          </w:rPrChange>
        </w:rPr>
      </w:pPr>
      <w:r w:rsidRPr="002A4BFC">
        <w:rPr>
          <w:rFonts w:eastAsia="Calibri"/>
          <w:rPrChange w:id="645" w:author="Author">
            <w:rPr>
              <w:rFonts w:eastAsia="Calibri"/>
              <w:highlight w:val="cyan"/>
            </w:rPr>
          </w:rPrChange>
        </w:rPr>
        <w:t>Mobile station characteristics used for estimations</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1467"/>
        <w:gridCol w:w="1556"/>
      </w:tblGrid>
      <w:tr w:rsidR="000F271F" w:rsidRPr="00BF187E" w14:paraId="7BD38FD1" w14:textId="77777777" w:rsidTr="00162AEA">
        <w:trPr>
          <w:cantSplit/>
          <w:jc w:val="center"/>
        </w:trPr>
        <w:tc>
          <w:tcPr>
            <w:tcW w:w="3078" w:type="dxa"/>
            <w:tcBorders>
              <w:top w:val="single" w:sz="4" w:space="0" w:color="auto"/>
            </w:tcBorders>
            <w:noWrap/>
          </w:tcPr>
          <w:p w14:paraId="2F2F37D4" w14:textId="77777777" w:rsidR="000F271F" w:rsidRPr="002A4BFC" w:rsidRDefault="000F271F" w:rsidP="00162AEA">
            <w:pPr>
              <w:pStyle w:val="Tabletext"/>
              <w:rPr>
                <w:rPrChange w:id="646" w:author="Author">
                  <w:rPr>
                    <w:highlight w:val="cyan"/>
                  </w:rPr>
                </w:rPrChange>
              </w:rPr>
            </w:pPr>
            <w:r w:rsidRPr="002A4BFC">
              <w:rPr>
                <w:rPrChange w:id="647" w:author="Author">
                  <w:rPr>
                    <w:highlight w:val="cyan"/>
                  </w:rPr>
                </w:rPrChange>
              </w:rPr>
              <w:t>Station type</w:t>
            </w:r>
          </w:p>
        </w:tc>
        <w:tc>
          <w:tcPr>
            <w:tcW w:w="1467" w:type="dxa"/>
            <w:tcBorders>
              <w:top w:val="single" w:sz="4" w:space="0" w:color="auto"/>
            </w:tcBorders>
            <w:noWrap/>
          </w:tcPr>
          <w:p w14:paraId="417D950F" w14:textId="77777777" w:rsidR="000F271F" w:rsidRPr="002A4BFC" w:rsidRDefault="000F271F" w:rsidP="00162AEA">
            <w:pPr>
              <w:pStyle w:val="Tabletext"/>
              <w:jc w:val="center"/>
              <w:rPr>
                <w:rPrChange w:id="648" w:author="Author">
                  <w:rPr>
                    <w:highlight w:val="cyan"/>
                  </w:rPr>
                </w:rPrChange>
              </w:rPr>
            </w:pPr>
            <w:r w:rsidRPr="002A4BFC">
              <w:rPr>
                <w:rPrChange w:id="649" w:author="Author">
                  <w:rPr>
                    <w:highlight w:val="cyan"/>
                  </w:rPr>
                </w:rPrChange>
              </w:rPr>
              <w:t>BS</w:t>
            </w:r>
          </w:p>
        </w:tc>
        <w:tc>
          <w:tcPr>
            <w:tcW w:w="1556" w:type="dxa"/>
            <w:tcBorders>
              <w:top w:val="single" w:sz="4" w:space="0" w:color="auto"/>
            </w:tcBorders>
            <w:noWrap/>
          </w:tcPr>
          <w:p w14:paraId="09CC4083" w14:textId="77777777" w:rsidR="000F271F" w:rsidRPr="002A4BFC" w:rsidRDefault="000F271F" w:rsidP="00162AEA">
            <w:pPr>
              <w:pStyle w:val="Tabletext"/>
              <w:jc w:val="center"/>
              <w:rPr>
                <w:rPrChange w:id="650" w:author="Author">
                  <w:rPr>
                    <w:highlight w:val="cyan"/>
                  </w:rPr>
                </w:rPrChange>
              </w:rPr>
            </w:pPr>
            <w:r w:rsidRPr="002A4BFC">
              <w:rPr>
                <w:rPrChange w:id="651" w:author="Author">
                  <w:rPr>
                    <w:highlight w:val="cyan"/>
                  </w:rPr>
                </w:rPrChange>
              </w:rPr>
              <w:t>MS</w:t>
            </w:r>
          </w:p>
        </w:tc>
      </w:tr>
      <w:tr w:rsidR="000F271F" w:rsidRPr="00BF187E" w14:paraId="4BB2D49E" w14:textId="77777777" w:rsidTr="00162AEA">
        <w:trPr>
          <w:cantSplit/>
          <w:jc w:val="center"/>
        </w:trPr>
        <w:tc>
          <w:tcPr>
            <w:tcW w:w="3078" w:type="dxa"/>
            <w:tcBorders>
              <w:top w:val="single" w:sz="4" w:space="0" w:color="auto"/>
            </w:tcBorders>
            <w:noWrap/>
          </w:tcPr>
          <w:p w14:paraId="7E4147E6" w14:textId="77777777" w:rsidR="000F271F" w:rsidRPr="002A4BFC" w:rsidRDefault="000F271F" w:rsidP="00162AEA">
            <w:pPr>
              <w:pStyle w:val="Tabletext"/>
              <w:rPr>
                <w:rPrChange w:id="652" w:author="Author">
                  <w:rPr>
                    <w:highlight w:val="cyan"/>
                  </w:rPr>
                </w:rPrChange>
              </w:rPr>
            </w:pPr>
            <w:r w:rsidRPr="002A4BFC">
              <w:rPr>
                <w:rPrChange w:id="653" w:author="Author">
                  <w:rPr>
                    <w:highlight w:val="cyan"/>
                  </w:rPr>
                </w:rPrChange>
              </w:rPr>
              <w:t>Frequency band (kHz)</w:t>
            </w:r>
          </w:p>
        </w:tc>
        <w:tc>
          <w:tcPr>
            <w:tcW w:w="1467" w:type="dxa"/>
            <w:tcBorders>
              <w:top w:val="single" w:sz="4" w:space="0" w:color="auto"/>
            </w:tcBorders>
            <w:noWrap/>
          </w:tcPr>
          <w:p w14:paraId="29702FE0" w14:textId="77777777" w:rsidR="000F271F" w:rsidRPr="002A4BFC" w:rsidRDefault="000F271F" w:rsidP="00162AEA">
            <w:pPr>
              <w:pStyle w:val="Tabletext"/>
              <w:jc w:val="center"/>
              <w:rPr>
                <w:rPrChange w:id="654" w:author="Author">
                  <w:rPr>
                    <w:highlight w:val="cyan"/>
                  </w:rPr>
                </w:rPrChange>
              </w:rPr>
            </w:pPr>
            <w:r w:rsidRPr="002A4BFC">
              <w:rPr>
                <w:rPrChange w:id="655" w:author="Author">
                  <w:rPr>
                    <w:highlight w:val="cyan"/>
                  </w:rPr>
                </w:rPrChange>
              </w:rPr>
              <w:t>16</w:t>
            </w:r>
          </w:p>
        </w:tc>
        <w:tc>
          <w:tcPr>
            <w:tcW w:w="1556" w:type="dxa"/>
            <w:tcBorders>
              <w:top w:val="single" w:sz="4" w:space="0" w:color="auto"/>
            </w:tcBorders>
            <w:noWrap/>
          </w:tcPr>
          <w:p w14:paraId="4FE97ED0" w14:textId="77777777" w:rsidR="000F271F" w:rsidRPr="002A4BFC" w:rsidRDefault="000F271F" w:rsidP="00162AEA">
            <w:pPr>
              <w:pStyle w:val="Tabletext"/>
              <w:jc w:val="center"/>
              <w:rPr>
                <w:rPrChange w:id="656" w:author="Author">
                  <w:rPr>
                    <w:highlight w:val="cyan"/>
                  </w:rPr>
                </w:rPrChange>
              </w:rPr>
            </w:pPr>
            <w:r w:rsidRPr="002A4BFC">
              <w:rPr>
                <w:rPrChange w:id="657" w:author="Author">
                  <w:rPr>
                    <w:highlight w:val="cyan"/>
                  </w:rPr>
                </w:rPrChange>
              </w:rPr>
              <w:t>16</w:t>
            </w:r>
          </w:p>
        </w:tc>
      </w:tr>
      <w:tr w:rsidR="000F271F" w:rsidRPr="00BF187E" w14:paraId="54CA492C" w14:textId="77777777" w:rsidTr="00162AEA">
        <w:trPr>
          <w:cantSplit/>
          <w:jc w:val="center"/>
        </w:trPr>
        <w:tc>
          <w:tcPr>
            <w:tcW w:w="3078" w:type="dxa"/>
            <w:tcBorders>
              <w:top w:val="single" w:sz="4" w:space="0" w:color="auto"/>
            </w:tcBorders>
          </w:tcPr>
          <w:p w14:paraId="2693902F" w14:textId="77777777" w:rsidR="000F271F" w:rsidRPr="002A4BFC" w:rsidRDefault="000F271F" w:rsidP="00162AEA">
            <w:pPr>
              <w:pStyle w:val="Tabletext"/>
              <w:rPr>
                <w:rPrChange w:id="658" w:author="Author">
                  <w:rPr>
                    <w:highlight w:val="cyan"/>
                  </w:rPr>
                </w:rPrChange>
              </w:rPr>
            </w:pPr>
            <w:r w:rsidRPr="002A4BFC">
              <w:rPr>
                <w:rPrChange w:id="659" w:author="Author">
                  <w:rPr>
                    <w:highlight w:val="cyan"/>
                  </w:rPr>
                </w:rPrChange>
              </w:rPr>
              <w:t>Output power dBW (W)</w:t>
            </w:r>
          </w:p>
        </w:tc>
        <w:tc>
          <w:tcPr>
            <w:tcW w:w="1467" w:type="dxa"/>
            <w:tcBorders>
              <w:top w:val="single" w:sz="4" w:space="0" w:color="auto"/>
            </w:tcBorders>
          </w:tcPr>
          <w:p w14:paraId="060F2C4D" w14:textId="77777777" w:rsidR="000F271F" w:rsidRPr="002A4BFC" w:rsidRDefault="000F271F" w:rsidP="00162AEA">
            <w:pPr>
              <w:pStyle w:val="Tabletext"/>
              <w:jc w:val="center"/>
              <w:rPr>
                <w:rPrChange w:id="660" w:author="Author">
                  <w:rPr>
                    <w:highlight w:val="cyan"/>
                  </w:rPr>
                </w:rPrChange>
              </w:rPr>
            </w:pPr>
            <w:r w:rsidRPr="002A4BFC">
              <w:rPr>
                <w:rPrChange w:id="661" w:author="Author">
                  <w:rPr>
                    <w:highlight w:val="cyan"/>
                  </w:rPr>
                </w:rPrChange>
              </w:rPr>
              <w:t>20 (100)</w:t>
            </w:r>
          </w:p>
        </w:tc>
        <w:tc>
          <w:tcPr>
            <w:tcW w:w="1556" w:type="dxa"/>
            <w:tcBorders>
              <w:top w:val="single" w:sz="4" w:space="0" w:color="auto"/>
            </w:tcBorders>
          </w:tcPr>
          <w:p w14:paraId="0F23358E" w14:textId="77777777" w:rsidR="000F271F" w:rsidRPr="002A4BFC" w:rsidRDefault="000F271F" w:rsidP="00162AEA">
            <w:pPr>
              <w:pStyle w:val="Tabletext"/>
              <w:jc w:val="center"/>
              <w:rPr>
                <w:rPrChange w:id="662" w:author="Author">
                  <w:rPr>
                    <w:highlight w:val="cyan"/>
                  </w:rPr>
                </w:rPrChange>
              </w:rPr>
            </w:pPr>
            <w:r w:rsidRPr="002A4BFC">
              <w:rPr>
                <w:rPrChange w:id="663" w:author="Author">
                  <w:rPr>
                    <w:highlight w:val="cyan"/>
                  </w:rPr>
                </w:rPrChange>
              </w:rPr>
              <w:t>17 (50)</w:t>
            </w:r>
          </w:p>
        </w:tc>
      </w:tr>
      <w:tr w:rsidR="000F271F" w:rsidRPr="00BF187E" w14:paraId="498D0156" w14:textId="77777777" w:rsidTr="00162AEA">
        <w:trPr>
          <w:cantSplit/>
          <w:jc w:val="center"/>
        </w:trPr>
        <w:tc>
          <w:tcPr>
            <w:tcW w:w="3078" w:type="dxa"/>
            <w:noWrap/>
          </w:tcPr>
          <w:p w14:paraId="6F660CDA" w14:textId="77777777" w:rsidR="000F271F" w:rsidRPr="002A4BFC" w:rsidRDefault="000F271F" w:rsidP="00162AEA">
            <w:pPr>
              <w:pStyle w:val="Tabletext"/>
              <w:rPr>
                <w:rPrChange w:id="664" w:author="Author">
                  <w:rPr>
                    <w:highlight w:val="cyan"/>
                  </w:rPr>
                </w:rPrChange>
              </w:rPr>
            </w:pPr>
            <w:r w:rsidRPr="002A4BFC">
              <w:rPr>
                <w:rPrChange w:id="665" w:author="Author">
                  <w:rPr>
                    <w:highlight w:val="cyan"/>
                  </w:rPr>
                </w:rPrChange>
              </w:rPr>
              <w:t>Feed losses (dB)</w:t>
            </w:r>
          </w:p>
        </w:tc>
        <w:tc>
          <w:tcPr>
            <w:tcW w:w="1467" w:type="dxa"/>
            <w:noWrap/>
          </w:tcPr>
          <w:p w14:paraId="3907E84E" w14:textId="77777777" w:rsidR="000F271F" w:rsidRPr="002A4BFC" w:rsidRDefault="000F271F" w:rsidP="00162AEA">
            <w:pPr>
              <w:pStyle w:val="Tabletext"/>
              <w:jc w:val="center"/>
              <w:rPr>
                <w:rPrChange w:id="666" w:author="Author">
                  <w:rPr>
                    <w:highlight w:val="cyan"/>
                  </w:rPr>
                </w:rPrChange>
              </w:rPr>
            </w:pPr>
            <w:r w:rsidRPr="002A4BFC">
              <w:rPr>
                <w:rPrChange w:id="667" w:author="Author">
                  <w:rPr>
                    <w:highlight w:val="cyan"/>
                  </w:rPr>
                </w:rPrChange>
              </w:rPr>
              <w:t>2</w:t>
            </w:r>
          </w:p>
        </w:tc>
        <w:tc>
          <w:tcPr>
            <w:tcW w:w="1556" w:type="dxa"/>
            <w:noWrap/>
          </w:tcPr>
          <w:p w14:paraId="7F67BB65" w14:textId="77777777" w:rsidR="000F271F" w:rsidRPr="002A4BFC" w:rsidRDefault="000F271F" w:rsidP="00162AEA">
            <w:pPr>
              <w:pStyle w:val="Tabletext"/>
              <w:jc w:val="center"/>
              <w:rPr>
                <w:rPrChange w:id="668" w:author="Author">
                  <w:rPr>
                    <w:highlight w:val="cyan"/>
                  </w:rPr>
                </w:rPrChange>
              </w:rPr>
            </w:pPr>
            <w:r w:rsidRPr="002A4BFC">
              <w:rPr>
                <w:rPrChange w:id="669" w:author="Author">
                  <w:rPr>
                    <w:highlight w:val="cyan"/>
                  </w:rPr>
                </w:rPrChange>
              </w:rPr>
              <w:t>1</w:t>
            </w:r>
          </w:p>
        </w:tc>
      </w:tr>
      <w:tr w:rsidR="000F271F" w:rsidRPr="00BF187E" w14:paraId="6391C183" w14:textId="77777777" w:rsidTr="00162AEA">
        <w:trPr>
          <w:cantSplit/>
          <w:jc w:val="center"/>
        </w:trPr>
        <w:tc>
          <w:tcPr>
            <w:tcW w:w="3078" w:type="dxa"/>
            <w:noWrap/>
          </w:tcPr>
          <w:p w14:paraId="41790C98" w14:textId="77777777" w:rsidR="000F271F" w:rsidRPr="002A4BFC" w:rsidRDefault="000F271F" w:rsidP="00162AEA">
            <w:pPr>
              <w:pStyle w:val="Tabletext"/>
              <w:rPr>
                <w:rPrChange w:id="670" w:author="Author">
                  <w:rPr>
                    <w:highlight w:val="cyan"/>
                  </w:rPr>
                </w:rPrChange>
              </w:rPr>
            </w:pPr>
            <w:r w:rsidRPr="002A4BFC">
              <w:rPr>
                <w:rPrChange w:id="671" w:author="Author">
                  <w:rPr>
                    <w:highlight w:val="cyan"/>
                  </w:rPr>
                </w:rPrChange>
              </w:rPr>
              <w:t>Antenna gain (dB</w:t>
            </w:r>
            <w:ins w:id="672" w:author="Author">
              <w:r>
                <w:t>d</w:t>
              </w:r>
            </w:ins>
            <w:r w:rsidRPr="002A4BFC">
              <w:rPr>
                <w:rPrChange w:id="673" w:author="Author">
                  <w:rPr>
                    <w:highlight w:val="cyan"/>
                  </w:rPr>
                </w:rPrChange>
              </w:rPr>
              <w:t>)</w:t>
            </w:r>
          </w:p>
        </w:tc>
        <w:tc>
          <w:tcPr>
            <w:tcW w:w="1467" w:type="dxa"/>
            <w:noWrap/>
          </w:tcPr>
          <w:p w14:paraId="5BE50094" w14:textId="77777777" w:rsidR="000F271F" w:rsidRPr="002A4BFC" w:rsidRDefault="000F271F" w:rsidP="00162AEA">
            <w:pPr>
              <w:pStyle w:val="Tabletext"/>
              <w:jc w:val="center"/>
              <w:rPr>
                <w:rPrChange w:id="674" w:author="Author">
                  <w:rPr>
                    <w:highlight w:val="cyan"/>
                  </w:rPr>
                </w:rPrChange>
              </w:rPr>
            </w:pPr>
            <w:del w:id="675" w:author="Author">
              <w:r w:rsidRPr="002A4BFC" w:rsidDel="00BF187E">
                <w:rPr>
                  <w:rPrChange w:id="676" w:author="Author">
                    <w:rPr>
                      <w:highlight w:val="cyan"/>
                    </w:rPr>
                  </w:rPrChange>
                </w:rPr>
                <w:delText>9</w:delText>
              </w:r>
            </w:del>
            <w:ins w:id="677" w:author="Author">
              <w:r>
                <w:t>6</w:t>
              </w:r>
            </w:ins>
          </w:p>
        </w:tc>
        <w:tc>
          <w:tcPr>
            <w:tcW w:w="1556" w:type="dxa"/>
            <w:noWrap/>
          </w:tcPr>
          <w:p w14:paraId="7B54140A" w14:textId="77777777" w:rsidR="000F271F" w:rsidRPr="002A4BFC" w:rsidRDefault="000F271F" w:rsidP="00162AEA">
            <w:pPr>
              <w:pStyle w:val="Tabletext"/>
              <w:jc w:val="center"/>
              <w:rPr>
                <w:rPrChange w:id="678" w:author="Author">
                  <w:rPr>
                    <w:highlight w:val="cyan"/>
                  </w:rPr>
                </w:rPrChange>
              </w:rPr>
            </w:pPr>
            <w:r w:rsidRPr="002A4BFC">
              <w:rPr>
                <w:rPrChange w:id="679" w:author="Author">
                  <w:rPr>
                    <w:highlight w:val="cyan"/>
                  </w:rPr>
                </w:rPrChange>
              </w:rPr>
              <w:t>0</w:t>
            </w:r>
          </w:p>
        </w:tc>
      </w:tr>
      <w:tr w:rsidR="000F271F" w:rsidRPr="00BF187E" w14:paraId="386635F8" w14:textId="77777777" w:rsidTr="00162AEA">
        <w:trPr>
          <w:cantSplit/>
          <w:jc w:val="center"/>
        </w:trPr>
        <w:tc>
          <w:tcPr>
            <w:tcW w:w="3078" w:type="dxa"/>
            <w:noWrap/>
          </w:tcPr>
          <w:p w14:paraId="69B99E6C" w14:textId="77777777" w:rsidR="000F271F" w:rsidRPr="002A4BFC" w:rsidRDefault="000F271F" w:rsidP="00162AEA">
            <w:pPr>
              <w:pStyle w:val="Tabletext"/>
              <w:rPr>
                <w:rPrChange w:id="680" w:author="Author">
                  <w:rPr>
                    <w:highlight w:val="cyan"/>
                  </w:rPr>
                </w:rPrChange>
              </w:rPr>
            </w:pPr>
            <w:r w:rsidRPr="002A4BFC">
              <w:rPr>
                <w:rPrChange w:id="681" w:author="Author">
                  <w:rPr>
                    <w:highlight w:val="cyan"/>
                  </w:rPr>
                </w:rPrChange>
              </w:rPr>
              <w:t>Maximum e.i.r.p.</w:t>
            </w:r>
          </w:p>
        </w:tc>
        <w:tc>
          <w:tcPr>
            <w:tcW w:w="1467" w:type="dxa"/>
            <w:noWrap/>
          </w:tcPr>
          <w:p w14:paraId="10FF7B4A" w14:textId="77777777" w:rsidR="000F271F" w:rsidRPr="002A4BFC" w:rsidRDefault="000F271F" w:rsidP="00162AEA">
            <w:pPr>
              <w:pStyle w:val="Tabletext"/>
              <w:jc w:val="center"/>
              <w:rPr>
                <w:rPrChange w:id="682" w:author="Author">
                  <w:rPr>
                    <w:highlight w:val="cyan"/>
                  </w:rPr>
                </w:rPrChange>
              </w:rPr>
            </w:pPr>
            <w:del w:id="683" w:author="Author">
              <w:r w:rsidRPr="002A4BFC" w:rsidDel="00BF187E">
                <w:rPr>
                  <w:rPrChange w:id="684" w:author="Author">
                    <w:rPr>
                      <w:highlight w:val="cyan"/>
                    </w:rPr>
                  </w:rPrChange>
                </w:rPr>
                <w:delText>27</w:delText>
              </w:r>
            </w:del>
            <w:ins w:id="685" w:author="Author">
              <w:r w:rsidRPr="002A4BFC">
                <w:rPr>
                  <w:rPrChange w:id="686" w:author="Author">
                    <w:rPr>
                      <w:highlight w:val="cyan"/>
                    </w:rPr>
                  </w:rPrChange>
                </w:rPr>
                <w:t>2</w:t>
              </w:r>
              <w:r>
                <w:t>6</w:t>
              </w:r>
            </w:ins>
          </w:p>
        </w:tc>
        <w:tc>
          <w:tcPr>
            <w:tcW w:w="1556" w:type="dxa"/>
            <w:noWrap/>
          </w:tcPr>
          <w:p w14:paraId="3429887F" w14:textId="77777777" w:rsidR="000F271F" w:rsidRPr="002A4BFC" w:rsidRDefault="000F271F" w:rsidP="00162AEA">
            <w:pPr>
              <w:pStyle w:val="Tabletext"/>
              <w:jc w:val="center"/>
              <w:rPr>
                <w:rPrChange w:id="687" w:author="Author">
                  <w:rPr>
                    <w:highlight w:val="cyan"/>
                  </w:rPr>
                </w:rPrChange>
              </w:rPr>
            </w:pPr>
            <w:r w:rsidRPr="002A4BFC">
              <w:rPr>
                <w:rPrChange w:id="688" w:author="Author">
                  <w:rPr>
                    <w:highlight w:val="cyan"/>
                  </w:rPr>
                </w:rPrChange>
              </w:rPr>
              <w:t>16</w:t>
            </w:r>
          </w:p>
        </w:tc>
      </w:tr>
    </w:tbl>
    <w:p w14:paraId="44315006" w14:textId="77777777" w:rsidR="000F271F" w:rsidRPr="002A4BFC" w:rsidRDefault="000F271F" w:rsidP="000F271F">
      <w:pPr>
        <w:pStyle w:val="Tablefin"/>
        <w:rPr>
          <w:rPrChange w:id="689" w:author="Author">
            <w:rPr>
              <w:highlight w:val="cyan"/>
            </w:rPr>
          </w:rPrChange>
        </w:rPr>
      </w:pPr>
    </w:p>
    <w:p w14:paraId="32D7C35B" w14:textId="77777777" w:rsidR="000F271F" w:rsidRPr="00D40B8D" w:rsidRDefault="000F271F" w:rsidP="000F271F">
      <w:pPr>
        <w:rPr>
          <w:ins w:id="690" w:author="Author"/>
          <w:szCs w:val="24"/>
        </w:rPr>
      </w:pPr>
      <w:ins w:id="691" w:author="Author">
        <w:r w:rsidRPr="00D40B8D">
          <w:rPr>
            <w:szCs w:val="24"/>
          </w:rPr>
          <w:t>Figure 7-</w:t>
        </w:r>
        <w:r>
          <w:rPr>
            <w:szCs w:val="24"/>
          </w:rPr>
          <w:t>4</w:t>
        </w:r>
        <w:r w:rsidRPr="00D40B8D">
          <w:rPr>
            <w:szCs w:val="24"/>
          </w:rPr>
          <w:t xml:space="preserve"> shows antenna patterns for typical antennas used in the land mobile service as described in Recommendation ITU-R F.1336-4. Assuming a 6 dBd antenna is used at the base station and a 0 dBd antenna is used at the mobile station, the antenna gain versus elevation angle can be tabulated as in Table 7-</w:t>
        </w:r>
        <w:r>
          <w:rPr>
            <w:szCs w:val="24"/>
          </w:rPr>
          <w:t>19</w:t>
        </w:r>
        <w:r w:rsidRPr="00D40B8D">
          <w:rPr>
            <w:szCs w:val="24"/>
          </w:rPr>
          <w:t xml:space="preserve"> and Table 7-</w:t>
        </w:r>
        <w:r>
          <w:rPr>
            <w:szCs w:val="24"/>
          </w:rPr>
          <w:t>20</w:t>
        </w:r>
        <w:r w:rsidRPr="00D40B8D">
          <w:rPr>
            <w:szCs w:val="24"/>
          </w:rPr>
          <w:t xml:space="preserve"> for the base station and mobile station respectively. Table 7-</w:t>
        </w:r>
        <w:r>
          <w:rPr>
            <w:szCs w:val="24"/>
          </w:rPr>
          <w:t>19</w:t>
        </w:r>
        <w:r w:rsidRPr="00D40B8D">
          <w:rPr>
            <w:szCs w:val="24"/>
          </w:rPr>
          <w:t xml:space="preserve"> and Table 7-</w:t>
        </w:r>
        <w:r>
          <w:rPr>
            <w:szCs w:val="24"/>
          </w:rPr>
          <w:t>20</w:t>
        </w:r>
        <w:r w:rsidRPr="00D40B8D">
          <w:rPr>
            <w:szCs w:val="24"/>
          </w:rPr>
          <w:t xml:space="preserve"> also present the resulting e.i.r.p versus elevation angle for the two station types.</w:t>
        </w:r>
      </w:ins>
    </w:p>
    <w:p w14:paraId="1A6E5759" w14:textId="77777777" w:rsidR="000F271F" w:rsidRPr="00D40B8D" w:rsidRDefault="000F271F" w:rsidP="000F271F">
      <w:pPr>
        <w:pStyle w:val="FigureNo"/>
        <w:rPr>
          <w:ins w:id="692" w:author="Author"/>
        </w:rPr>
      </w:pPr>
      <w:ins w:id="693" w:author="Author">
        <w:r w:rsidRPr="00D40B8D">
          <w:lastRenderedPageBreak/>
          <w:t>Figure 7-</w:t>
        </w:r>
        <w:r>
          <w:t>4</w:t>
        </w:r>
      </w:ins>
    </w:p>
    <w:p w14:paraId="1619AA48" w14:textId="77777777" w:rsidR="000F271F" w:rsidRDefault="000F271F" w:rsidP="000F271F">
      <w:pPr>
        <w:pStyle w:val="Figuretitle"/>
        <w:rPr>
          <w:ins w:id="694" w:author="Author"/>
        </w:rPr>
      </w:pPr>
      <w:ins w:id="695" w:author="Author">
        <w:r w:rsidRPr="00D40B8D">
          <w:t>Antenna patterns for typical antennas used in the land mobile service as described in</w:t>
        </w:r>
        <w:r>
          <w:t xml:space="preserve"> </w:t>
        </w:r>
        <w:r>
          <w:br/>
          <w:t>Recommendation ITU-R F.1336-4</w:t>
        </w:r>
      </w:ins>
    </w:p>
    <w:p w14:paraId="71A6416D" w14:textId="77777777" w:rsidR="000F271F" w:rsidRPr="00530D4C" w:rsidRDefault="000F271F" w:rsidP="000F271F">
      <w:pPr>
        <w:pStyle w:val="Figure"/>
        <w:rPr>
          <w:ins w:id="696" w:author="Author"/>
        </w:rPr>
      </w:pPr>
      <w:ins w:id="697" w:author="Author">
        <w:r w:rsidRPr="00D40B8D">
          <w:rPr>
            <w:lang w:val="en-IE" w:eastAsia="en-IE"/>
          </w:rPr>
          <w:drawing>
            <wp:inline distT="0" distB="0" distL="0" distR="0" wp14:anchorId="5F361F6F" wp14:editId="3A60CC93">
              <wp:extent cx="5983200" cy="3891600"/>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5">
                        <a:extLst>
                          <a:ext uri="{28A0092B-C50C-407E-A947-70E740481C1C}">
                            <a14:useLocalDpi xmlns:a14="http://schemas.microsoft.com/office/drawing/2010/main" val="0"/>
                          </a:ext>
                        </a:extLst>
                      </a:blip>
                      <a:stretch>
                        <a:fillRect/>
                      </a:stretch>
                    </pic:blipFill>
                    <pic:spPr>
                      <a:xfrm>
                        <a:off x="0" y="0"/>
                        <a:ext cx="5983200" cy="3891600"/>
                      </a:xfrm>
                      <a:prstGeom prst="rect">
                        <a:avLst/>
                      </a:prstGeom>
                    </pic:spPr>
                  </pic:pic>
                </a:graphicData>
              </a:graphic>
            </wp:inline>
          </w:drawing>
        </w:r>
      </w:ins>
    </w:p>
    <w:p w14:paraId="1228F86C" w14:textId="77777777" w:rsidR="000F271F" w:rsidRPr="00D40B8D" w:rsidRDefault="000F271F" w:rsidP="000F271F">
      <w:pPr>
        <w:pStyle w:val="TableNo"/>
        <w:rPr>
          <w:ins w:id="698" w:author="Author"/>
          <w:sz w:val="18"/>
          <w:szCs w:val="18"/>
        </w:rPr>
      </w:pPr>
      <w:ins w:id="699" w:author="Author">
        <w:r w:rsidRPr="00D40B8D">
          <w:rPr>
            <w:sz w:val="18"/>
            <w:szCs w:val="18"/>
          </w:rPr>
          <w:t>TABLE 7-</w:t>
        </w:r>
        <w:r>
          <w:rPr>
            <w:sz w:val="18"/>
            <w:szCs w:val="18"/>
          </w:rPr>
          <w:t>19</w:t>
        </w:r>
      </w:ins>
    </w:p>
    <w:p w14:paraId="48CF0A98" w14:textId="77777777" w:rsidR="000F271F" w:rsidRPr="00D40B8D" w:rsidRDefault="000F271F" w:rsidP="000F271F">
      <w:pPr>
        <w:pStyle w:val="Tabletitle"/>
        <w:rPr>
          <w:ins w:id="700" w:author="Author"/>
          <w:sz w:val="18"/>
          <w:szCs w:val="18"/>
        </w:rPr>
      </w:pPr>
      <w:ins w:id="701" w:author="Author">
        <w:r w:rsidRPr="00D40B8D">
          <w:t>Base station antenna gain and e.i.r.p versus elevation angle</w:t>
        </w:r>
      </w:ins>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95"/>
        <w:gridCol w:w="1340"/>
        <w:gridCol w:w="778"/>
      </w:tblGrid>
      <w:tr w:rsidR="000F271F" w:rsidRPr="00D40B8D" w14:paraId="17209183" w14:textId="77777777" w:rsidTr="00162AEA">
        <w:trPr>
          <w:cantSplit/>
          <w:tblHeader/>
          <w:jc w:val="center"/>
          <w:ins w:id="702" w:author="Author"/>
        </w:trPr>
        <w:tc>
          <w:tcPr>
            <w:tcW w:w="2068" w:type="pct"/>
            <w:shd w:val="clear" w:color="auto" w:fill="auto"/>
            <w:noWrap/>
            <w:vAlign w:val="bottom"/>
            <w:hideMark/>
          </w:tcPr>
          <w:p w14:paraId="49D64E5F" w14:textId="77777777" w:rsidR="000F271F" w:rsidRPr="00D40B8D" w:rsidRDefault="000F271F" w:rsidP="00162AEA">
            <w:pPr>
              <w:pStyle w:val="Tablehead"/>
              <w:rPr>
                <w:ins w:id="703" w:author="Author"/>
              </w:rPr>
            </w:pPr>
            <w:ins w:id="704" w:author="Author">
              <w:r w:rsidRPr="00D40B8D">
                <w:t>Elevation angle</w:t>
              </w:r>
            </w:ins>
          </w:p>
        </w:tc>
        <w:tc>
          <w:tcPr>
            <w:tcW w:w="1855" w:type="pct"/>
            <w:shd w:val="clear" w:color="auto" w:fill="auto"/>
            <w:noWrap/>
            <w:vAlign w:val="bottom"/>
            <w:hideMark/>
          </w:tcPr>
          <w:p w14:paraId="3D897498" w14:textId="77777777" w:rsidR="000F271F" w:rsidRPr="00D40B8D" w:rsidRDefault="000F271F" w:rsidP="00162AEA">
            <w:pPr>
              <w:pStyle w:val="Tablehead"/>
              <w:rPr>
                <w:ins w:id="705" w:author="Author"/>
              </w:rPr>
            </w:pPr>
            <w:ins w:id="706" w:author="Author">
              <w:r w:rsidRPr="00D40B8D">
                <w:t>Antenna gain</w:t>
              </w:r>
            </w:ins>
          </w:p>
        </w:tc>
        <w:tc>
          <w:tcPr>
            <w:tcW w:w="1078" w:type="pct"/>
            <w:shd w:val="clear" w:color="auto" w:fill="auto"/>
            <w:noWrap/>
            <w:vAlign w:val="bottom"/>
            <w:hideMark/>
          </w:tcPr>
          <w:p w14:paraId="5D4ABC24" w14:textId="77777777" w:rsidR="000F271F" w:rsidRPr="00D40B8D" w:rsidRDefault="000F271F" w:rsidP="00162AEA">
            <w:pPr>
              <w:pStyle w:val="Tablehead"/>
              <w:rPr>
                <w:ins w:id="707" w:author="Author"/>
              </w:rPr>
            </w:pPr>
            <w:ins w:id="708" w:author="Author">
              <w:r w:rsidRPr="00D40B8D">
                <w:t>e.i.r.p.</w:t>
              </w:r>
            </w:ins>
          </w:p>
        </w:tc>
      </w:tr>
      <w:tr w:rsidR="000F271F" w:rsidRPr="00D40B8D" w14:paraId="3BF44E07" w14:textId="77777777" w:rsidTr="00162AEA">
        <w:trPr>
          <w:cantSplit/>
          <w:jc w:val="center"/>
          <w:ins w:id="709" w:author="Author"/>
        </w:trPr>
        <w:tc>
          <w:tcPr>
            <w:tcW w:w="2068" w:type="pct"/>
            <w:shd w:val="clear" w:color="auto" w:fill="auto"/>
            <w:noWrap/>
            <w:vAlign w:val="bottom"/>
            <w:hideMark/>
          </w:tcPr>
          <w:p w14:paraId="577B1FA9" w14:textId="77777777" w:rsidR="000F271F" w:rsidRPr="00D40B8D" w:rsidRDefault="000F271F" w:rsidP="00162AEA">
            <w:pPr>
              <w:pStyle w:val="Tabletext"/>
              <w:spacing w:before="20" w:after="20"/>
              <w:jc w:val="center"/>
              <w:rPr>
                <w:ins w:id="710" w:author="Author"/>
              </w:rPr>
            </w:pPr>
            <w:ins w:id="711" w:author="Author">
              <w:r w:rsidRPr="00D40B8D">
                <w:t>degrees</w:t>
              </w:r>
            </w:ins>
          </w:p>
        </w:tc>
        <w:tc>
          <w:tcPr>
            <w:tcW w:w="1855" w:type="pct"/>
            <w:shd w:val="clear" w:color="auto" w:fill="auto"/>
            <w:noWrap/>
            <w:vAlign w:val="bottom"/>
            <w:hideMark/>
          </w:tcPr>
          <w:p w14:paraId="297A84C4" w14:textId="77777777" w:rsidR="000F271F" w:rsidRPr="00D40B8D" w:rsidRDefault="000F271F" w:rsidP="00162AEA">
            <w:pPr>
              <w:pStyle w:val="Tabletext"/>
              <w:spacing w:before="20" w:after="20"/>
              <w:jc w:val="center"/>
              <w:rPr>
                <w:ins w:id="712" w:author="Author"/>
              </w:rPr>
            </w:pPr>
            <w:ins w:id="713" w:author="Author">
              <w:r w:rsidRPr="00D40B8D">
                <w:t>dBi</w:t>
              </w:r>
            </w:ins>
          </w:p>
        </w:tc>
        <w:tc>
          <w:tcPr>
            <w:tcW w:w="1078" w:type="pct"/>
            <w:shd w:val="clear" w:color="auto" w:fill="auto"/>
            <w:noWrap/>
            <w:vAlign w:val="bottom"/>
            <w:hideMark/>
          </w:tcPr>
          <w:p w14:paraId="5C441C08" w14:textId="77777777" w:rsidR="000F271F" w:rsidRPr="00D40B8D" w:rsidRDefault="000F271F" w:rsidP="00162AEA">
            <w:pPr>
              <w:pStyle w:val="Tabletext"/>
              <w:spacing w:before="20" w:after="20"/>
              <w:jc w:val="center"/>
              <w:rPr>
                <w:ins w:id="714" w:author="Author"/>
              </w:rPr>
            </w:pPr>
            <w:ins w:id="715" w:author="Author">
              <w:r w:rsidRPr="00D40B8D">
                <w:t>dBW</w:t>
              </w:r>
            </w:ins>
          </w:p>
        </w:tc>
      </w:tr>
      <w:tr w:rsidR="000F271F" w:rsidRPr="00D40B8D" w14:paraId="0F5A686E" w14:textId="77777777" w:rsidTr="00162AEA">
        <w:trPr>
          <w:cantSplit/>
          <w:jc w:val="center"/>
          <w:ins w:id="716" w:author="Author"/>
        </w:trPr>
        <w:tc>
          <w:tcPr>
            <w:tcW w:w="2068" w:type="pct"/>
            <w:shd w:val="clear" w:color="auto" w:fill="auto"/>
            <w:noWrap/>
            <w:vAlign w:val="bottom"/>
            <w:hideMark/>
          </w:tcPr>
          <w:p w14:paraId="26622455" w14:textId="77777777" w:rsidR="000F271F" w:rsidRPr="00D40B8D" w:rsidRDefault="000F271F" w:rsidP="00162AEA">
            <w:pPr>
              <w:pStyle w:val="Tabletext"/>
              <w:spacing w:before="20" w:after="20"/>
              <w:jc w:val="center"/>
              <w:rPr>
                <w:ins w:id="717" w:author="Author"/>
              </w:rPr>
            </w:pPr>
            <w:ins w:id="718" w:author="Author">
              <w:r w:rsidRPr="00D40B8D">
                <w:t>0</w:t>
              </w:r>
            </w:ins>
          </w:p>
        </w:tc>
        <w:tc>
          <w:tcPr>
            <w:tcW w:w="1855" w:type="pct"/>
            <w:shd w:val="clear" w:color="auto" w:fill="auto"/>
            <w:noWrap/>
            <w:vAlign w:val="bottom"/>
            <w:hideMark/>
          </w:tcPr>
          <w:p w14:paraId="1E1896CA" w14:textId="77777777" w:rsidR="000F271F" w:rsidRPr="00D40B8D" w:rsidRDefault="000F271F" w:rsidP="00162AEA">
            <w:pPr>
              <w:pStyle w:val="Tabletext"/>
              <w:spacing w:before="20" w:after="20"/>
              <w:jc w:val="center"/>
              <w:rPr>
                <w:ins w:id="719" w:author="Author"/>
              </w:rPr>
            </w:pPr>
            <w:ins w:id="720" w:author="Author">
              <w:r w:rsidRPr="00D40B8D">
                <w:t>8.0</w:t>
              </w:r>
            </w:ins>
          </w:p>
        </w:tc>
        <w:tc>
          <w:tcPr>
            <w:tcW w:w="1078" w:type="pct"/>
            <w:shd w:val="clear" w:color="auto" w:fill="auto"/>
            <w:noWrap/>
            <w:vAlign w:val="bottom"/>
            <w:hideMark/>
          </w:tcPr>
          <w:p w14:paraId="305D88EB" w14:textId="77777777" w:rsidR="000F271F" w:rsidRPr="00D40B8D" w:rsidRDefault="000F271F" w:rsidP="00162AEA">
            <w:pPr>
              <w:pStyle w:val="Tabletext"/>
              <w:spacing w:before="20" w:after="20"/>
              <w:jc w:val="center"/>
              <w:rPr>
                <w:ins w:id="721" w:author="Author"/>
              </w:rPr>
            </w:pPr>
            <w:ins w:id="722" w:author="Author">
              <w:r w:rsidRPr="00D40B8D">
                <w:t>26.0</w:t>
              </w:r>
            </w:ins>
          </w:p>
        </w:tc>
      </w:tr>
      <w:tr w:rsidR="000F271F" w:rsidRPr="00D40B8D" w14:paraId="14F98B22" w14:textId="77777777" w:rsidTr="00162AEA">
        <w:trPr>
          <w:cantSplit/>
          <w:jc w:val="center"/>
          <w:ins w:id="723" w:author="Author"/>
        </w:trPr>
        <w:tc>
          <w:tcPr>
            <w:tcW w:w="2068" w:type="pct"/>
            <w:shd w:val="clear" w:color="auto" w:fill="auto"/>
            <w:noWrap/>
            <w:vAlign w:val="bottom"/>
            <w:hideMark/>
          </w:tcPr>
          <w:p w14:paraId="1A64FB43" w14:textId="77777777" w:rsidR="000F271F" w:rsidRPr="00D40B8D" w:rsidRDefault="000F271F" w:rsidP="00162AEA">
            <w:pPr>
              <w:pStyle w:val="Tabletext"/>
              <w:spacing w:before="20" w:after="20"/>
              <w:jc w:val="center"/>
              <w:rPr>
                <w:ins w:id="724" w:author="Author"/>
              </w:rPr>
            </w:pPr>
            <w:ins w:id="725" w:author="Author">
              <w:r w:rsidRPr="00D40B8D">
                <w:t>10</w:t>
              </w:r>
            </w:ins>
          </w:p>
        </w:tc>
        <w:tc>
          <w:tcPr>
            <w:tcW w:w="1855" w:type="pct"/>
            <w:shd w:val="clear" w:color="auto" w:fill="auto"/>
            <w:noWrap/>
            <w:vAlign w:val="bottom"/>
            <w:hideMark/>
          </w:tcPr>
          <w:p w14:paraId="2F07EEC4" w14:textId="77777777" w:rsidR="000F271F" w:rsidRPr="00D40B8D" w:rsidRDefault="000F271F" w:rsidP="00162AEA">
            <w:pPr>
              <w:pStyle w:val="Tabletext"/>
              <w:spacing w:before="20" w:after="20"/>
              <w:jc w:val="center"/>
              <w:rPr>
                <w:ins w:id="726" w:author="Author"/>
              </w:rPr>
            </w:pPr>
            <w:ins w:id="727" w:author="Author">
              <w:r w:rsidRPr="00D40B8D">
                <w:t>3.5</w:t>
              </w:r>
            </w:ins>
          </w:p>
        </w:tc>
        <w:tc>
          <w:tcPr>
            <w:tcW w:w="1078" w:type="pct"/>
            <w:shd w:val="clear" w:color="auto" w:fill="auto"/>
            <w:noWrap/>
            <w:vAlign w:val="bottom"/>
            <w:hideMark/>
          </w:tcPr>
          <w:p w14:paraId="5E5F9C3C" w14:textId="77777777" w:rsidR="000F271F" w:rsidRPr="00D40B8D" w:rsidRDefault="000F271F" w:rsidP="00162AEA">
            <w:pPr>
              <w:pStyle w:val="Tabletext"/>
              <w:spacing w:before="20" w:after="20"/>
              <w:jc w:val="center"/>
              <w:rPr>
                <w:ins w:id="728" w:author="Author"/>
              </w:rPr>
            </w:pPr>
            <w:ins w:id="729" w:author="Author">
              <w:r w:rsidRPr="00D40B8D">
                <w:t>21.5</w:t>
              </w:r>
            </w:ins>
          </w:p>
        </w:tc>
      </w:tr>
      <w:tr w:rsidR="000F271F" w:rsidRPr="00D40B8D" w14:paraId="48B37CAC" w14:textId="77777777" w:rsidTr="00162AEA">
        <w:trPr>
          <w:cantSplit/>
          <w:jc w:val="center"/>
          <w:ins w:id="730" w:author="Author"/>
        </w:trPr>
        <w:tc>
          <w:tcPr>
            <w:tcW w:w="2068" w:type="pct"/>
            <w:shd w:val="clear" w:color="auto" w:fill="auto"/>
            <w:noWrap/>
            <w:vAlign w:val="bottom"/>
            <w:hideMark/>
          </w:tcPr>
          <w:p w14:paraId="445B48F4" w14:textId="77777777" w:rsidR="000F271F" w:rsidRPr="00D40B8D" w:rsidRDefault="000F271F" w:rsidP="00162AEA">
            <w:pPr>
              <w:pStyle w:val="Tabletext"/>
              <w:spacing w:before="20" w:after="20"/>
              <w:jc w:val="center"/>
              <w:rPr>
                <w:ins w:id="731" w:author="Author"/>
              </w:rPr>
            </w:pPr>
            <w:ins w:id="732" w:author="Author">
              <w:r w:rsidRPr="00D40B8D">
                <w:t>20</w:t>
              </w:r>
            </w:ins>
          </w:p>
        </w:tc>
        <w:tc>
          <w:tcPr>
            <w:tcW w:w="1855" w:type="pct"/>
            <w:shd w:val="clear" w:color="auto" w:fill="auto"/>
            <w:noWrap/>
            <w:vAlign w:val="bottom"/>
            <w:hideMark/>
          </w:tcPr>
          <w:p w14:paraId="7D0A9BEB" w14:textId="77777777" w:rsidR="000F271F" w:rsidRPr="00D40B8D" w:rsidRDefault="000F271F" w:rsidP="00162AEA">
            <w:pPr>
              <w:pStyle w:val="Tabletext"/>
              <w:spacing w:before="20" w:after="20"/>
              <w:jc w:val="center"/>
              <w:rPr>
                <w:ins w:id="733" w:author="Author"/>
              </w:rPr>
            </w:pPr>
            <w:ins w:id="734" w:author="Author">
              <w:r w:rsidRPr="00D40B8D">
                <w:t>−5.5</w:t>
              </w:r>
            </w:ins>
          </w:p>
        </w:tc>
        <w:tc>
          <w:tcPr>
            <w:tcW w:w="1078" w:type="pct"/>
            <w:shd w:val="clear" w:color="auto" w:fill="auto"/>
            <w:noWrap/>
            <w:vAlign w:val="bottom"/>
            <w:hideMark/>
          </w:tcPr>
          <w:p w14:paraId="1B0C7A10" w14:textId="77777777" w:rsidR="000F271F" w:rsidRPr="00D40B8D" w:rsidRDefault="000F271F" w:rsidP="00162AEA">
            <w:pPr>
              <w:pStyle w:val="Tabletext"/>
              <w:spacing w:before="20" w:after="20"/>
              <w:jc w:val="center"/>
              <w:rPr>
                <w:ins w:id="735" w:author="Author"/>
              </w:rPr>
            </w:pPr>
            <w:ins w:id="736" w:author="Author">
              <w:r w:rsidRPr="00D40B8D">
                <w:t>12.5</w:t>
              </w:r>
            </w:ins>
          </w:p>
        </w:tc>
      </w:tr>
      <w:tr w:rsidR="000F271F" w:rsidRPr="00D40B8D" w14:paraId="2AFCD9B8" w14:textId="77777777" w:rsidTr="00162AEA">
        <w:trPr>
          <w:cantSplit/>
          <w:jc w:val="center"/>
          <w:ins w:id="737" w:author="Author"/>
        </w:trPr>
        <w:tc>
          <w:tcPr>
            <w:tcW w:w="2068" w:type="pct"/>
            <w:shd w:val="clear" w:color="auto" w:fill="auto"/>
            <w:noWrap/>
            <w:vAlign w:val="bottom"/>
            <w:hideMark/>
          </w:tcPr>
          <w:p w14:paraId="28C2A98E" w14:textId="77777777" w:rsidR="000F271F" w:rsidRPr="00D40B8D" w:rsidRDefault="000F271F" w:rsidP="00162AEA">
            <w:pPr>
              <w:pStyle w:val="Tabletext"/>
              <w:spacing w:before="20" w:after="20"/>
              <w:jc w:val="center"/>
              <w:rPr>
                <w:ins w:id="738" w:author="Author"/>
              </w:rPr>
            </w:pPr>
            <w:ins w:id="739" w:author="Author">
              <w:r w:rsidRPr="00D40B8D">
                <w:t>30</w:t>
              </w:r>
            </w:ins>
          </w:p>
        </w:tc>
        <w:tc>
          <w:tcPr>
            <w:tcW w:w="1855" w:type="pct"/>
            <w:shd w:val="clear" w:color="auto" w:fill="auto"/>
            <w:noWrap/>
            <w:vAlign w:val="bottom"/>
            <w:hideMark/>
          </w:tcPr>
          <w:p w14:paraId="4EEF629C" w14:textId="77777777" w:rsidR="000F271F" w:rsidRPr="00D40B8D" w:rsidRDefault="000F271F" w:rsidP="00162AEA">
            <w:pPr>
              <w:pStyle w:val="Tabletext"/>
              <w:spacing w:before="20" w:after="20"/>
              <w:jc w:val="center"/>
              <w:rPr>
                <w:ins w:id="740" w:author="Author"/>
              </w:rPr>
            </w:pPr>
            <w:ins w:id="741" w:author="Author">
              <w:r w:rsidRPr="00D40B8D">
                <w:t>−6.5</w:t>
              </w:r>
            </w:ins>
          </w:p>
        </w:tc>
        <w:tc>
          <w:tcPr>
            <w:tcW w:w="1078" w:type="pct"/>
            <w:shd w:val="clear" w:color="auto" w:fill="auto"/>
            <w:noWrap/>
            <w:vAlign w:val="bottom"/>
            <w:hideMark/>
          </w:tcPr>
          <w:p w14:paraId="50A6D316" w14:textId="77777777" w:rsidR="000F271F" w:rsidRPr="00D40B8D" w:rsidRDefault="000F271F" w:rsidP="00162AEA">
            <w:pPr>
              <w:pStyle w:val="Tabletext"/>
              <w:spacing w:before="20" w:after="20"/>
              <w:jc w:val="center"/>
              <w:rPr>
                <w:ins w:id="742" w:author="Author"/>
              </w:rPr>
            </w:pPr>
            <w:ins w:id="743" w:author="Author">
              <w:r w:rsidRPr="00D40B8D">
                <w:t>11.5</w:t>
              </w:r>
            </w:ins>
          </w:p>
        </w:tc>
      </w:tr>
      <w:tr w:rsidR="000F271F" w:rsidRPr="00D40B8D" w14:paraId="6051EF0F" w14:textId="77777777" w:rsidTr="00162AEA">
        <w:trPr>
          <w:cantSplit/>
          <w:jc w:val="center"/>
          <w:ins w:id="744" w:author="Author"/>
        </w:trPr>
        <w:tc>
          <w:tcPr>
            <w:tcW w:w="2068" w:type="pct"/>
            <w:shd w:val="clear" w:color="auto" w:fill="auto"/>
            <w:noWrap/>
            <w:vAlign w:val="bottom"/>
            <w:hideMark/>
          </w:tcPr>
          <w:p w14:paraId="413942CF" w14:textId="77777777" w:rsidR="000F271F" w:rsidRPr="00D40B8D" w:rsidRDefault="000F271F" w:rsidP="00162AEA">
            <w:pPr>
              <w:pStyle w:val="Tabletext"/>
              <w:spacing w:before="20" w:after="20"/>
              <w:jc w:val="center"/>
              <w:rPr>
                <w:ins w:id="745" w:author="Author"/>
              </w:rPr>
            </w:pPr>
            <w:ins w:id="746" w:author="Author">
              <w:r w:rsidRPr="00D40B8D">
                <w:t>40</w:t>
              </w:r>
            </w:ins>
          </w:p>
        </w:tc>
        <w:tc>
          <w:tcPr>
            <w:tcW w:w="1855" w:type="pct"/>
            <w:shd w:val="clear" w:color="auto" w:fill="auto"/>
            <w:noWrap/>
            <w:vAlign w:val="bottom"/>
            <w:hideMark/>
          </w:tcPr>
          <w:p w14:paraId="4CC4C64E" w14:textId="77777777" w:rsidR="000F271F" w:rsidRPr="00D40B8D" w:rsidRDefault="000F271F" w:rsidP="00162AEA">
            <w:pPr>
              <w:pStyle w:val="Tabletext"/>
              <w:spacing w:before="20" w:after="20"/>
              <w:jc w:val="center"/>
              <w:rPr>
                <w:ins w:id="747" w:author="Author"/>
              </w:rPr>
            </w:pPr>
            <w:ins w:id="748" w:author="Author">
              <w:r w:rsidRPr="00D40B8D">
                <w:t>−7.0</w:t>
              </w:r>
            </w:ins>
          </w:p>
        </w:tc>
        <w:tc>
          <w:tcPr>
            <w:tcW w:w="1078" w:type="pct"/>
            <w:shd w:val="clear" w:color="auto" w:fill="auto"/>
            <w:noWrap/>
            <w:vAlign w:val="bottom"/>
            <w:hideMark/>
          </w:tcPr>
          <w:p w14:paraId="33F886A3" w14:textId="77777777" w:rsidR="000F271F" w:rsidRPr="00D40B8D" w:rsidRDefault="000F271F" w:rsidP="00162AEA">
            <w:pPr>
              <w:pStyle w:val="Tabletext"/>
              <w:spacing w:before="20" w:after="20"/>
              <w:jc w:val="center"/>
              <w:rPr>
                <w:ins w:id="749" w:author="Author"/>
              </w:rPr>
            </w:pPr>
            <w:ins w:id="750" w:author="Author">
              <w:r w:rsidRPr="00D40B8D">
                <w:t>11.0</w:t>
              </w:r>
            </w:ins>
          </w:p>
        </w:tc>
      </w:tr>
      <w:tr w:rsidR="000F271F" w:rsidRPr="00D40B8D" w14:paraId="2352B39C" w14:textId="77777777" w:rsidTr="00162AEA">
        <w:trPr>
          <w:cantSplit/>
          <w:jc w:val="center"/>
          <w:ins w:id="751" w:author="Author"/>
        </w:trPr>
        <w:tc>
          <w:tcPr>
            <w:tcW w:w="2068" w:type="pct"/>
            <w:shd w:val="clear" w:color="auto" w:fill="auto"/>
            <w:noWrap/>
            <w:vAlign w:val="bottom"/>
            <w:hideMark/>
          </w:tcPr>
          <w:p w14:paraId="424CF61B" w14:textId="77777777" w:rsidR="000F271F" w:rsidRPr="00D40B8D" w:rsidRDefault="000F271F" w:rsidP="00162AEA">
            <w:pPr>
              <w:pStyle w:val="Tabletext"/>
              <w:spacing w:before="20" w:after="20"/>
              <w:jc w:val="center"/>
              <w:rPr>
                <w:ins w:id="752" w:author="Author"/>
              </w:rPr>
            </w:pPr>
            <w:ins w:id="753" w:author="Author">
              <w:r w:rsidRPr="00D40B8D">
                <w:t>50</w:t>
              </w:r>
            </w:ins>
          </w:p>
        </w:tc>
        <w:tc>
          <w:tcPr>
            <w:tcW w:w="1855" w:type="pct"/>
            <w:shd w:val="clear" w:color="auto" w:fill="auto"/>
            <w:noWrap/>
            <w:vAlign w:val="bottom"/>
            <w:hideMark/>
          </w:tcPr>
          <w:p w14:paraId="1D8A339E" w14:textId="77777777" w:rsidR="000F271F" w:rsidRPr="00D40B8D" w:rsidRDefault="000F271F" w:rsidP="00162AEA">
            <w:pPr>
              <w:pStyle w:val="Tabletext"/>
              <w:spacing w:before="20" w:after="20"/>
              <w:jc w:val="center"/>
              <w:rPr>
                <w:ins w:id="754" w:author="Author"/>
              </w:rPr>
            </w:pPr>
            <w:ins w:id="755" w:author="Author">
              <w:r w:rsidRPr="00D40B8D">
                <w:t>−7.5</w:t>
              </w:r>
            </w:ins>
          </w:p>
        </w:tc>
        <w:tc>
          <w:tcPr>
            <w:tcW w:w="1078" w:type="pct"/>
            <w:shd w:val="clear" w:color="auto" w:fill="auto"/>
            <w:noWrap/>
            <w:vAlign w:val="bottom"/>
            <w:hideMark/>
          </w:tcPr>
          <w:p w14:paraId="59EAE4A7" w14:textId="77777777" w:rsidR="000F271F" w:rsidRPr="00D40B8D" w:rsidRDefault="000F271F" w:rsidP="00162AEA">
            <w:pPr>
              <w:pStyle w:val="Tabletext"/>
              <w:spacing w:before="20" w:after="20"/>
              <w:jc w:val="center"/>
              <w:rPr>
                <w:ins w:id="756" w:author="Author"/>
              </w:rPr>
            </w:pPr>
            <w:ins w:id="757" w:author="Author">
              <w:r w:rsidRPr="00D40B8D">
                <w:t>10.5</w:t>
              </w:r>
            </w:ins>
          </w:p>
        </w:tc>
      </w:tr>
      <w:tr w:rsidR="000F271F" w:rsidRPr="00D40B8D" w14:paraId="6F2FE266" w14:textId="77777777" w:rsidTr="00162AEA">
        <w:trPr>
          <w:cantSplit/>
          <w:jc w:val="center"/>
          <w:ins w:id="758" w:author="Author"/>
        </w:trPr>
        <w:tc>
          <w:tcPr>
            <w:tcW w:w="2068" w:type="pct"/>
            <w:shd w:val="clear" w:color="auto" w:fill="auto"/>
            <w:noWrap/>
            <w:vAlign w:val="bottom"/>
            <w:hideMark/>
          </w:tcPr>
          <w:p w14:paraId="36C13274" w14:textId="77777777" w:rsidR="000F271F" w:rsidRPr="00D40B8D" w:rsidRDefault="000F271F" w:rsidP="00162AEA">
            <w:pPr>
              <w:pStyle w:val="Tabletext"/>
              <w:spacing w:before="20" w:after="20"/>
              <w:jc w:val="center"/>
              <w:rPr>
                <w:ins w:id="759" w:author="Author"/>
              </w:rPr>
            </w:pPr>
            <w:ins w:id="760" w:author="Author">
              <w:r w:rsidRPr="00D40B8D">
                <w:t>60</w:t>
              </w:r>
            </w:ins>
          </w:p>
        </w:tc>
        <w:tc>
          <w:tcPr>
            <w:tcW w:w="1855" w:type="pct"/>
            <w:shd w:val="clear" w:color="auto" w:fill="auto"/>
            <w:noWrap/>
            <w:vAlign w:val="bottom"/>
            <w:hideMark/>
          </w:tcPr>
          <w:p w14:paraId="2CB94A42" w14:textId="77777777" w:rsidR="000F271F" w:rsidRPr="00D40B8D" w:rsidRDefault="000F271F" w:rsidP="00162AEA">
            <w:pPr>
              <w:pStyle w:val="Tabletext"/>
              <w:spacing w:before="20" w:after="20"/>
              <w:jc w:val="center"/>
              <w:rPr>
                <w:ins w:id="761" w:author="Author"/>
              </w:rPr>
            </w:pPr>
            <w:ins w:id="762" w:author="Author">
              <w:r w:rsidRPr="00D40B8D">
                <w:t>−8.0</w:t>
              </w:r>
            </w:ins>
          </w:p>
        </w:tc>
        <w:tc>
          <w:tcPr>
            <w:tcW w:w="1078" w:type="pct"/>
            <w:shd w:val="clear" w:color="auto" w:fill="auto"/>
            <w:noWrap/>
            <w:vAlign w:val="bottom"/>
            <w:hideMark/>
          </w:tcPr>
          <w:p w14:paraId="5B628FB4" w14:textId="77777777" w:rsidR="000F271F" w:rsidRPr="00D40B8D" w:rsidRDefault="000F271F" w:rsidP="00162AEA">
            <w:pPr>
              <w:pStyle w:val="Tabletext"/>
              <w:spacing w:before="20" w:after="20"/>
              <w:jc w:val="center"/>
              <w:rPr>
                <w:ins w:id="763" w:author="Author"/>
              </w:rPr>
            </w:pPr>
            <w:ins w:id="764" w:author="Author">
              <w:r w:rsidRPr="00D40B8D">
                <w:t>10.0</w:t>
              </w:r>
            </w:ins>
          </w:p>
        </w:tc>
      </w:tr>
      <w:tr w:rsidR="000F271F" w:rsidRPr="00D40B8D" w14:paraId="24C0088B" w14:textId="77777777" w:rsidTr="00162AEA">
        <w:trPr>
          <w:cantSplit/>
          <w:jc w:val="center"/>
          <w:ins w:id="765" w:author="Author"/>
        </w:trPr>
        <w:tc>
          <w:tcPr>
            <w:tcW w:w="2068" w:type="pct"/>
            <w:shd w:val="clear" w:color="auto" w:fill="auto"/>
            <w:noWrap/>
            <w:vAlign w:val="bottom"/>
            <w:hideMark/>
          </w:tcPr>
          <w:p w14:paraId="1B0D667B" w14:textId="77777777" w:rsidR="000F271F" w:rsidRPr="00D40B8D" w:rsidRDefault="000F271F" w:rsidP="00162AEA">
            <w:pPr>
              <w:pStyle w:val="Tabletext"/>
              <w:spacing w:before="20" w:after="20"/>
              <w:jc w:val="center"/>
              <w:rPr>
                <w:ins w:id="766" w:author="Author"/>
              </w:rPr>
            </w:pPr>
            <w:ins w:id="767" w:author="Author">
              <w:r w:rsidRPr="00D40B8D">
                <w:t>70</w:t>
              </w:r>
            </w:ins>
          </w:p>
        </w:tc>
        <w:tc>
          <w:tcPr>
            <w:tcW w:w="1855" w:type="pct"/>
            <w:shd w:val="clear" w:color="auto" w:fill="auto"/>
            <w:noWrap/>
            <w:vAlign w:val="bottom"/>
            <w:hideMark/>
          </w:tcPr>
          <w:p w14:paraId="6C21473C" w14:textId="77777777" w:rsidR="000F271F" w:rsidRPr="00D40B8D" w:rsidRDefault="000F271F" w:rsidP="00162AEA">
            <w:pPr>
              <w:pStyle w:val="Tabletext"/>
              <w:spacing w:before="20" w:after="20"/>
              <w:jc w:val="center"/>
              <w:rPr>
                <w:ins w:id="768" w:author="Author"/>
              </w:rPr>
            </w:pPr>
            <w:ins w:id="769" w:author="Author">
              <w:r w:rsidRPr="00D40B8D">
                <w:t>−8.0</w:t>
              </w:r>
            </w:ins>
          </w:p>
        </w:tc>
        <w:tc>
          <w:tcPr>
            <w:tcW w:w="1078" w:type="pct"/>
            <w:shd w:val="clear" w:color="auto" w:fill="auto"/>
            <w:noWrap/>
            <w:vAlign w:val="bottom"/>
            <w:hideMark/>
          </w:tcPr>
          <w:p w14:paraId="53B6BEBC" w14:textId="77777777" w:rsidR="000F271F" w:rsidRPr="00D40B8D" w:rsidRDefault="000F271F" w:rsidP="00162AEA">
            <w:pPr>
              <w:pStyle w:val="Tabletext"/>
              <w:spacing w:before="20" w:after="20"/>
              <w:jc w:val="center"/>
              <w:rPr>
                <w:ins w:id="770" w:author="Author"/>
              </w:rPr>
            </w:pPr>
            <w:ins w:id="771" w:author="Author">
              <w:r w:rsidRPr="00D40B8D">
                <w:t>10.0</w:t>
              </w:r>
            </w:ins>
          </w:p>
        </w:tc>
      </w:tr>
      <w:tr w:rsidR="000F271F" w:rsidRPr="00D40B8D" w14:paraId="05BACA6F" w14:textId="77777777" w:rsidTr="00162AEA">
        <w:trPr>
          <w:cantSplit/>
          <w:jc w:val="center"/>
          <w:ins w:id="772" w:author="Author"/>
        </w:trPr>
        <w:tc>
          <w:tcPr>
            <w:tcW w:w="2068" w:type="pct"/>
            <w:shd w:val="clear" w:color="auto" w:fill="auto"/>
            <w:noWrap/>
            <w:vAlign w:val="bottom"/>
            <w:hideMark/>
          </w:tcPr>
          <w:p w14:paraId="76147297" w14:textId="77777777" w:rsidR="000F271F" w:rsidRPr="00D40B8D" w:rsidRDefault="000F271F" w:rsidP="00162AEA">
            <w:pPr>
              <w:pStyle w:val="Tabletext"/>
              <w:spacing w:before="20" w:after="20"/>
              <w:jc w:val="center"/>
              <w:rPr>
                <w:ins w:id="773" w:author="Author"/>
              </w:rPr>
            </w:pPr>
            <w:ins w:id="774" w:author="Author">
              <w:r w:rsidRPr="00D40B8D">
                <w:t>80</w:t>
              </w:r>
            </w:ins>
          </w:p>
        </w:tc>
        <w:tc>
          <w:tcPr>
            <w:tcW w:w="1855" w:type="pct"/>
            <w:shd w:val="clear" w:color="auto" w:fill="auto"/>
            <w:noWrap/>
            <w:vAlign w:val="bottom"/>
            <w:hideMark/>
          </w:tcPr>
          <w:p w14:paraId="097D109B" w14:textId="77777777" w:rsidR="000F271F" w:rsidRPr="00D40B8D" w:rsidRDefault="000F271F" w:rsidP="00162AEA">
            <w:pPr>
              <w:pStyle w:val="Tabletext"/>
              <w:spacing w:before="20" w:after="20"/>
              <w:jc w:val="center"/>
              <w:rPr>
                <w:ins w:id="775" w:author="Author"/>
              </w:rPr>
            </w:pPr>
            <w:ins w:id="776" w:author="Author">
              <w:r w:rsidRPr="00D40B8D">
                <w:t>−8.0</w:t>
              </w:r>
            </w:ins>
          </w:p>
        </w:tc>
        <w:tc>
          <w:tcPr>
            <w:tcW w:w="1078" w:type="pct"/>
            <w:shd w:val="clear" w:color="auto" w:fill="auto"/>
            <w:noWrap/>
            <w:vAlign w:val="bottom"/>
            <w:hideMark/>
          </w:tcPr>
          <w:p w14:paraId="1DF2C6A1" w14:textId="77777777" w:rsidR="000F271F" w:rsidRPr="00D40B8D" w:rsidRDefault="000F271F" w:rsidP="00162AEA">
            <w:pPr>
              <w:pStyle w:val="Tabletext"/>
              <w:spacing w:before="20" w:after="20"/>
              <w:jc w:val="center"/>
              <w:rPr>
                <w:ins w:id="777" w:author="Author"/>
              </w:rPr>
            </w:pPr>
            <w:ins w:id="778" w:author="Author">
              <w:r w:rsidRPr="00D40B8D">
                <w:t>10.0</w:t>
              </w:r>
            </w:ins>
          </w:p>
        </w:tc>
      </w:tr>
      <w:tr w:rsidR="000F271F" w:rsidRPr="00D40B8D" w14:paraId="41361B1F" w14:textId="77777777" w:rsidTr="00162AEA">
        <w:trPr>
          <w:cantSplit/>
          <w:jc w:val="center"/>
          <w:ins w:id="779" w:author="Author"/>
        </w:trPr>
        <w:tc>
          <w:tcPr>
            <w:tcW w:w="2068" w:type="pct"/>
            <w:shd w:val="clear" w:color="auto" w:fill="auto"/>
            <w:noWrap/>
            <w:vAlign w:val="bottom"/>
            <w:hideMark/>
          </w:tcPr>
          <w:p w14:paraId="69F4C3C9" w14:textId="77777777" w:rsidR="000F271F" w:rsidRPr="00D40B8D" w:rsidRDefault="000F271F" w:rsidP="00162AEA">
            <w:pPr>
              <w:pStyle w:val="Tabletext"/>
              <w:spacing w:before="20" w:after="20"/>
              <w:jc w:val="center"/>
              <w:rPr>
                <w:ins w:id="780" w:author="Author"/>
              </w:rPr>
            </w:pPr>
            <w:ins w:id="781" w:author="Author">
              <w:r w:rsidRPr="00D40B8D">
                <w:t>90</w:t>
              </w:r>
            </w:ins>
          </w:p>
        </w:tc>
        <w:tc>
          <w:tcPr>
            <w:tcW w:w="1855" w:type="pct"/>
            <w:shd w:val="clear" w:color="auto" w:fill="auto"/>
            <w:noWrap/>
            <w:vAlign w:val="bottom"/>
            <w:hideMark/>
          </w:tcPr>
          <w:p w14:paraId="6E07F073" w14:textId="77777777" w:rsidR="000F271F" w:rsidRPr="00D40B8D" w:rsidRDefault="000F271F" w:rsidP="00162AEA">
            <w:pPr>
              <w:pStyle w:val="Tabletext"/>
              <w:spacing w:before="20" w:after="20"/>
              <w:jc w:val="center"/>
              <w:rPr>
                <w:ins w:id="782" w:author="Author"/>
              </w:rPr>
            </w:pPr>
            <w:ins w:id="783" w:author="Author">
              <w:r w:rsidRPr="00D40B8D">
                <w:t>−8.0</w:t>
              </w:r>
            </w:ins>
          </w:p>
        </w:tc>
        <w:tc>
          <w:tcPr>
            <w:tcW w:w="1078" w:type="pct"/>
            <w:shd w:val="clear" w:color="auto" w:fill="auto"/>
            <w:noWrap/>
            <w:vAlign w:val="bottom"/>
            <w:hideMark/>
          </w:tcPr>
          <w:p w14:paraId="41A06456" w14:textId="77777777" w:rsidR="000F271F" w:rsidRPr="00D40B8D" w:rsidRDefault="000F271F" w:rsidP="00162AEA">
            <w:pPr>
              <w:pStyle w:val="Tabletext"/>
              <w:spacing w:before="20" w:after="20"/>
              <w:jc w:val="center"/>
              <w:rPr>
                <w:ins w:id="784" w:author="Author"/>
              </w:rPr>
            </w:pPr>
            <w:ins w:id="785" w:author="Author">
              <w:r w:rsidRPr="00D40B8D">
                <w:t>10.0</w:t>
              </w:r>
            </w:ins>
          </w:p>
        </w:tc>
      </w:tr>
    </w:tbl>
    <w:p w14:paraId="53BB52F8" w14:textId="77777777" w:rsidR="000F271F" w:rsidRPr="00D40B8D" w:rsidRDefault="000F271F" w:rsidP="000F271F">
      <w:pPr>
        <w:pStyle w:val="TableNo"/>
        <w:rPr>
          <w:ins w:id="786" w:author="Author"/>
          <w:sz w:val="18"/>
          <w:szCs w:val="18"/>
        </w:rPr>
      </w:pPr>
      <w:ins w:id="787" w:author="Author">
        <w:r w:rsidRPr="00D40B8D">
          <w:rPr>
            <w:sz w:val="18"/>
            <w:szCs w:val="18"/>
          </w:rPr>
          <w:lastRenderedPageBreak/>
          <w:t>TABLE 7-</w:t>
        </w:r>
        <w:r>
          <w:rPr>
            <w:sz w:val="18"/>
            <w:szCs w:val="18"/>
          </w:rPr>
          <w:t>20</w:t>
        </w:r>
      </w:ins>
    </w:p>
    <w:p w14:paraId="546AE4B6" w14:textId="77777777" w:rsidR="000F271F" w:rsidRPr="00D40B8D" w:rsidRDefault="000F271F" w:rsidP="000F271F">
      <w:pPr>
        <w:pStyle w:val="Tabletitle"/>
        <w:rPr>
          <w:ins w:id="788" w:author="Author"/>
          <w:sz w:val="18"/>
          <w:szCs w:val="18"/>
        </w:rPr>
      </w:pPr>
      <w:ins w:id="789" w:author="Author">
        <w:r w:rsidRPr="00D40B8D">
          <w:t>Mobile station antenna gain and e.i.r.p versus elevation angle</w:t>
        </w:r>
      </w:ins>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95"/>
        <w:gridCol w:w="1340"/>
        <w:gridCol w:w="778"/>
      </w:tblGrid>
      <w:tr w:rsidR="000F271F" w:rsidRPr="00D40B8D" w14:paraId="00C157FF" w14:textId="77777777" w:rsidTr="00162AEA">
        <w:trPr>
          <w:trHeight w:val="300"/>
          <w:jc w:val="center"/>
          <w:ins w:id="790" w:author="Author"/>
        </w:trPr>
        <w:tc>
          <w:tcPr>
            <w:tcW w:w="2068" w:type="pct"/>
            <w:shd w:val="clear" w:color="auto" w:fill="auto"/>
            <w:noWrap/>
            <w:vAlign w:val="bottom"/>
            <w:hideMark/>
          </w:tcPr>
          <w:p w14:paraId="23D4F42F" w14:textId="77777777" w:rsidR="000F271F" w:rsidRPr="00D40B8D" w:rsidRDefault="000F271F" w:rsidP="00162AEA">
            <w:pPr>
              <w:pStyle w:val="Tablehead"/>
              <w:rPr>
                <w:ins w:id="791" w:author="Author"/>
              </w:rPr>
            </w:pPr>
            <w:ins w:id="792" w:author="Author">
              <w:r w:rsidRPr="00D40B8D">
                <w:t>Elevation angle</w:t>
              </w:r>
            </w:ins>
          </w:p>
        </w:tc>
        <w:tc>
          <w:tcPr>
            <w:tcW w:w="1855" w:type="pct"/>
            <w:shd w:val="clear" w:color="auto" w:fill="auto"/>
            <w:noWrap/>
            <w:vAlign w:val="bottom"/>
            <w:hideMark/>
          </w:tcPr>
          <w:p w14:paraId="3BA86F4A" w14:textId="77777777" w:rsidR="000F271F" w:rsidRPr="00D40B8D" w:rsidRDefault="000F271F" w:rsidP="00162AEA">
            <w:pPr>
              <w:pStyle w:val="Tablehead"/>
              <w:rPr>
                <w:ins w:id="793" w:author="Author"/>
              </w:rPr>
            </w:pPr>
            <w:ins w:id="794" w:author="Author">
              <w:r w:rsidRPr="00D40B8D">
                <w:t>Antenna gain</w:t>
              </w:r>
            </w:ins>
          </w:p>
        </w:tc>
        <w:tc>
          <w:tcPr>
            <w:tcW w:w="1078" w:type="pct"/>
            <w:shd w:val="clear" w:color="auto" w:fill="auto"/>
            <w:noWrap/>
            <w:vAlign w:val="bottom"/>
            <w:hideMark/>
          </w:tcPr>
          <w:p w14:paraId="47C236E9" w14:textId="77777777" w:rsidR="000F271F" w:rsidRPr="00D40B8D" w:rsidRDefault="000F271F" w:rsidP="00162AEA">
            <w:pPr>
              <w:pStyle w:val="Tablehead"/>
              <w:rPr>
                <w:ins w:id="795" w:author="Author"/>
              </w:rPr>
            </w:pPr>
            <w:ins w:id="796" w:author="Author">
              <w:r w:rsidRPr="00D40B8D">
                <w:t>e.i.r.p.</w:t>
              </w:r>
            </w:ins>
          </w:p>
        </w:tc>
      </w:tr>
      <w:tr w:rsidR="000F271F" w:rsidRPr="00D40B8D" w14:paraId="1C190E63" w14:textId="77777777" w:rsidTr="00162AEA">
        <w:trPr>
          <w:trHeight w:val="300"/>
          <w:jc w:val="center"/>
          <w:ins w:id="797" w:author="Author"/>
        </w:trPr>
        <w:tc>
          <w:tcPr>
            <w:tcW w:w="2068" w:type="pct"/>
            <w:shd w:val="clear" w:color="auto" w:fill="auto"/>
            <w:noWrap/>
            <w:vAlign w:val="bottom"/>
            <w:hideMark/>
          </w:tcPr>
          <w:p w14:paraId="145992D4" w14:textId="77777777" w:rsidR="000F271F" w:rsidRPr="00D40B8D" w:rsidRDefault="000F271F" w:rsidP="00162AEA">
            <w:pPr>
              <w:pStyle w:val="Tabletext"/>
              <w:spacing w:before="20" w:after="20"/>
              <w:jc w:val="center"/>
              <w:rPr>
                <w:ins w:id="798" w:author="Author"/>
              </w:rPr>
            </w:pPr>
            <w:ins w:id="799" w:author="Author">
              <w:r w:rsidRPr="00D40B8D">
                <w:t>degrees</w:t>
              </w:r>
            </w:ins>
          </w:p>
        </w:tc>
        <w:tc>
          <w:tcPr>
            <w:tcW w:w="1855" w:type="pct"/>
            <w:shd w:val="clear" w:color="auto" w:fill="auto"/>
            <w:noWrap/>
            <w:vAlign w:val="bottom"/>
            <w:hideMark/>
          </w:tcPr>
          <w:p w14:paraId="4B62838B" w14:textId="77777777" w:rsidR="000F271F" w:rsidRPr="00D40B8D" w:rsidRDefault="000F271F" w:rsidP="00162AEA">
            <w:pPr>
              <w:pStyle w:val="Tabletext"/>
              <w:spacing w:before="20" w:after="20"/>
              <w:jc w:val="center"/>
              <w:rPr>
                <w:ins w:id="800" w:author="Author"/>
              </w:rPr>
            </w:pPr>
            <w:ins w:id="801" w:author="Author">
              <w:r w:rsidRPr="00D40B8D">
                <w:t>dBi</w:t>
              </w:r>
            </w:ins>
          </w:p>
        </w:tc>
        <w:tc>
          <w:tcPr>
            <w:tcW w:w="1078" w:type="pct"/>
            <w:shd w:val="clear" w:color="auto" w:fill="auto"/>
            <w:noWrap/>
            <w:vAlign w:val="bottom"/>
            <w:hideMark/>
          </w:tcPr>
          <w:p w14:paraId="1D5D3723" w14:textId="77777777" w:rsidR="000F271F" w:rsidRPr="00D40B8D" w:rsidRDefault="000F271F" w:rsidP="00162AEA">
            <w:pPr>
              <w:pStyle w:val="Tabletext"/>
              <w:spacing w:before="20" w:after="20"/>
              <w:jc w:val="center"/>
              <w:rPr>
                <w:ins w:id="802" w:author="Author"/>
              </w:rPr>
            </w:pPr>
            <w:ins w:id="803" w:author="Author">
              <w:r w:rsidRPr="00D40B8D">
                <w:t>dBW</w:t>
              </w:r>
            </w:ins>
          </w:p>
        </w:tc>
      </w:tr>
      <w:tr w:rsidR="000F271F" w:rsidRPr="00D40B8D" w14:paraId="67115B2A" w14:textId="77777777" w:rsidTr="00162AEA">
        <w:trPr>
          <w:trHeight w:val="300"/>
          <w:jc w:val="center"/>
          <w:ins w:id="804" w:author="Author"/>
        </w:trPr>
        <w:tc>
          <w:tcPr>
            <w:tcW w:w="2068" w:type="pct"/>
            <w:shd w:val="clear" w:color="auto" w:fill="auto"/>
            <w:noWrap/>
            <w:vAlign w:val="bottom"/>
            <w:hideMark/>
          </w:tcPr>
          <w:p w14:paraId="0849A92F" w14:textId="77777777" w:rsidR="000F271F" w:rsidRPr="00D40B8D" w:rsidRDefault="000F271F" w:rsidP="00162AEA">
            <w:pPr>
              <w:pStyle w:val="Tabletext"/>
              <w:spacing w:before="20" w:after="20"/>
              <w:jc w:val="center"/>
              <w:rPr>
                <w:ins w:id="805" w:author="Author"/>
              </w:rPr>
            </w:pPr>
            <w:ins w:id="806" w:author="Author">
              <w:r w:rsidRPr="00D40B8D">
                <w:t>0</w:t>
              </w:r>
            </w:ins>
          </w:p>
        </w:tc>
        <w:tc>
          <w:tcPr>
            <w:tcW w:w="1855" w:type="pct"/>
            <w:shd w:val="clear" w:color="auto" w:fill="auto"/>
            <w:noWrap/>
            <w:vAlign w:val="bottom"/>
            <w:hideMark/>
          </w:tcPr>
          <w:p w14:paraId="0CEC32EA" w14:textId="77777777" w:rsidR="000F271F" w:rsidRPr="00D40B8D" w:rsidRDefault="000F271F" w:rsidP="00162AEA">
            <w:pPr>
              <w:pStyle w:val="Tabletext"/>
              <w:spacing w:before="20" w:after="20"/>
              <w:jc w:val="center"/>
              <w:rPr>
                <w:ins w:id="807" w:author="Author"/>
              </w:rPr>
            </w:pPr>
            <w:ins w:id="808" w:author="Author">
              <w:r w:rsidRPr="00D40B8D">
                <w:t>2.0</w:t>
              </w:r>
            </w:ins>
          </w:p>
        </w:tc>
        <w:tc>
          <w:tcPr>
            <w:tcW w:w="1078" w:type="pct"/>
            <w:shd w:val="clear" w:color="auto" w:fill="auto"/>
            <w:noWrap/>
            <w:vAlign w:val="bottom"/>
            <w:hideMark/>
          </w:tcPr>
          <w:p w14:paraId="5C69EF62" w14:textId="77777777" w:rsidR="000F271F" w:rsidRPr="00D40B8D" w:rsidRDefault="000F271F" w:rsidP="00162AEA">
            <w:pPr>
              <w:pStyle w:val="Tabletext"/>
              <w:spacing w:before="20" w:after="20"/>
              <w:jc w:val="center"/>
              <w:rPr>
                <w:ins w:id="809" w:author="Author"/>
              </w:rPr>
            </w:pPr>
            <w:ins w:id="810" w:author="Author">
              <w:r w:rsidRPr="00D40B8D">
                <w:t>18.0</w:t>
              </w:r>
            </w:ins>
          </w:p>
        </w:tc>
      </w:tr>
      <w:tr w:rsidR="000F271F" w:rsidRPr="00D40B8D" w14:paraId="2FA3F0C1" w14:textId="77777777" w:rsidTr="00162AEA">
        <w:trPr>
          <w:trHeight w:val="300"/>
          <w:jc w:val="center"/>
          <w:ins w:id="811" w:author="Author"/>
        </w:trPr>
        <w:tc>
          <w:tcPr>
            <w:tcW w:w="2068" w:type="pct"/>
            <w:shd w:val="clear" w:color="auto" w:fill="auto"/>
            <w:noWrap/>
            <w:vAlign w:val="bottom"/>
            <w:hideMark/>
          </w:tcPr>
          <w:p w14:paraId="1FE34EEC" w14:textId="77777777" w:rsidR="000F271F" w:rsidRPr="00D40B8D" w:rsidRDefault="000F271F" w:rsidP="00162AEA">
            <w:pPr>
              <w:pStyle w:val="Tabletext"/>
              <w:spacing w:before="20" w:after="20"/>
              <w:jc w:val="center"/>
              <w:rPr>
                <w:ins w:id="812" w:author="Author"/>
              </w:rPr>
            </w:pPr>
            <w:ins w:id="813" w:author="Author">
              <w:r w:rsidRPr="00D40B8D">
                <w:t>10</w:t>
              </w:r>
            </w:ins>
          </w:p>
        </w:tc>
        <w:tc>
          <w:tcPr>
            <w:tcW w:w="1855" w:type="pct"/>
            <w:shd w:val="clear" w:color="auto" w:fill="auto"/>
            <w:noWrap/>
            <w:vAlign w:val="bottom"/>
            <w:hideMark/>
          </w:tcPr>
          <w:p w14:paraId="6E578674" w14:textId="77777777" w:rsidR="000F271F" w:rsidRPr="00D40B8D" w:rsidRDefault="000F271F" w:rsidP="00162AEA">
            <w:pPr>
              <w:pStyle w:val="Tabletext"/>
              <w:spacing w:before="20" w:after="20"/>
              <w:jc w:val="center"/>
              <w:rPr>
                <w:ins w:id="814" w:author="Author"/>
              </w:rPr>
            </w:pPr>
            <w:ins w:id="815" w:author="Author">
              <w:r w:rsidRPr="00D40B8D">
                <w:t>2.0</w:t>
              </w:r>
            </w:ins>
          </w:p>
        </w:tc>
        <w:tc>
          <w:tcPr>
            <w:tcW w:w="1078" w:type="pct"/>
            <w:shd w:val="clear" w:color="auto" w:fill="auto"/>
            <w:noWrap/>
            <w:vAlign w:val="bottom"/>
            <w:hideMark/>
          </w:tcPr>
          <w:p w14:paraId="2ECDFE5D" w14:textId="77777777" w:rsidR="000F271F" w:rsidRPr="00D40B8D" w:rsidRDefault="000F271F" w:rsidP="00162AEA">
            <w:pPr>
              <w:pStyle w:val="Tabletext"/>
              <w:spacing w:before="20" w:after="20"/>
              <w:jc w:val="center"/>
              <w:rPr>
                <w:ins w:id="816" w:author="Author"/>
              </w:rPr>
            </w:pPr>
            <w:ins w:id="817" w:author="Author">
              <w:r w:rsidRPr="00D40B8D">
                <w:t>18.0</w:t>
              </w:r>
            </w:ins>
          </w:p>
        </w:tc>
      </w:tr>
      <w:tr w:rsidR="000F271F" w:rsidRPr="00D40B8D" w14:paraId="20B3D44D" w14:textId="77777777" w:rsidTr="00162AEA">
        <w:trPr>
          <w:trHeight w:val="300"/>
          <w:jc w:val="center"/>
          <w:ins w:id="818" w:author="Author"/>
        </w:trPr>
        <w:tc>
          <w:tcPr>
            <w:tcW w:w="2068" w:type="pct"/>
            <w:shd w:val="clear" w:color="auto" w:fill="auto"/>
            <w:noWrap/>
            <w:vAlign w:val="bottom"/>
            <w:hideMark/>
          </w:tcPr>
          <w:p w14:paraId="3F57F414" w14:textId="77777777" w:rsidR="000F271F" w:rsidRPr="00D40B8D" w:rsidRDefault="000F271F" w:rsidP="00162AEA">
            <w:pPr>
              <w:pStyle w:val="Tabletext"/>
              <w:spacing w:before="20" w:after="20"/>
              <w:jc w:val="center"/>
              <w:rPr>
                <w:ins w:id="819" w:author="Author"/>
              </w:rPr>
            </w:pPr>
            <w:ins w:id="820" w:author="Author">
              <w:r w:rsidRPr="00D40B8D">
                <w:t>20</w:t>
              </w:r>
            </w:ins>
          </w:p>
        </w:tc>
        <w:tc>
          <w:tcPr>
            <w:tcW w:w="1855" w:type="pct"/>
            <w:shd w:val="clear" w:color="auto" w:fill="auto"/>
            <w:noWrap/>
            <w:vAlign w:val="bottom"/>
            <w:hideMark/>
          </w:tcPr>
          <w:p w14:paraId="2C3B868C" w14:textId="77777777" w:rsidR="000F271F" w:rsidRPr="00D40B8D" w:rsidRDefault="000F271F" w:rsidP="00162AEA">
            <w:pPr>
              <w:pStyle w:val="Tabletext"/>
              <w:spacing w:before="20" w:after="20"/>
              <w:jc w:val="center"/>
              <w:rPr>
                <w:ins w:id="821" w:author="Author"/>
              </w:rPr>
            </w:pPr>
            <w:ins w:id="822" w:author="Author">
              <w:r w:rsidRPr="00D40B8D">
                <w:t>1.0</w:t>
              </w:r>
            </w:ins>
          </w:p>
        </w:tc>
        <w:tc>
          <w:tcPr>
            <w:tcW w:w="1078" w:type="pct"/>
            <w:shd w:val="clear" w:color="auto" w:fill="auto"/>
            <w:noWrap/>
            <w:vAlign w:val="bottom"/>
            <w:hideMark/>
          </w:tcPr>
          <w:p w14:paraId="02A57630" w14:textId="77777777" w:rsidR="000F271F" w:rsidRPr="00D40B8D" w:rsidRDefault="000F271F" w:rsidP="00162AEA">
            <w:pPr>
              <w:pStyle w:val="Tabletext"/>
              <w:spacing w:before="20" w:after="20"/>
              <w:jc w:val="center"/>
              <w:rPr>
                <w:ins w:id="823" w:author="Author"/>
              </w:rPr>
            </w:pPr>
            <w:ins w:id="824" w:author="Author">
              <w:r w:rsidRPr="00D40B8D">
                <w:t>17.0</w:t>
              </w:r>
            </w:ins>
          </w:p>
        </w:tc>
      </w:tr>
      <w:tr w:rsidR="000F271F" w:rsidRPr="00D40B8D" w14:paraId="28F6BFC7" w14:textId="77777777" w:rsidTr="00162AEA">
        <w:trPr>
          <w:trHeight w:val="300"/>
          <w:jc w:val="center"/>
          <w:ins w:id="825" w:author="Author"/>
        </w:trPr>
        <w:tc>
          <w:tcPr>
            <w:tcW w:w="2068" w:type="pct"/>
            <w:shd w:val="clear" w:color="auto" w:fill="auto"/>
            <w:noWrap/>
            <w:vAlign w:val="bottom"/>
            <w:hideMark/>
          </w:tcPr>
          <w:p w14:paraId="2DE43EAE" w14:textId="77777777" w:rsidR="000F271F" w:rsidRPr="00D40B8D" w:rsidRDefault="000F271F" w:rsidP="00162AEA">
            <w:pPr>
              <w:pStyle w:val="Tabletext"/>
              <w:spacing w:before="20" w:after="20"/>
              <w:jc w:val="center"/>
              <w:rPr>
                <w:ins w:id="826" w:author="Author"/>
              </w:rPr>
            </w:pPr>
            <w:ins w:id="827" w:author="Author">
              <w:r w:rsidRPr="00D40B8D">
                <w:t>30</w:t>
              </w:r>
            </w:ins>
          </w:p>
        </w:tc>
        <w:tc>
          <w:tcPr>
            <w:tcW w:w="1855" w:type="pct"/>
            <w:shd w:val="clear" w:color="auto" w:fill="auto"/>
            <w:noWrap/>
            <w:vAlign w:val="bottom"/>
            <w:hideMark/>
          </w:tcPr>
          <w:p w14:paraId="2845663D" w14:textId="77777777" w:rsidR="000F271F" w:rsidRPr="00D40B8D" w:rsidRDefault="000F271F" w:rsidP="00162AEA">
            <w:pPr>
              <w:pStyle w:val="Tabletext"/>
              <w:spacing w:before="20" w:after="20"/>
              <w:jc w:val="center"/>
              <w:rPr>
                <w:ins w:id="828" w:author="Author"/>
              </w:rPr>
            </w:pPr>
            <w:ins w:id="829" w:author="Author">
              <w:r w:rsidRPr="00D40B8D">
                <w:t>−0.5</w:t>
              </w:r>
            </w:ins>
          </w:p>
        </w:tc>
        <w:tc>
          <w:tcPr>
            <w:tcW w:w="1078" w:type="pct"/>
            <w:shd w:val="clear" w:color="auto" w:fill="auto"/>
            <w:noWrap/>
            <w:vAlign w:val="bottom"/>
            <w:hideMark/>
          </w:tcPr>
          <w:p w14:paraId="09700183" w14:textId="77777777" w:rsidR="000F271F" w:rsidRPr="00D40B8D" w:rsidRDefault="000F271F" w:rsidP="00162AEA">
            <w:pPr>
              <w:pStyle w:val="Tabletext"/>
              <w:spacing w:before="20" w:after="20"/>
              <w:jc w:val="center"/>
              <w:rPr>
                <w:ins w:id="830" w:author="Author"/>
              </w:rPr>
            </w:pPr>
            <w:ins w:id="831" w:author="Author">
              <w:r w:rsidRPr="00D40B8D">
                <w:t>15.5</w:t>
              </w:r>
            </w:ins>
          </w:p>
        </w:tc>
      </w:tr>
      <w:tr w:rsidR="000F271F" w:rsidRPr="00D40B8D" w14:paraId="72FA7A1A" w14:textId="77777777" w:rsidTr="00162AEA">
        <w:trPr>
          <w:trHeight w:val="300"/>
          <w:jc w:val="center"/>
          <w:ins w:id="832" w:author="Author"/>
        </w:trPr>
        <w:tc>
          <w:tcPr>
            <w:tcW w:w="2068" w:type="pct"/>
            <w:shd w:val="clear" w:color="auto" w:fill="auto"/>
            <w:noWrap/>
            <w:vAlign w:val="bottom"/>
            <w:hideMark/>
          </w:tcPr>
          <w:p w14:paraId="1D28102F" w14:textId="77777777" w:rsidR="000F271F" w:rsidRPr="00D40B8D" w:rsidRDefault="000F271F" w:rsidP="00162AEA">
            <w:pPr>
              <w:pStyle w:val="Tabletext"/>
              <w:spacing w:before="20" w:after="20"/>
              <w:jc w:val="center"/>
              <w:rPr>
                <w:ins w:id="833" w:author="Author"/>
              </w:rPr>
            </w:pPr>
            <w:ins w:id="834" w:author="Author">
              <w:r w:rsidRPr="00D40B8D">
                <w:t>40</w:t>
              </w:r>
            </w:ins>
          </w:p>
        </w:tc>
        <w:tc>
          <w:tcPr>
            <w:tcW w:w="1855" w:type="pct"/>
            <w:shd w:val="clear" w:color="auto" w:fill="auto"/>
            <w:noWrap/>
            <w:vAlign w:val="bottom"/>
            <w:hideMark/>
          </w:tcPr>
          <w:p w14:paraId="25019B37" w14:textId="77777777" w:rsidR="000F271F" w:rsidRPr="00D40B8D" w:rsidRDefault="000F271F" w:rsidP="00162AEA">
            <w:pPr>
              <w:pStyle w:val="Tabletext"/>
              <w:spacing w:before="20" w:after="20"/>
              <w:jc w:val="center"/>
              <w:rPr>
                <w:ins w:id="835" w:author="Author"/>
              </w:rPr>
            </w:pPr>
            <w:ins w:id="836" w:author="Author">
              <w:r w:rsidRPr="00D40B8D">
                <w:t>−2.5</w:t>
              </w:r>
            </w:ins>
          </w:p>
        </w:tc>
        <w:tc>
          <w:tcPr>
            <w:tcW w:w="1078" w:type="pct"/>
            <w:shd w:val="clear" w:color="auto" w:fill="auto"/>
            <w:noWrap/>
            <w:vAlign w:val="bottom"/>
            <w:hideMark/>
          </w:tcPr>
          <w:p w14:paraId="49AC530A" w14:textId="77777777" w:rsidR="000F271F" w:rsidRPr="00D40B8D" w:rsidRDefault="000F271F" w:rsidP="00162AEA">
            <w:pPr>
              <w:pStyle w:val="Tabletext"/>
              <w:spacing w:before="20" w:after="20"/>
              <w:jc w:val="center"/>
              <w:rPr>
                <w:ins w:id="837" w:author="Author"/>
              </w:rPr>
            </w:pPr>
            <w:ins w:id="838" w:author="Author">
              <w:r w:rsidRPr="00D40B8D">
                <w:t>13.5</w:t>
              </w:r>
            </w:ins>
          </w:p>
        </w:tc>
      </w:tr>
      <w:tr w:rsidR="000F271F" w:rsidRPr="00D40B8D" w14:paraId="2706C803" w14:textId="77777777" w:rsidTr="00162AEA">
        <w:trPr>
          <w:trHeight w:val="300"/>
          <w:jc w:val="center"/>
          <w:ins w:id="839" w:author="Author"/>
        </w:trPr>
        <w:tc>
          <w:tcPr>
            <w:tcW w:w="2068" w:type="pct"/>
            <w:shd w:val="clear" w:color="auto" w:fill="auto"/>
            <w:noWrap/>
            <w:vAlign w:val="bottom"/>
            <w:hideMark/>
          </w:tcPr>
          <w:p w14:paraId="0E2B1EA0" w14:textId="77777777" w:rsidR="000F271F" w:rsidRPr="00D40B8D" w:rsidRDefault="000F271F" w:rsidP="00162AEA">
            <w:pPr>
              <w:pStyle w:val="Tabletext"/>
              <w:spacing w:before="20" w:after="20"/>
              <w:jc w:val="center"/>
              <w:rPr>
                <w:ins w:id="840" w:author="Author"/>
              </w:rPr>
            </w:pPr>
            <w:ins w:id="841" w:author="Author">
              <w:r w:rsidRPr="00D40B8D">
                <w:t>50</w:t>
              </w:r>
            </w:ins>
          </w:p>
        </w:tc>
        <w:tc>
          <w:tcPr>
            <w:tcW w:w="1855" w:type="pct"/>
            <w:shd w:val="clear" w:color="auto" w:fill="auto"/>
            <w:noWrap/>
            <w:vAlign w:val="bottom"/>
            <w:hideMark/>
          </w:tcPr>
          <w:p w14:paraId="27429840" w14:textId="77777777" w:rsidR="000F271F" w:rsidRPr="00D40B8D" w:rsidRDefault="000F271F" w:rsidP="00162AEA">
            <w:pPr>
              <w:pStyle w:val="Tabletext"/>
              <w:spacing w:before="20" w:after="20"/>
              <w:jc w:val="center"/>
              <w:rPr>
                <w:ins w:id="842" w:author="Author"/>
              </w:rPr>
            </w:pPr>
            <w:ins w:id="843" w:author="Author">
              <w:r w:rsidRPr="00D40B8D">
                <w:t>−5.0</w:t>
              </w:r>
            </w:ins>
          </w:p>
        </w:tc>
        <w:tc>
          <w:tcPr>
            <w:tcW w:w="1078" w:type="pct"/>
            <w:shd w:val="clear" w:color="auto" w:fill="auto"/>
            <w:noWrap/>
            <w:vAlign w:val="bottom"/>
            <w:hideMark/>
          </w:tcPr>
          <w:p w14:paraId="40D78499" w14:textId="77777777" w:rsidR="000F271F" w:rsidRPr="00D40B8D" w:rsidRDefault="000F271F" w:rsidP="00162AEA">
            <w:pPr>
              <w:pStyle w:val="Tabletext"/>
              <w:spacing w:before="20" w:after="20"/>
              <w:jc w:val="center"/>
              <w:rPr>
                <w:ins w:id="844" w:author="Author"/>
              </w:rPr>
            </w:pPr>
            <w:ins w:id="845" w:author="Author">
              <w:r w:rsidRPr="00D40B8D">
                <w:t>11.0</w:t>
              </w:r>
            </w:ins>
          </w:p>
        </w:tc>
      </w:tr>
      <w:tr w:rsidR="000F271F" w:rsidRPr="00D40B8D" w14:paraId="4F491BDC" w14:textId="77777777" w:rsidTr="00162AEA">
        <w:trPr>
          <w:trHeight w:val="300"/>
          <w:jc w:val="center"/>
          <w:ins w:id="846" w:author="Author"/>
        </w:trPr>
        <w:tc>
          <w:tcPr>
            <w:tcW w:w="2068" w:type="pct"/>
            <w:shd w:val="clear" w:color="auto" w:fill="auto"/>
            <w:noWrap/>
            <w:vAlign w:val="bottom"/>
            <w:hideMark/>
          </w:tcPr>
          <w:p w14:paraId="4A33DA2E" w14:textId="77777777" w:rsidR="000F271F" w:rsidRPr="00D40B8D" w:rsidRDefault="000F271F" w:rsidP="00162AEA">
            <w:pPr>
              <w:pStyle w:val="Tabletext"/>
              <w:spacing w:before="20" w:after="20"/>
              <w:jc w:val="center"/>
              <w:rPr>
                <w:ins w:id="847" w:author="Author"/>
              </w:rPr>
            </w:pPr>
            <w:ins w:id="848" w:author="Author">
              <w:r w:rsidRPr="00D40B8D">
                <w:t>60</w:t>
              </w:r>
            </w:ins>
          </w:p>
        </w:tc>
        <w:tc>
          <w:tcPr>
            <w:tcW w:w="1855" w:type="pct"/>
            <w:shd w:val="clear" w:color="auto" w:fill="auto"/>
            <w:noWrap/>
            <w:vAlign w:val="bottom"/>
            <w:hideMark/>
          </w:tcPr>
          <w:p w14:paraId="4245EE4D" w14:textId="77777777" w:rsidR="000F271F" w:rsidRPr="00D40B8D" w:rsidRDefault="000F271F" w:rsidP="00162AEA">
            <w:pPr>
              <w:pStyle w:val="Tabletext"/>
              <w:spacing w:before="20" w:after="20"/>
              <w:jc w:val="center"/>
              <w:rPr>
                <w:ins w:id="849" w:author="Author"/>
              </w:rPr>
            </w:pPr>
            <w:ins w:id="850" w:author="Author">
              <w:r w:rsidRPr="00D40B8D">
                <w:t>−8.0</w:t>
              </w:r>
            </w:ins>
          </w:p>
        </w:tc>
        <w:tc>
          <w:tcPr>
            <w:tcW w:w="1078" w:type="pct"/>
            <w:shd w:val="clear" w:color="auto" w:fill="auto"/>
            <w:noWrap/>
            <w:vAlign w:val="bottom"/>
            <w:hideMark/>
          </w:tcPr>
          <w:p w14:paraId="0FD3E6C7" w14:textId="77777777" w:rsidR="000F271F" w:rsidRPr="00D40B8D" w:rsidRDefault="000F271F" w:rsidP="00162AEA">
            <w:pPr>
              <w:pStyle w:val="Tabletext"/>
              <w:spacing w:before="20" w:after="20"/>
              <w:jc w:val="center"/>
              <w:rPr>
                <w:ins w:id="851" w:author="Author"/>
              </w:rPr>
            </w:pPr>
            <w:ins w:id="852" w:author="Author">
              <w:r w:rsidRPr="00D40B8D">
                <w:t>8.0</w:t>
              </w:r>
            </w:ins>
          </w:p>
        </w:tc>
      </w:tr>
      <w:tr w:rsidR="000F271F" w:rsidRPr="00D40B8D" w14:paraId="60EC9161" w14:textId="77777777" w:rsidTr="00162AEA">
        <w:trPr>
          <w:trHeight w:val="300"/>
          <w:jc w:val="center"/>
          <w:ins w:id="853" w:author="Author"/>
        </w:trPr>
        <w:tc>
          <w:tcPr>
            <w:tcW w:w="2068" w:type="pct"/>
            <w:shd w:val="clear" w:color="auto" w:fill="auto"/>
            <w:noWrap/>
            <w:vAlign w:val="bottom"/>
            <w:hideMark/>
          </w:tcPr>
          <w:p w14:paraId="42BEB045" w14:textId="77777777" w:rsidR="000F271F" w:rsidRPr="00D40B8D" w:rsidRDefault="000F271F" w:rsidP="00162AEA">
            <w:pPr>
              <w:pStyle w:val="Tabletext"/>
              <w:spacing w:before="20" w:after="20"/>
              <w:jc w:val="center"/>
              <w:rPr>
                <w:ins w:id="854" w:author="Author"/>
              </w:rPr>
            </w:pPr>
            <w:ins w:id="855" w:author="Author">
              <w:r w:rsidRPr="00D40B8D">
                <w:t>70</w:t>
              </w:r>
            </w:ins>
          </w:p>
        </w:tc>
        <w:tc>
          <w:tcPr>
            <w:tcW w:w="1855" w:type="pct"/>
            <w:shd w:val="clear" w:color="auto" w:fill="auto"/>
            <w:noWrap/>
            <w:vAlign w:val="bottom"/>
            <w:hideMark/>
          </w:tcPr>
          <w:p w14:paraId="287D2FBE" w14:textId="77777777" w:rsidR="000F271F" w:rsidRPr="00D40B8D" w:rsidRDefault="000F271F" w:rsidP="00162AEA">
            <w:pPr>
              <w:pStyle w:val="Tabletext"/>
              <w:spacing w:before="20" w:after="20"/>
              <w:jc w:val="center"/>
              <w:rPr>
                <w:ins w:id="856" w:author="Author"/>
              </w:rPr>
            </w:pPr>
            <w:ins w:id="857" w:author="Author">
              <w:r w:rsidRPr="00D40B8D">
                <w:t>−11.0</w:t>
              </w:r>
            </w:ins>
          </w:p>
        </w:tc>
        <w:tc>
          <w:tcPr>
            <w:tcW w:w="1078" w:type="pct"/>
            <w:shd w:val="clear" w:color="auto" w:fill="auto"/>
            <w:noWrap/>
            <w:vAlign w:val="bottom"/>
            <w:hideMark/>
          </w:tcPr>
          <w:p w14:paraId="659D5C58" w14:textId="77777777" w:rsidR="000F271F" w:rsidRPr="00D40B8D" w:rsidRDefault="000F271F" w:rsidP="00162AEA">
            <w:pPr>
              <w:pStyle w:val="Tabletext"/>
              <w:spacing w:before="20" w:after="20"/>
              <w:jc w:val="center"/>
              <w:rPr>
                <w:ins w:id="858" w:author="Author"/>
              </w:rPr>
            </w:pPr>
            <w:ins w:id="859" w:author="Author">
              <w:r w:rsidRPr="00D40B8D">
                <w:t>5.0</w:t>
              </w:r>
            </w:ins>
          </w:p>
        </w:tc>
      </w:tr>
      <w:tr w:rsidR="000F271F" w:rsidRPr="00D40B8D" w14:paraId="755F3D6D" w14:textId="77777777" w:rsidTr="00162AEA">
        <w:trPr>
          <w:trHeight w:val="300"/>
          <w:jc w:val="center"/>
          <w:ins w:id="860" w:author="Author"/>
        </w:trPr>
        <w:tc>
          <w:tcPr>
            <w:tcW w:w="2068" w:type="pct"/>
            <w:shd w:val="clear" w:color="auto" w:fill="auto"/>
            <w:noWrap/>
            <w:vAlign w:val="bottom"/>
            <w:hideMark/>
          </w:tcPr>
          <w:p w14:paraId="6E922847" w14:textId="77777777" w:rsidR="000F271F" w:rsidRPr="00D40B8D" w:rsidRDefault="000F271F" w:rsidP="00162AEA">
            <w:pPr>
              <w:pStyle w:val="Tabletext"/>
              <w:spacing w:before="20" w:after="20"/>
              <w:jc w:val="center"/>
              <w:rPr>
                <w:ins w:id="861" w:author="Author"/>
              </w:rPr>
            </w:pPr>
            <w:ins w:id="862" w:author="Author">
              <w:r w:rsidRPr="00D40B8D">
                <w:t>80</w:t>
              </w:r>
            </w:ins>
          </w:p>
        </w:tc>
        <w:tc>
          <w:tcPr>
            <w:tcW w:w="1855" w:type="pct"/>
            <w:shd w:val="clear" w:color="auto" w:fill="auto"/>
            <w:noWrap/>
            <w:vAlign w:val="bottom"/>
            <w:hideMark/>
          </w:tcPr>
          <w:p w14:paraId="7820172A" w14:textId="77777777" w:rsidR="000F271F" w:rsidRPr="00D40B8D" w:rsidRDefault="000F271F" w:rsidP="00162AEA">
            <w:pPr>
              <w:pStyle w:val="Tabletext"/>
              <w:spacing w:before="20" w:after="20"/>
              <w:jc w:val="center"/>
              <w:rPr>
                <w:ins w:id="863" w:author="Author"/>
              </w:rPr>
            </w:pPr>
            <w:ins w:id="864" w:author="Author">
              <w:r w:rsidRPr="00D40B8D">
                <w:t>−11.5</w:t>
              </w:r>
            </w:ins>
          </w:p>
        </w:tc>
        <w:tc>
          <w:tcPr>
            <w:tcW w:w="1078" w:type="pct"/>
            <w:shd w:val="clear" w:color="auto" w:fill="auto"/>
            <w:noWrap/>
            <w:vAlign w:val="bottom"/>
            <w:hideMark/>
          </w:tcPr>
          <w:p w14:paraId="02258B57" w14:textId="77777777" w:rsidR="000F271F" w:rsidRPr="00D40B8D" w:rsidRDefault="000F271F" w:rsidP="00162AEA">
            <w:pPr>
              <w:pStyle w:val="Tabletext"/>
              <w:spacing w:before="20" w:after="20"/>
              <w:jc w:val="center"/>
              <w:rPr>
                <w:ins w:id="865" w:author="Author"/>
              </w:rPr>
            </w:pPr>
            <w:ins w:id="866" w:author="Author">
              <w:r w:rsidRPr="00D40B8D">
                <w:t>4.5</w:t>
              </w:r>
            </w:ins>
          </w:p>
        </w:tc>
      </w:tr>
      <w:tr w:rsidR="000F271F" w:rsidRPr="00D40B8D" w14:paraId="6D6759CE" w14:textId="77777777" w:rsidTr="00162AEA">
        <w:trPr>
          <w:trHeight w:val="300"/>
          <w:jc w:val="center"/>
          <w:ins w:id="867" w:author="Author"/>
        </w:trPr>
        <w:tc>
          <w:tcPr>
            <w:tcW w:w="2068" w:type="pct"/>
            <w:shd w:val="clear" w:color="auto" w:fill="auto"/>
            <w:noWrap/>
            <w:vAlign w:val="bottom"/>
            <w:hideMark/>
          </w:tcPr>
          <w:p w14:paraId="61C480F9" w14:textId="77777777" w:rsidR="000F271F" w:rsidRPr="00D40B8D" w:rsidRDefault="000F271F" w:rsidP="00162AEA">
            <w:pPr>
              <w:pStyle w:val="Tabletext"/>
              <w:spacing w:before="20" w:after="20"/>
              <w:jc w:val="center"/>
              <w:rPr>
                <w:ins w:id="868" w:author="Author"/>
              </w:rPr>
            </w:pPr>
            <w:ins w:id="869" w:author="Author">
              <w:r w:rsidRPr="00D40B8D">
                <w:t>90</w:t>
              </w:r>
            </w:ins>
          </w:p>
        </w:tc>
        <w:tc>
          <w:tcPr>
            <w:tcW w:w="1855" w:type="pct"/>
            <w:shd w:val="clear" w:color="auto" w:fill="auto"/>
            <w:noWrap/>
            <w:vAlign w:val="bottom"/>
            <w:hideMark/>
          </w:tcPr>
          <w:p w14:paraId="4A94C379" w14:textId="77777777" w:rsidR="000F271F" w:rsidRPr="00D40B8D" w:rsidRDefault="000F271F" w:rsidP="00162AEA">
            <w:pPr>
              <w:pStyle w:val="Tabletext"/>
              <w:spacing w:before="20" w:after="20"/>
              <w:jc w:val="center"/>
              <w:rPr>
                <w:ins w:id="870" w:author="Author"/>
              </w:rPr>
            </w:pPr>
            <w:ins w:id="871" w:author="Author">
              <w:r w:rsidRPr="00D40B8D">
                <w:t>−12.0</w:t>
              </w:r>
            </w:ins>
          </w:p>
        </w:tc>
        <w:tc>
          <w:tcPr>
            <w:tcW w:w="1078" w:type="pct"/>
            <w:shd w:val="clear" w:color="auto" w:fill="auto"/>
            <w:noWrap/>
            <w:vAlign w:val="bottom"/>
            <w:hideMark/>
          </w:tcPr>
          <w:p w14:paraId="481BCBD4" w14:textId="77777777" w:rsidR="000F271F" w:rsidRPr="00D40B8D" w:rsidRDefault="000F271F" w:rsidP="00162AEA">
            <w:pPr>
              <w:pStyle w:val="Tabletext"/>
              <w:spacing w:before="20" w:after="20"/>
              <w:jc w:val="center"/>
              <w:rPr>
                <w:ins w:id="872" w:author="Author"/>
              </w:rPr>
            </w:pPr>
            <w:ins w:id="873" w:author="Author">
              <w:r w:rsidRPr="00D40B8D">
                <w:t>4.0</w:t>
              </w:r>
            </w:ins>
          </w:p>
        </w:tc>
      </w:tr>
    </w:tbl>
    <w:p w14:paraId="30ED3337" w14:textId="77777777" w:rsidR="000F271F" w:rsidRPr="002A4BFC" w:rsidDel="00BF187E" w:rsidRDefault="000F271F" w:rsidP="000F271F">
      <w:pPr>
        <w:rPr>
          <w:del w:id="874" w:author="Author"/>
          <w:szCs w:val="24"/>
          <w:rPrChange w:id="875" w:author="Author">
            <w:rPr>
              <w:del w:id="876" w:author="Author"/>
              <w:szCs w:val="24"/>
              <w:highlight w:val="cyan"/>
            </w:rPr>
          </w:rPrChange>
        </w:rPr>
      </w:pPr>
      <w:del w:id="877" w:author="Author">
        <w:r w:rsidRPr="002A4BFC" w:rsidDel="00BF187E">
          <w:rPr>
            <w:szCs w:val="24"/>
            <w:rPrChange w:id="878" w:author="Author">
              <w:rPr>
                <w:szCs w:val="24"/>
                <w:highlight w:val="cyan"/>
              </w:rPr>
            </w:rPrChange>
          </w:rPr>
          <w:delText>Taken into account the antenna selectivity of base station in vertical plane the antenna pattern with maximum antenna gain of 9 dBi (taken from Annex 1 to Recommendation ITU-R M.2092) was used (see Figure 7-3).</w:delText>
        </w:r>
      </w:del>
    </w:p>
    <w:p w14:paraId="16D296BB" w14:textId="77777777" w:rsidR="000F271F" w:rsidRPr="002A4BFC" w:rsidDel="00BF187E" w:rsidRDefault="000F271F" w:rsidP="000F271F">
      <w:pPr>
        <w:pStyle w:val="FigureNo"/>
        <w:rPr>
          <w:del w:id="879" w:author="Author"/>
          <w:rPrChange w:id="880" w:author="Author">
            <w:rPr>
              <w:del w:id="881" w:author="Author"/>
              <w:highlight w:val="cyan"/>
            </w:rPr>
          </w:rPrChange>
        </w:rPr>
      </w:pPr>
      <w:del w:id="882" w:author="Author">
        <w:r w:rsidRPr="002A4BFC" w:rsidDel="00BF187E">
          <w:rPr>
            <w:rPrChange w:id="883" w:author="Author">
              <w:rPr>
                <w:highlight w:val="cyan"/>
              </w:rPr>
            </w:rPrChange>
          </w:rPr>
          <w:delText>Figure 7-3</w:delText>
        </w:r>
      </w:del>
    </w:p>
    <w:p w14:paraId="27ED3DEE" w14:textId="77777777" w:rsidR="000F271F" w:rsidRPr="002A4BFC" w:rsidDel="00BF187E" w:rsidRDefault="000F271F" w:rsidP="000F271F">
      <w:pPr>
        <w:pStyle w:val="Figuretitle"/>
        <w:rPr>
          <w:del w:id="884" w:author="Author"/>
          <w:rPrChange w:id="885" w:author="Author">
            <w:rPr>
              <w:del w:id="886" w:author="Author"/>
              <w:highlight w:val="cyan"/>
            </w:rPr>
          </w:rPrChange>
        </w:rPr>
      </w:pPr>
      <w:del w:id="887" w:author="Author">
        <w:r w:rsidRPr="002A4BFC" w:rsidDel="00BF187E">
          <w:rPr>
            <w:rPrChange w:id="888" w:author="Author">
              <w:rPr>
                <w:highlight w:val="cyan"/>
              </w:rPr>
            </w:rPrChange>
          </w:rPr>
          <w:delText>VHF typical antenna pattern in vertical plane</w:delText>
        </w:r>
      </w:del>
    </w:p>
    <w:p w14:paraId="536D9D90" w14:textId="77777777" w:rsidR="000F271F" w:rsidRPr="002A4BFC" w:rsidDel="00BF187E" w:rsidRDefault="000F271F" w:rsidP="000F271F">
      <w:pPr>
        <w:pStyle w:val="Figure"/>
        <w:rPr>
          <w:del w:id="889" w:author="Author"/>
          <w:szCs w:val="24"/>
          <w:rPrChange w:id="890" w:author="Author">
            <w:rPr>
              <w:del w:id="891" w:author="Author"/>
              <w:szCs w:val="24"/>
              <w:highlight w:val="cyan"/>
            </w:rPr>
          </w:rPrChange>
        </w:rPr>
      </w:pPr>
      <w:del w:id="892" w:author="Author">
        <w:r w:rsidRPr="002A4BFC" w:rsidDel="00BF187E">
          <w:rPr>
            <w:rFonts w:eastAsia="Calibri"/>
            <w:lang w:val="en-IE" w:eastAsia="en-IE"/>
            <w:rPrChange w:id="893" w:author="Author">
              <w:rPr>
                <w:rFonts w:eastAsia="Calibri"/>
                <w:highlight w:val="cyan"/>
                <w:lang w:val="en-IE" w:eastAsia="en-IE"/>
              </w:rPr>
            </w:rPrChange>
          </w:rPr>
          <w:drawing>
            <wp:inline distT="0" distB="0" distL="0" distR="0" wp14:anchorId="2E9508C8" wp14:editId="267EB148">
              <wp:extent cx="4915815" cy="2487168"/>
              <wp:effectExtent l="0" t="0" r="18415" b="27940"/>
              <wp:docPr id="16"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del>
    </w:p>
    <w:p w14:paraId="2F428FCE" w14:textId="77777777" w:rsidR="000F271F" w:rsidRPr="002A4BFC" w:rsidDel="00BF187E" w:rsidRDefault="000F271F" w:rsidP="000F271F">
      <w:pPr>
        <w:rPr>
          <w:del w:id="894" w:author="Author"/>
          <w:szCs w:val="24"/>
          <w:rPrChange w:id="895" w:author="Author">
            <w:rPr>
              <w:del w:id="896" w:author="Author"/>
              <w:szCs w:val="24"/>
              <w:highlight w:val="cyan"/>
            </w:rPr>
          </w:rPrChange>
        </w:rPr>
      </w:pPr>
      <w:del w:id="897" w:author="Author">
        <w:r w:rsidRPr="002A4BFC" w:rsidDel="00BF187E">
          <w:rPr>
            <w:szCs w:val="24"/>
            <w:rPrChange w:id="898" w:author="Author">
              <w:rPr>
                <w:szCs w:val="24"/>
                <w:highlight w:val="cyan"/>
              </w:rPr>
            </w:rPrChange>
          </w:rPr>
          <w:delText xml:space="preserve">Table 7-19 presents base station e.i.r.p relation from elevation angle. </w:delText>
        </w:r>
      </w:del>
    </w:p>
    <w:p w14:paraId="27939A4B" w14:textId="77777777" w:rsidR="000F271F" w:rsidRPr="002A4BFC" w:rsidDel="00BF187E" w:rsidRDefault="000F271F" w:rsidP="000F271F">
      <w:pPr>
        <w:pStyle w:val="TableNo"/>
        <w:rPr>
          <w:del w:id="899" w:author="Author"/>
          <w:rFonts w:eastAsia="Calibri"/>
          <w:rPrChange w:id="900" w:author="Author">
            <w:rPr>
              <w:del w:id="901" w:author="Author"/>
              <w:rFonts w:eastAsia="Calibri"/>
              <w:highlight w:val="cyan"/>
            </w:rPr>
          </w:rPrChange>
        </w:rPr>
      </w:pPr>
      <w:del w:id="902" w:author="Author">
        <w:r w:rsidRPr="002A4BFC" w:rsidDel="00BF187E">
          <w:rPr>
            <w:rFonts w:eastAsia="Calibri"/>
            <w:rPrChange w:id="903" w:author="Author">
              <w:rPr>
                <w:rFonts w:eastAsia="Calibri"/>
                <w:highlight w:val="cyan"/>
              </w:rPr>
            </w:rPrChange>
          </w:rPr>
          <w:delText>TABLE 7-19</w:delText>
        </w:r>
      </w:del>
    </w:p>
    <w:p w14:paraId="6492FB85" w14:textId="77777777" w:rsidR="000F271F" w:rsidRPr="002A4BFC" w:rsidDel="00BF187E" w:rsidRDefault="000F271F" w:rsidP="000F271F">
      <w:pPr>
        <w:tabs>
          <w:tab w:val="clear" w:pos="1134"/>
          <w:tab w:val="clear" w:pos="1871"/>
          <w:tab w:val="clear" w:pos="2268"/>
        </w:tabs>
        <w:overflowPunct/>
        <w:autoSpaceDE/>
        <w:autoSpaceDN/>
        <w:adjustRightInd/>
        <w:spacing w:before="0" w:after="200" w:line="276" w:lineRule="auto"/>
        <w:jc w:val="center"/>
        <w:textAlignment w:val="auto"/>
        <w:rPr>
          <w:del w:id="904" w:author="Author"/>
          <w:rFonts w:eastAsia="Calibri"/>
          <w:szCs w:val="24"/>
          <w:rPrChange w:id="905" w:author="Author">
            <w:rPr>
              <w:del w:id="906" w:author="Author"/>
              <w:rFonts w:eastAsia="Calibri"/>
              <w:szCs w:val="24"/>
              <w:highlight w:val="cyan"/>
            </w:rPr>
          </w:rPrChange>
        </w:rPr>
      </w:pPr>
      <w:del w:id="907" w:author="Author">
        <w:r w:rsidRPr="002A4BFC" w:rsidDel="00BF187E">
          <w:rPr>
            <w:rFonts w:eastAsia="Calibri"/>
            <w:b/>
            <w:sz w:val="22"/>
            <w:szCs w:val="22"/>
            <w:rPrChange w:id="908" w:author="Author">
              <w:rPr>
                <w:rFonts w:eastAsia="Calibri"/>
                <w:b/>
                <w:sz w:val="22"/>
                <w:szCs w:val="22"/>
                <w:highlight w:val="cyan"/>
              </w:rPr>
            </w:rPrChange>
          </w:rPr>
          <w:delText>Base station e.i.r.p relation from elevation angle</w:delText>
        </w:r>
        <w:r w:rsidRPr="002A4BFC" w:rsidDel="00BF187E">
          <w:rPr>
            <w:rFonts w:eastAsia="Calibri"/>
            <w:b/>
            <w:szCs w:val="24"/>
            <w:rPrChange w:id="909" w:author="Author">
              <w:rPr>
                <w:rFonts w:eastAsia="Calibri"/>
                <w:b/>
                <w:szCs w:val="24"/>
                <w:highlight w:val="cyan"/>
              </w:rPr>
            </w:rPrChange>
          </w:rPr>
          <w:delText xml:space="preserve"> </w:delText>
        </w:r>
      </w:del>
    </w:p>
    <w:tbl>
      <w:tblPr>
        <w:tblStyle w:val="TableGrid"/>
        <w:tblW w:w="0" w:type="auto"/>
        <w:jc w:val="center"/>
        <w:tblLook w:val="04A0" w:firstRow="1" w:lastRow="0" w:firstColumn="1" w:lastColumn="0" w:noHBand="0" w:noVBand="1"/>
      </w:tblPr>
      <w:tblGrid>
        <w:gridCol w:w="1028"/>
        <w:gridCol w:w="1506"/>
        <w:gridCol w:w="1204"/>
        <w:gridCol w:w="1087"/>
        <w:gridCol w:w="1908"/>
      </w:tblGrid>
      <w:tr w:rsidR="000F271F" w:rsidRPr="00BF187E" w:rsidDel="00BF187E" w14:paraId="3052EF83" w14:textId="77777777" w:rsidTr="00162AEA">
        <w:trPr>
          <w:cantSplit/>
          <w:jc w:val="center"/>
          <w:del w:id="910" w:author="Author"/>
        </w:trPr>
        <w:tc>
          <w:tcPr>
            <w:tcW w:w="992" w:type="dxa"/>
            <w:hideMark/>
          </w:tcPr>
          <w:p w14:paraId="75C81A12" w14:textId="77777777" w:rsidR="000F271F" w:rsidRPr="002A4BFC" w:rsidDel="00BF187E" w:rsidRDefault="000F271F" w:rsidP="00162AEA">
            <w:pPr>
              <w:pStyle w:val="Tablehead"/>
              <w:rPr>
                <w:del w:id="911" w:author="Author"/>
                <w:rPrChange w:id="912" w:author="Author">
                  <w:rPr>
                    <w:del w:id="913" w:author="Author"/>
                    <w:highlight w:val="cyan"/>
                  </w:rPr>
                </w:rPrChange>
              </w:rPr>
            </w:pPr>
            <w:del w:id="914" w:author="Author">
              <w:r w:rsidRPr="002A4BFC" w:rsidDel="00BF187E">
                <w:rPr>
                  <w:rPrChange w:id="915" w:author="Author">
                    <w:rPr>
                      <w:highlight w:val="cyan"/>
                    </w:rPr>
                  </w:rPrChange>
                </w:rPr>
                <w:delText>Elevation angle</w:delText>
              </w:r>
            </w:del>
          </w:p>
        </w:tc>
        <w:tc>
          <w:tcPr>
            <w:tcW w:w="1506" w:type="dxa"/>
            <w:hideMark/>
          </w:tcPr>
          <w:p w14:paraId="189D0EF1" w14:textId="77777777" w:rsidR="000F271F" w:rsidRPr="002A4BFC" w:rsidDel="00BF187E" w:rsidRDefault="000F271F" w:rsidP="00162AEA">
            <w:pPr>
              <w:pStyle w:val="Tablehead"/>
              <w:rPr>
                <w:del w:id="916" w:author="Author"/>
                <w:rPrChange w:id="917" w:author="Author">
                  <w:rPr>
                    <w:del w:id="918" w:author="Author"/>
                    <w:highlight w:val="cyan"/>
                  </w:rPr>
                </w:rPrChange>
              </w:rPr>
            </w:pPr>
            <w:del w:id="919" w:author="Author">
              <w:r w:rsidRPr="002A4BFC" w:rsidDel="00BF187E">
                <w:rPr>
                  <w:rPrChange w:id="920" w:author="Author">
                    <w:rPr>
                      <w:highlight w:val="cyan"/>
                    </w:rPr>
                  </w:rPrChange>
                </w:rPr>
                <w:delText xml:space="preserve">Antenna power </w:delText>
              </w:r>
            </w:del>
          </w:p>
        </w:tc>
        <w:tc>
          <w:tcPr>
            <w:tcW w:w="1204" w:type="dxa"/>
            <w:hideMark/>
          </w:tcPr>
          <w:p w14:paraId="5C52E454" w14:textId="77777777" w:rsidR="000F271F" w:rsidRPr="002A4BFC" w:rsidDel="00BF187E" w:rsidRDefault="000F271F" w:rsidP="00162AEA">
            <w:pPr>
              <w:pStyle w:val="Tablehead"/>
              <w:rPr>
                <w:del w:id="921" w:author="Author"/>
                <w:rPrChange w:id="922" w:author="Author">
                  <w:rPr>
                    <w:del w:id="923" w:author="Author"/>
                    <w:highlight w:val="cyan"/>
                  </w:rPr>
                </w:rPrChange>
              </w:rPr>
            </w:pPr>
            <w:del w:id="924" w:author="Author">
              <w:r w:rsidRPr="002A4BFC" w:rsidDel="00BF187E">
                <w:rPr>
                  <w:rPrChange w:id="925" w:author="Author">
                    <w:rPr>
                      <w:highlight w:val="cyan"/>
                    </w:rPr>
                  </w:rPrChange>
                </w:rPr>
                <w:delText>Feed loss</w:delText>
              </w:r>
            </w:del>
          </w:p>
        </w:tc>
        <w:tc>
          <w:tcPr>
            <w:tcW w:w="1087" w:type="dxa"/>
            <w:hideMark/>
          </w:tcPr>
          <w:p w14:paraId="730E4DDE" w14:textId="77777777" w:rsidR="000F271F" w:rsidRPr="002A4BFC" w:rsidDel="00BF187E" w:rsidRDefault="000F271F" w:rsidP="00162AEA">
            <w:pPr>
              <w:pStyle w:val="Tablehead"/>
              <w:rPr>
                <w:del w:id="926" w:author="Author"/>
                <w:rPrChange w:id="927" w:author="Author">
                  <w:rPr>
                    <w:del w:id="928" w:author="Author"/>
                    <w:highlight w:val="cyan"/>
                  </w:rPr>
                </w:rPrChange>
              </w:rPr>
            </w:pPr>
            <w:del w:id="929" w:author="Author">
              <w:r w:rsidRPr="002A4BFC" w:rsidDel="00BF187E">
                <w:rPr>
                  <w:rPrChange w:id="930" w:author="Author">
                    <w:rPr>
                      <w:highlight w:val="cyan"/>
                    </w:rPr>
                  </w:rPrChange>
                </w:rPr>
                <w:delText xml:space="preserve">Antenna gain </w:delText>
              </w:r>
            </w:del>
          </w:p>
        </w:tc>
        <w:tc>
          <w:tcPr>
            <w:tcW w:w="1908" w:type="dxa"/>
            <w:hideMark/>
          </w:tcPr>
          <w:p w14:paraId="06CE384F" w14:textId="77777777" w:rsidR="000F271F" w:rsidRPr="002A4BFC" w:rsidDel="00BF187E" w:rsidRDefault="000F271F" w:rsidP="00162AEA">
            <w:pPr>
              <w:pStyle w:val="Tablehead"/>
              <w:rPr>
                <w:del w:id="931" w:author="Author"/>
                <w:rPrChange w:id="932" w:author="Author">
                  <w:rPr>
                    <w:del w:id="933" w:author="Author"/>
                    <w:highlight w:val="cyan"/>
                  </w:rPr>
                </w:rPrChange>
              </w:rPr>
            </w:pPr>
            <w:del w:id="934" w:author="Author">
              <w:r w:rsidRPr="002A4BFC" w:rsidDel="00BF187E">
                <w:rPr>
                  <w:rPrChange w:id="935" w:author="Author">
                    <w:rPr>
                      <w:highlight w:val="cyan"/>
                    </w:rPr>
                  </w:rPrChange>
                </w:rPr>
                <w:delText>e.i.r.p.</w:delText>
              </w:r>
            </w:del>
          </w:p>
        </w:tc>
      </w:tr>
      <w:tr w:rsidR="000F271F" w:rsidRPr="00BF187E" w:rsidDel="00BF187E" w14:paraId="30CA9A56" w14:textId="77777777" w:rsidTr="00162AEA">
        <w:trPr>
          <w:cantSplit/>
          <w:jc w:val="center"/>
          <w:del w:id="936" w:author="Author"/>
        </w:trPr>
        <w:tc>
          <w:tcPr>
            <w:tcW w:w="992" w:type="dxa"/>
            <w:noWrap/>
            <w:hideMark/>
          </w:tcPr>
          <w:p w14:paraId="78BB52FF" w14:textId="77777777" w:rsidR="000F271F" w:rsidRPr="002A4BFC" w:rsidDel="00BF187E" w:rsidRDefault="000F271F" w:rsidP="00162AEA">
            <w:pPr>
              <w:pStyle w:val="Tabletext"/>
              <w:jc w:val="center"/>
              <w:rPr>
                <w:del w:id="937" w:author="Author"/>
                <w:rPrChange w:id="938" w:author="Author">
                  <w:rPr>
                    <w:del w:id="939" w:author="Author"/>
                    <w:highlight w:val="cyan"/>
                  </w:rPr>
                </w:rPrChange>
              </w:rPr>
            </w:pPr>
            <w:del w:id="940" w:author="Author">
              <w:r w:rsidRPr="002A4BFC" w:rsidDel="00BF187E">
                <w:rPr>
                  <w:rPrChange w:id="941" w:author="Author">
                    <w:rPr>
                      <w:highlight w:val="cyan"/>
                    </w:rPr>
                  </w:rPrChange>
                </w:rPr>
                <w:delText>deg</w:delText>
              </w:r>
            </w:del>
          </w:p>
        </w:tc>
        <w:tc>
          <w:tcPr>
            <w:tcW w:w="1506" w:type="dxa"/>
            <w:noWrap/>
            <w:hideMark/>
          </w:tcPr>
          <w:p w14:paraId="456BFBBE" w14:textId="77777777" w:rsidR="000F271F" w:rsidRPr="002A4BFC" w:rsidDel="00BF187E" w:rsidRDefault="000F271F" w:rsidP="00162AEA">
            <w:pPr>
              <w:pStyle w:val="Tabletext"/>
              <w:jc w:val="center"/>
              <w:rPr>
                <w:del w:id="942" w:author="Author"/>
                <w:rPrChange w:id="943" w:author="Author">
                  <w:rPr>
                    <w:del w:id="944" w:author="Author"/>
                    <w:highlight w:val="cyan"/>
                  </w:rPr>
                </w:rPrChange>
              </w:rPr>
            </w:pPr>
            <w:del w:id="945" w:author="Author">
              <w:r w:rsidRPr="002A4BFC" w:rsidDel="00BF187E">
                <w:rPr>
                  <w:rPrChange w:id="946" w:author="Author">
                    <w:rPr>
                      <w:highlight w:val="cyan"/>
                    </w:rPr>
                  </w:rPrChange>
                </w:rPr>
                <w:delText>dBW</w:delText>
              </w:r>
            </w:del>
          </w:p>
        </w:tc>
        <w:tc>
          <w:tcPr>
            <w:tcW w:w="1204" w:type="dxa"/>
            <w:noWrap/>
            <w:hideMark/>
          </w:tcPr>
          <w:p w14:paraId="5AA592A5" w14:textId="77777777" w:rsidR="000F271F" w:rsidRPr="002A4BFC" w:rsidDel="00BF187E" w:rsidRDefault="000F271F" w:rsidP="00162AEA">
            <w:pPr>
              <w:pStyle w:val="Tabletext"/>
              <w:jc w:val="center"/>
              <w:rPr>
                <w:del w:id="947" w:author="Author"/>
                <w:rPrChange w:id="948" w:author="Author">
                  <w:rPr>
                    <w:del w:id="949" w:author="Author"/>
                    <w:highlight w:val="cyan"/>
                  </w:rPr>
                </w:rPrChange>
              </w:rPr>
            </w:pPr>
            <w:del w:id="950" w:author="Author">
              <w:r w:rsidRPr="002A4BFC" w:rsidDel="00BF187E">
                <w:rPr>
                  <w:rPrChange w:id="951" w:author="Author">
                    <w:rPr>
                      <w:highlight w:val="cyan"/>
                    </w:rPr>
                  </w:rPrChange>
                </w:rPr>
                <w:delText>дБ</w:delText>
              </w:r>
            </w:del>
          </w:p>
        </w:tc>
        <w:tc>
          <w:tcPr>
            <w:tcW w:w="1087" w:type="dxa"/>
            <w:noWrap/>
            <w:hideMark/>
          </w:tcPr>
          <w:p w14:paraId="1CF7AFFE" w14:textId="77777777" w:rsidR="000F271F" w:rsidRPr="002A4BFC" w:rsidDel="00BF187E" w:rsidRDefault="000F271F" w:rsidP="00162AEA">
            <w:pPr>
              <w:pStyle w:val="Tabletext"/>
              <w:jc w:val="center"/>
              <w:rPr>
                <w:del w:id="952" w:author="Author"/>
                <w:rPrChange w:id="953" w:author="Author">
                  <w:rPr>
                    <w:del w:id="954" w:author="Author"/>
                    <w:highlight w:val="cyan"/>
                  </w:rPr>
                </w:rPrChange>
              </w:rPr>
            </w:pPr>
            <w:del w:id="955" w:author="Author">
              <w:r w:rsidRPr="002A4BFC" w:rsidDel="00BF187E">
                <w:rPr>
                  <w:rPrChange w:id="956" w:author="Author">
                    <w:rPr>
                      <w:highlight w:val="cyan"/>
                    </w:rPr>
                  </w:rPrChange>
                </w:rPr>
                <w:delText>дБи</w:delText>
              </w:r>
            </w:del>
          </w:p>
        </w:tc>
        <w:tc>
          <w:tcPr>
            <w:tcW w:w="1908" w:type="dxa"/>
            <w:noWrap/>
            <w:hideMark/>
          </w:tcPr>
          <w:p w14:paraId="652753E6" w14:textId="77777777" w:rsidR="000F271F" w:rsidRPr="002A4BFC" w:rsidDel="00BF187E" w:rsidRDefault="000F271F" w:rsidP="00162AEA">
            <w:pPr>
              <w:pStyle w:val="Tabletext"/>
              <w:jc w:val="center"/>
              <w:rPr>
                <w:del w:id="957" w:author="Author"/>
                <w:rPrChange w:id="958" w:author="Author">
                  <w:rPr>
                    <w:del w:id="959" w:author="Author"/>
                    <w:highlight w:val="cyan"/>
                  </w:rPr>
                </w:rPrChange>
              </w:rPr>
            </w:pPr>
            <w:del w:id="960" w:author="Author">
              <w:r w:rsidRPr="002A4BFC" w:rsidDel="00BF187E">
                <w:rPr>
                  <w:rPrChange w:id="961" w:author="Author">
                    <w:rPr>
                      <w:highlight w:val="cyan"/>
                    </w:rPr>
                  </w:rPrChange>
                </w:rPr>
                <w:delText>dBW</w:delText>
              </w:r>
            </w:del>
          </w:p>
        </w:tc>
      </w:tr>
      <w:tr w:rsidR="000F271F" w:rsidRPr="00BF187E" w:rsidDel="00BF187E" w14:paraId="459BE014" w14:textId="77777777" w:rsidTr="00162AEA">
        <w:trPr>
          <w:cantSplit/>
          <w:jc w:val="center"/>
          <w:del w:id="962" w:author="Author"/>
        </w:trPr>
        <w:tc>
          <w:tcPr>
            <w:tcW w:w="992" w:type="dxa"/>
            <w:noWrap/>
            <w:hideMark/>
          </w:tcPr>
          <w:p w14:paraId="678FB1C7" w14:textId="77777777" w:rsidR="000F271F" w:rsidRPr="002A4BFC" w:rsidDel="00BF187E" w:rsidRDefault="000F271F" w:rsidP="00162AEA">
            <w:pPr>
              <w:pStyle w:val="Tabletext"/>
              <w:jc w:val="center"/>
              <w:rPr>
                <w:del w:id="963" w:author="Author"/>
                <w:rPrChange w:id="964" w:author="Author">
                  <w:rPr>
                    <w:del w:id="965" w:author="Author"/>
                    <w:highlight w:val="cyan"/>
                  </w:rPr>
                </w:rPrChange>
              </w:rPr>
            </w:pPr>
            <w:del w:id="966" w:author="Author">
              <w:r w:rsidRPr="002A4BFC" w:rsidDel="00BF187E">
                <w:rPr>
                  <w:rPrChange w:id="967" w:author="Author">
                    <w:rPr>
                      <w:highlight w:val="cyan"/>
                    </w:rPr>
                  </w:rPrChange>
                </w:rPr>
                <w:lastRenderedPageBreak/>
                <w:delText>0</w:delText>
              </w:r>
            </w:del>
          </w:p>
        </w:tc>
        <w:tc>
          <w:tcPr>
            <w:tcW w:w="1506" w:type="dxa"/>
            <w:noWrap/>
            <w:hideMark/>
          </w:tcPr>
          <w:p w14:paraId="0EA405A6" w14:textId="77777777" w:rsidR="000F271F" w:rsidRPr="002A4BFC" w:rsidDel="00BF187E" w:rsidRDefault="000F271F" w:rsidP="00162AEA">
            <w:pPr>
              <w:pStyle w:val="Tabletext"/>
              <w:jc w:val="center"/>
              <w:rPr>
                <w:del w:id="968" w:author="Author"/>
                <w:rPrChange w:id="969" w:author="Author">
                  <w:rPr>
                    <w:del w:id="970" w:author="Author"/>
                    <w:highlight w:val="cyan"/>
                  </w:rPr>
                </w:rPrChange>
              </w:rPr>
            </w:pPr>
            <w:del w:id="971" w:author="Author">
              <w:r w:rsidRPr="002A4BFC" w:rsidDel="00BF187E">
                <w:rPr>
                  <w:rPrChange w:id="972" w:author="Author">
                    <w:rPr>
                      <w:highlight w:val="cyan"/>
                    </w:rPr>
                  </w:rPrChange>
                </w:rPr>
                <w:delText>20</w:delText>
              </w:r>
            </w:del>
          </w:p>
        </w:tc>
        <w:tc>
          <w:tcPr>
            <w:tcW w:w="1204" w:type="dxa"/>
            <w:noWrap/>
            <w:hideMark/>
          </w:tcPr>
          <w:p w14:paraId="4579696D" w14:textId="77777777" w:rsidR="000F271F" w:rsidRPr="002A4BFC" w:rsidDel="00BF187E" w:rsidRDefault="000F271F" w:rsidP="00162AEA">
            <w:pPr>
              <w:pStyle w:val="Tabletext"/>
              <w:jc w:val="center"/>
              <w:rPr>
                <w:del w:id="973" w:author="Author"/>
                <w:rPrChange w:id="974" w:author="Author">
                  <w:rPr>
                    <w:del w:id="975" w:author="Author"/>
                    <w:highlight w:val="cyan"/>
                  </w:rPr>
                </w:rPrChange>
              </w:rPr>
            </w:pPr>
            <w:del w:id="976" w:author="Author">
              <w:r w:rsidRPr="002A4BFC" w:rsidDel="00BF187E">
                <w:rPr>
                  <w:rPrChange w:id="977" w:author="Author">
                    <w:rPr>
                      <w:highlight w:val="cyan"/>
                    </w:rPr>
                  </w:rPrChange>
                </w:rPr>
                <w:delText>2</w:delText>
              </w:r>
            </w:del>
          </w:p>
        </w:tc>
        <w:tc>
          <w:tcPr>
            <w:tcW w:w="1087" w:type="dxa"/>
            <w:noWrap/>
            <w:hideMark/>
          </w:tcPr>
          <w:p w14:paraId="5DCE564F" w14:textId="77777777" w:rsidR="000F271F" w:rsidRPr="002A4BFC" w:rsidDel="00BF187E" w:rsidRDefault="000F271F" w:rsidP="00162AEA">
            <w:pPr>
              <w:pStyle w:val="Tabletext"/>
              <w:jc w:val="center"/>
              <w:rPr>
                <w:del w:id="978" w:author="Author"/>
                <w:rPrChange w:id="979" w:author="Author">
                  <w:rPr>
                    <w:del w:id="980" w:author="Author"/>
                    <w:highlight w:val="cyan"/>
                  </w:rPr>
                </w:rPrChange>
              </w:rPr>
            </w:pPr>
            <w:del w:id="981" w:author="Author">
              <w:r w:rsidRPr="002A4BFC" w:rsidDel="00BF187E">
                <w:rPr>
                  <w:rPrChange w:id="982" w:author="Author">
                    <w:rPr>
                      <w:highlight w:val="cyan"/>
                    </w:rPr>
                  </w:rPrChange>
                </w:rPr>
                <w:delText>9</w:delText>
              </w:r>
            </w:del>
          </w:p>
        </w:tc>
        <w:tc>
          <w:tcPr>
            <w:tcW w:w="1908" w:type="dxa"/>
            <w:noWrap/>
            <w:hideMark/>
          </w:tcPr>
          <w:p w14:paraId="4FD1FB20" w14:textId="77777777" w:rsidR="000F271F" w:rsidRPr="002A4BFC" w:rsidDel="00BF187E" w:rsidRDefault="000F271F" w:rsidP="00162AEA">
            <w:pPr>
              <w:pStyle w:val="Tabletext"/>
              <w:jc w:val="center"/>
              <w:rPr>
                <w:del w:id="983" w:author="Author"/>
                <w:rPrChange w:id="984" w:author="Author">
                  <w:rPr>
                    <w:del w:id="985" w:author="Author"/>
                    <w:highlight w:val="cyan"/>
                  </w:rPr>
                </w:rPrChange>
              </w:rPr>
            </w:pPr>
            <w:del w:id="986" w:author="Author">
              <w:r w:rsidRPr="002A4BFC" w:rsidDel="00BF187E">
                <w:rPr>
                  <w:rPrChange w:id="987" w:author="Author">
                    <w:rPr>
                      <w:highlight w:val="cyan"/>
                    </w:rPr>
                  </w:rPrChange>
                </w:rPr>
                <w:delText>27.0</w:delText>
              </w:r>
            </w:del>
          </w:p>
        </w:tc>
      </w:tr>
      <w:tr w:rsidR="000F271F" w:rsidRPr="00BF187E" w:rsidDel="00BF187E" w14:paraId="500ECFCF" w14:textId="77777777" w:rsidTr="00162AEA">
        <w:trPr>
          <w:cantSplit/>
          <w:jc w:val="center"/>
          <w:del w:id="988" w:author="Author"/>
        </w:trPr>
        <w:tc>
          <w:tcPr>
            <w:tcW w:w="992" w:type="dxa"/>
            <w:noWrap/>
            <w:hideMark/>
          </w:tcPr>
          <w:p w14:paraId="07F036DC" w14:textId="77777777" w:rsidR="000F271F" w:rsidRPr="002A4BFC" w:rsidDel="00BF187E" w:rsidRDefault="000F271F" w:rsidP="00162AEA">
            <w:pPr>
              <w:pStyle w:val="Tabletext"/>
              <w:jc w:val="center"/>
              <w:rPr>
                <w:del w:id="989" w:author="Author"/>
                <w:rPrChange w:id="990" w:author="Author">
                  <w:rPr>
                    <w:del w:id="991" w:author="Author"/>
                    <w:highlight w:val="cyan"/>
                  </w:rPr>
                </w:rPrChange>
              </w:rPr>
            </w:pPr>
            <w:del w:id="992" w:author="Author">
              <w:r w:rsidRPr="002A4BFC" w:rsidDel="00BF187E">
                <w:rPr>
                  <w:rPrChange w:id="993" w:author="Author">
                    <w:rPr>
                      <w:highlight w:val="cyan"/>
                    </w:rPr>
                  </w:rPrChange>
                </w:rPr>
                <w:delText>10</w:delText>
              </w:r>
            </w:del>
          </w:p>
        </w:tc>
        <w:tc>
          <w:tcPr>
            <w:tcW w:w="1506" w:type="dxa"/>
            <w:noWrap/>
            <w:hideMark/>
          </w:tcPr>
          <w:p w14:paraId="2575565D" w14:textId="77777777" w:rsidR="000F271F" w:rsidRPr="002A4BFC" w:rsidDel="00BF187E" w:rsidRDefault="000F271F" w:rsidP="00162AEA">
            <w:pPr>
              <w:pStyle w:val="Tabletext"/>
              <w:jc w:val="center"/>
              <w:rPr>
                <w:del w:id="994" w:author="Author"/>
                <w:rPrChange w:id="995" w:author="Author">
                  <w:rPr>
                    <w:del w:id="996" w:author="Author"/>
                    <w:highlight w:val="cyan"/>
                  </w:rPr>
                </w:rPrChange>
              </w:rPr>
            </w:pPr>
            <w:del w:id="997" w:author="Author">
              <w:r w:rsidRPr="002A4BFC" w:rsidDel="00BF187E">
                <w:rPr>
                  <w:rPrChange w:id="998" w:author="Author">
                    <w:rPr>
                      <w:highlight w:val="cyan"/>
                    </w:rPr>
                  </w:rPrChange>
                </w:rPr>
                <w:delText>20</w:delText>
              </w:r>
            </w:del>
          </w:p>
        </w:tc>
        <w:tc>
          <w:tcPr>
            <w:tcW w:w="1204" w:type="dxa"/>
            <w:noWrap/>
            <w:hideMark/>
          </w:tcPr>
          <w:p w14:paraId="217EE95B" w14:textId="77777777" w:rsidR="000F271F" w:rsidRPr="002A4BFC" w:rsidDel="00BF187E" w:rsidRDefault="000F271F" w:rsidP="00162AEA">
            <w:pPr>
              <w:pStyle w:val="Tabletext"/>
              <w:jc w:val="center"/>
              <w:rPr>
                <w:del w:id="999" w:author="Author"/>
                <w:rPrChange w:id="1000" w:author="Author">
                  <w:rPr>
                    <w:del w:id="1001" w:author="Author"/>
                    <w:highlight w:val="cyan"/>
                  </w:rPr>
                </w:rPrChange>
              </w:rPr>
            </w:pPr>
            <w:del w:id="1002" w:author="Author">
              <w:r w:rsidRPr="002A4BFC" w:rsidDel="00BF187E">
                <w:rPr>
                  <w:rPrChange w:id="1003" w:author="Author">
                    <w:rPr>
                      <w:highlight w:val="cyan"/>
                    </w:rPr>
                  </w:rPrChange>
                </w:rPr>
                <w:delText>2</w:delText>
              </w:r>
            </w:del>
          </w:p>
        </w:tc>
        <w:tc>
          <w:tcPr>
            <w:tcW w:w="1087" w:type="dxa"/>
            <w:noWrap/>
            <w:hideMark/>
          </w:tcPr>
          <w:p w14:paraId="1CCB0B0C" w14:textId="77777777" w:rsidR="000F271F" w:rsidRPr="002A4BFC" w:rsidDel="00BF187E" w:rsidRDefault="000F271F" w:rsidP="00162AEA">
            <w:pPr>
              <w:pStyle w:val="Tabletext"/>
              <w:jc w:val="center"/>
              <w:rPr>
                <w:del w:id="1004" w:author="Author"/>
                <w:rPrChange w:id="1005" w:author="Author">
                  <w:rPr>
                    <w:del w:id="1006" w:author="Author"/>
                    <w:highlight w:val="cyan"/>
                  </w:rPr>
                </w:rPrChange>
              </w:rPr>
            </w:pPr>
            <w:del w:id="1007" w:author="Author">
              <w:r w:rsidRPr="002A4BFC" w:rsidDel="00BF187E">
                <w:rPr>
                  <w:rPrChange w:id="1008" w:author="Author">
                    <w:rPr>
                      <w:highlight w:val="cyan"/>
                    </w:rPr>
                  </w:rPrChange>
                </w:rPr>
                <w:delText>5</w:delText>
              </w:r>
            </w:del>
          </w:p>
        </w:tc>
        <w:tc>
          <w:tcPr>
            <w:tcW w:w="1908" w:type="dxa"/>
            <w:noWrap/>
            <w:hideMark/>
          </w:tcPr>
          <w:p w14:paraId="34738DAC" w14:textId="77777777" w:rsidR="000F271F" w:rsidRPr="002A4BFC" w:rsidDel="00BF187E" w:rsidRDefault="000F271F" w:rsidP="00162AEA">
            <w:pPr>
              <w:pStyle w:val="Tabletext"/>
              <w:jc w:val="center"/>
              <w:rPr>
                <w:del w:id="1009" w:author="Author"/>
                <w:rPrChange w:id="1010" w:author="Author">
                  <w:rPr>
                    <w:del w:id="1011" w:author="Author"/>
                    <w:highlight w:val="cyan"/>
                  </w:rPr>
                </w:rPrChange>
              </w:rPr>
            </w:pPr>
            <w:del w:id="1012" w:author="Author">
              <w:r w:rsidRPr="002A4BFC" w:rsidDel="00BF187E">
                <w:rPr>
                  <w:rPrChange w:id="1013" w:author="Author">
                    <w:rPr>
                      <w:highlight w:val="cyan"/>
                    </w:rPr>
                  </w:rPrChange>
                </w:rPr>
                <w:delText>23.0</w:delText>
              </w:r>
            </w:del>
          </w:p>
        </w:tc>
      </w:tr>
      <w:tr w:rsidR="000F271F" w:rsidRPr="00BF187E" w:rsidDel="00BF187E" w14:paraId="0AAD5DBD" w14:textId="77777777" w:rsidTr="00162AEA">
        <w:trPr>
          <w:cantSplit/>
          <w:jc w:val="center"/>
          <w:del w:id="1014" w:author="Author"/>
        </w:trPr>
        <w:tc>
          <w:tcPr>
            <w:tcW w:w="992" w:type="dxa"/>
            <w:noWrap/>
            <w:hideMark/>
          </w:tcPr>
          <w:p w14:paraId="6347073F" w14:textId="77777777" w:rsidR="000F271F" w:rsidRPr="002A4BFC" w:rsidDel="00BF187E" w:rsidRDefault="000F271F" w:rsidP="00162AEA">
            <w:pPr>
              <w:pStyle w:val="Tabletext"/>
              <w:jc w:val="center"/>
              <w:rPr>
                <w:del w:id="1015" w:author="Author"/>
                <w:rPrChange w:id="1016" w:author="Author">
                  <w:rPr>
                    <w:del w:id="1017" w:author="Author"/>
                    <w:highlight w:val="cyan"/>
                  </w:rPr>
                </w:rPrChange>
              </w:rPr>
            </w:pPr>
            <w:del w:id="1018" w:author="Author">
              <w:r w:rsidRPr="002A4BFC" w:rsidDel="00BF187E">
                <w:rPr>
                  <w:rPrChange w:id="1019" w:author="Author">
                    <w:rPr>
                      <w:highlight w:val="cyan"/>
                    </w:rPr>
                  </w:rPrChange>
                </w:rPr>
                <w:delText>20</w:delText>
              </w:r>
            </w:del>
          </w:p>
        </w:tc>
        <w:tc>
          <w:tcPr>
            <w:tcW w:w="1506" w:type="dxa"/>
            <w:noWrap/>
            <w:hideMark/>
          </w:tcPr>
          <w:p w14:paraId="36EDEDEE" w14:textId="77777777" w:rsidR="000F271F" w:rsidRPr="002A4BFC" w:rsidDel="00BF187E" w:rsidRDefault="000F271F" w:rsidP="00162AEA">
            <w:pPr>
              <w:pStyle w:val="Tabletext"/>
              <w:jc w:val="center"/>
              <w:rPr>
                <w:del w:id="1020" w:author="Author"/>
                <w:rPrChange w:id="1021" w:author="Author">
                  <w:rPr>
                    <w:del w:id="1022" w:author="Author"/>
                    <w:highlight w:val="cyan"/>
                  </w:rPr>
                </w:rPrChange>
              </w:rPr>
            </w:pPr>
            <w:del w:id="1023" w:author="Author">
              <w:r w:rsidRPr="002A4BFC" w:rsidDel="00BF187E">
                <w:rPr>
                  <w:rPrChange w:id="1024" w:author="Author">
                    <w:rPr>
                      <w:highlight w:val="cyan"/>
                    </w:rPr>
                  </w:rPrChange>
                </w:rPr>
                <w:delText>20</w:delText>
              </w:r>
            </w:del>
          </w:p>
        </w:tc>
        <w:tc>
          <w:tcPr>
            <w:tcW w:w="1204" w:type="dxa"/>
            <w:noWrap/>
            <w:hideMark/>
          </w:tcPr>
          <w:p w14:paraId="60CD8878" w14:textId="77777777" w:rsidR="000F271F" w:rsidRPr="002A4BFC" w:rsidDel="00BF187E" w:rsidRDefault="000F271F" w:rsidP="00162AEA">
            <w:pPr>
              <w:pStyle w:val="Tabletext"/>
              <w:jc w:val="center"/>
              <w:rPr>
                <w:del w:id="1025" w:author="Author"/>
                <w:rPrChange w:id="1026" w:author="Author">
                  <w:rPr>
                    <w:del w:id="1027" w:author="Author"/>
                    <w:highlight w:val="cyan"/>
                  </w:rPr>
                </w:rPrChange>
              </w:rPr>
            </w:pPr>
            <w:del w:id="1028" w:author="Author">
              <w:r w:rsidRPr="002A4BFC" w:rsidDel="00BF187E">
                <w:rPr>
                  <w:rPrChange w:id="1029" w:author="Author">
                    <w:rPr>
                      <w:highlight w:val="cyan"/>
                    </w:rPr>
                  </w:rPrChange>
                </w:rPr>
                <w:delText>2</w:delText>
              </w:r>
            </w:del>
          </w:p>
        </w:tc>
        <w:tc>
          <w:tcPr>
            <w:tcW w:w="1087" w:type="dxa"/>
            <w:noWrap/>
            <w:hideMark/>
          </w:tcPr>
          <w:p w14:paraId="47F94899" w14:textId="77777777" w:rsidR="000F271F" w:rsidRPr="002A4BFC" w:rsidDel="00BF187E" w:rsidRDefault="000F271F" w:rsidP="00162AEA">
            <w:pPr>
              <w:pStyle w:val="Tabletext"/>
              <w:jc w:val="center"/>
              <w:rPr>
                <w:del w:id="1030" w:author="Author"/>
                <w:rPrChange w:id="1031" w:author="Author">
                  <w:rPr>
                    <w:del w:id="1032" w:author="Author"/>
                    <w:highlight w:val="cyan"/>
                  </w:rPr>
                </w:rPrChange>
              </w:rPr>
            </w:pPr>
            <w:del w:id="1033" w:author="Author">
              <w:r w:rsidRPr="002A4BFC" w:rsidDel="00BF187E">
                <w:rPr>
                  <w:rPrChange w:id="1034" w:author="Author">
                    <w:rPr>
                      <w:highlight w:val="cyan"/>
                    </w:rPr>
                  </w:rPrChange>
                </w:rPr>
                <w:delText>-10</w:delText>
              </w:r>
            </w:del>
          </w:p>
        </w:tc>
        <w:tc>
          <w:tcPr>
            <w:tcW w:w="1908" w:type="dxa"/>
            <w:noWrap/>
            <w:hideMark/>
          </w:tcPr>
          <w:p w14:paraId="4162E9BA" w14:textId="77777777" w:rsidR="000F271F" w:rsidRPr="002A4BFC" w:rsidDel="00BF187E" w:rsidRDefault="000F271F" w:rsidP="00162AEA">
            <w:pPr>
              <w:pStyle w:val="Tabletext"/>
              <w:jc w:val="center"/>
              <w:rPr>
                <w:del w:id="1035" w:author="Author"/>
                <w:rPrChange w:id="1036" w:author="Author">
                  <w:rPr>
                    <w:del w:id="1037" w:author="Author"/>
                    <w:highlight w:val="cyan"/>
                  </w:rPr>
                </w:rPrChange>
              </w:rPr>
            </w:pPr>
            <w:del w:id="1038" w:author="Author">
              <w:r w:rsidRPr="002A4BFC" w:rsidDel="00BF187E">
                <w:rPr>
                  <w:rPrChange w:id="1039" w:author="Author">
                    <w:rPr>
                      <w:highlight w:val="cyan"/>
                    </w:rPr>
                  </w:rPrChange>
                </w:rPr>
                <w:delText>8.0</w:delText>
              </w:r>
            </w:del>
          </w:p>
        </w:tc>
      </w:tr>
      <w:tr w:rsidR="000F271F" w:rsidRPr="00BF187E" w:rsidDel="00BF187E" w14:paraId="7848CF1B" w14:textId="77777777" w:rsidTr="00162AEA">
        <w:trPr>
          <w:cantSplit/>
          <w:jc w:val="center"/>
          <w:del w:id="1040" w:author="Author"/>
        </w:trPr>
        <w:tc>
          <w:tcPr>
            <w:tcW w:w="992" w:type="dxa"/>
            <w:noWrap/>
            <w:hideMark/>
          </w:tcPr>
          <w:p w14:paraId="37F1D4FB" w14:textId="77777777" w:rsidR="000F271F" w:rsidRPr="002A4BFC" w:rsidDel="00BF187E" w:rsidRDefault="000F271F" w:rsidP="00162AEA">
            <w:pPr>
              <w:pStyle w:val="Tabletext"/>
              <w:jc w:val="center"/>
              <w:rPr>
                <w:del w:id="1041" w:author="Author"/>
                <w:rPrChange w:id="1042" w:author="Author">
                  <w:rPr>
                    <w:del w:id="1043" w:author="Author"/>
                    <w:highlight w:val="cyan"/>
                  </w:rPr>
                </w:rPrChange>
              </w:rPr>
            </w:pPr>
            <w:del w:id="1044" w:author="Author">
              <w:r w:rsidRPr="002A4BFC" w:rsidDel="00BF187E">
                <w:rPr>
                  <w:rPrChange w:id="1045" w:author="Author">
                    <w:rPr>
                      <w:highlight w:val="cyan"/>
                    </w:rPr>
                  </w:rPrChange>
                </w:rPr>
                <w:delText>30</w:delText>
              </w:r>
            </w:del>
          </w:p>
        </w:tc>
        <w:tc>
          <w:tcPr>
            <w:tcW w:w="1506" w:type="dxa"/>
            <w:noWrap/>
            <w:hideMark/>
          </w:tcPr>
          <w:p w14:paraId="5384794C" w14:textId="77777777" w:rsidR="000F271F" w:rsidRPr="002A4BFC" w:rsidDel="00BF187E" w:rsidRDefault="000F271F" w:rsidP="00162AEA">
            <w:pPr>
              <w:pStyle w:val="Tabletext"/>
              <w:jc w:val="center"/>
              <w:rPr>
                <w:del w:id="1046" w:author="Author"/>
                <w:rPrChange w:id="1047" w:author="Author">
                  <w:rPr>
                    <w:del w:id="1048" w:author="Author"/>
                    <w:highlight w:val="cyan"/>
                  </w:rPr>
                </w:rPrChange>
              </w:rPr>
            </w:pPr>
            <w:del w:id="1049" w:author="Author">
              <w:r w:rsidRPr="002A4BFC" w:rsidDel="00BF187E">
                <w:rPr>
                  <w:rPrChange w:id="1050" w:author="Author">
                    <w:rPr>
                      <w:highlight w:val="cyan"/>
                    </w:rPr>
                  </w:rPrChange>
                </w:rPr>
                <w:delText>20</w:delText>
              </w:r>
            </w:del>
          </w:p>
        </w:tc>
        <w:tc>
          <w:tcPr>
            <w:tcW w:w="1204" w:type="dxa"/>
            <w:noWrap/>
            <w:hideMark/>
          </w:tcPr>
          <w:p w14:paraId="1C2E49D4" w14:textId="77777777" w:rsidR="000F271F" w:rsidRPr="002A4BFC" w:rsidDel="00BF187E" w:rsidRDefault="000F271F" w:rsidP="00162AEA">
            <w:pPr>
              <w:pStyle w:val="Tabletext"/>
              <w:jc w:val="center"/>
              <w:rPr>
                <w:del w:id="1051" w:author="Author"/>
                <w:rPrChange w:id="1052" w:author="Author">
                  <w:rPr>
                    <w:del w:id="1053" w:author="Author"/>
                    <w:highlight w:val="cyan"/>
                  </w:rPr>
                </w:rPrChange>
              </w:rPr>
            </w:pPr>
            <w:del w:id="1054" w:author="Author">
              <w:r w:rsidRPr="002A4BFC" w:rsidDel="00BF187E">
                <w:rPr>
                  <w:rPrChange w:id="1055" w:author="Author">
                    <w:rPr>
                      <w:highlight w:val="cyan"/>
                    </w:rPr>
                  </w:rPrChange>
                </w:rPr>
                <w:delText>2</w:delText>
              </w:r>
            </w:del>
          </w:p>
        </w:tc>
        <w:tc>
          <w:tcPr>
            <w:tcW w:w="1087" w:type="dxa"/>
            <w:noWrap/>
            <w:hideMark/>
          </w:tcPr>
          <w:p w14:paraId="36D30F1A" w14:textId="77777777" w:rsidR="000F271F" w:rsidRPr="002A4BFC" w:rsidDel="00BF187E" w:rsidRDefault="000F271F" w:rsidP="00162AEA">
            <w:pPr>
              <w:pStyle w:val="Tabletext"/>
              <w:jc w:val="center"/>
              <w:rPr>
                <w:del w:id="1056" w:author="Author"/>
                <w:rPrChange w:id="1057" w:author="Author">
                  <w:rPr>
                    <w:del w:id="1058" w:author="Author"/>
                    <w:highlight w:val="cyan"/>
                  </w:rPr>
                </w:rPrChange>
              </w:rPr>
            </w:pPr>
            <w:del w:id="1059" w:author="Author">
              <w:r w:rsidRPr="002A4BFC" w:rsidDel="00BF187E">
                <w:rPr>
                  <w:rPrChange w:id="1060" w:author="Author">
                    <w:rPr>
                      <w:highlight w:val="cyan"/>
                    </w:rPr>
                  </w:rPrChange>
                </w:rPr>
                <w:delText>2</w:delText>
              </w:r>
            </w:del>
          </w:p>
        </w:tc>
        <w:tc>
          <w:tcPr>
            <w:tcW w:w="1908" w:type="dxa"/>
            <w:noWrap/>
            <w:hideMark/>
          </w:tcPr>
          <w:p w14:paraId="59F71E0D" w14:textId="77777777" w:rsidR="000F271F" w:rsidRPr="002A4BFC" w:rsidDel="00BF187E" w:rsidRDefault="000F271F" w:rsidP="00162AEA">
            <w:pPr>
              <w:pStyle w:val="Tabletext"/>
              <w:jc w:val="center"/>
              <w:rPr>
                <w:del w:id="1061" w:author="Author"/>
                <w:rPrChange w:id="1062" w:author="Author">
                  <w:rPr>
                    <w:del w:id="1063" w:author="Author"/>
                    <w:highlight w:val="cyan"/>
                  </w:rPr>
                </w:rPrChange>
              </w:rPr>
            </w:pPr>
            <w:del w:id="1064" w:author="Author">
              <w:r w:rsidRPr="002A4BFC" w:rsidDel="00BF187E">
                <w:rPr>
                  <w:rPrChange w:id="1065" w:author="Author">
                    <w:rPr>
                      <w:highlight w:val="cyan"/>
                    </w:rPr>
                  </w:rPrChange>
                </w:rPr>
                <w:delText>20.0</w:delText>
              </w:r>
            </w:del>
          </w:p>
        </w:tc>
      </w:tr>
      <w:tr w:rsidR="000F271F" w:rsidRPr="00BF187E" w:rsidDel="00BF187E" w14:paraId="35544A87" w14:textId="77777777" w:rsidTr="00162AEA">
        <w:trPr>
          <w:cantSplit/>
          <w:jc w:val="center"/>
          <w:del w:id="1066" w:author="Author"/>
        </w:trPr>
        <w:tc>
          <w:tcPr>
            <w:tcW w:w="992" w:type="dxa"/>
            <w:noWrap/>
            <w:hideMark/>
          </w:tcPr>
          <w:p w14:paraId="1C3E3EB7" w14:textId="77777777" w:rsidR="000F271F" w:rsidRPr="002A4BFC" w:rsidDel="00BF187E" w:rsidRDefault="000F271F" w:rsidP="00162AEA">
            <w:pPr>
              <w:pStyle w:val="Tabletext"/>
              <w:jc w:val="center"/>
              <w:rPr>
                <w:del w:id="1067" w:author="Author"/>
                <w:rPrChange w:id="1068" w:author="Author">
                  <w:rPr>
                    <w:del w:id="1069" w:author="Author"/>
                    <w:highlight w:val="cyan"/>
                  </w:rPr>
                </w:rPrChange>
              </w:rPr>
            </w:pPr>
            <w:del w:id="1070" w:author="Author">
              <w:r w:rsidRPr="002A4BFC" w:rsidDel="00BF187E">
                <w:rPr>
                  <w:rPrChange w:id="1071" w:author="Author">
                    <w:rPr>
                      <w:highlight w:val="cyan"/>
                    </w:rPr>
                  </w:rPrChange>
                </w:rPr>
                <w:delText>40</w:delText>
              </w:r>
            </w:del>
          </w:p>
        </w:tc>
        <w:tc>
          <w:tcPr>
            <w:tcW w:w="1506" w:type="dxa"/>
            <w:noWrap/>
            <w:hideMark/>
          </w:tcPr>
          <w:p w14:paraId="1AF8A85B" w14:textId="77777777" w:rsidR="000F271F" w:rsidRPr="002A4BFC" w:rsidDel="00BF187E" w:rsidRDefault="000F271F" w:rsidP="00162AEA">
            <w:pPr>
              <w:pStyle w:val="Tabletext"/>
              <w:jc w:val="center"/>
              <w:rPr>
                <w:del w:id="1072" w:author="Author"/>
                <w:rPrChange w:id="1073" w:author="Author">
                  <w:rPr>
                    <w:del w:id="1074" w:author="Author"/>
                    <w:highlight w:val="cyan"/>
                  </w:rPr>
                </w:rPrChange>
              </w:rPr>
            </w:pPr>
            <w:del w:id="1075" w:author="Author">
              <w:r w:rsidRPr="002A4BFC" w:rsidDel="00BF187E">
                <w:rPr>
                  <w:rPrChange w:id="1076" w:author="Author">
                    <w:rPr>
                      <w:highlight w:val="cyan"/>
                    </w:rPr>
                  </w:rPrChange>
                </w:rPr>
                <w:delText>20</w:delText>
              </w:r>
            </w:del>
          </w:p>
        </w:tc>
        <w:tc>
          <w:tcPr>
            <w:tcW w:w="1204" w:type="dxa"/>
            <w:noWrap/>
            <w:hideMark/>
          </w:tcPr>
          <w:p w14:paraId="505F7589" w14:textId="77777777" w:rsidR="000F271F" w:rsidRPr="002A4BFC" w:rsidDel="00BF187E" w:rsidRDefault="000F271F" w:rsidP="00162AEA">
            <w:pPr>
              <w:pStyle w:val="Tabletext"/>
              <w:jc w:val="center"/>
              <w:rPr>
                <w:del w:id="1077" w:author="Author"/>
                <w:rPrChange w:id="1078" w:author="Author">
                  <w:rPr>
                    <w:del w:id="1079" w:author="Author"/>
                    <w:highlight w:val="cyan"/>
                  </w:rPr>
                </w:rPrChange>
              </w:rPr>
            </w:pPr>
            <w:del w:id="1080" w:author="Author">
              <w:r w:rsidRPr="002A4BFC" w:rsidDel="00BF187E">
                <w:rPr>
                  <w:rPrChange w:id="1081" w:author="Author">
                    <w:rPr>
                      <w:highlight w:val="cyan"/>
                    </w:rPr>
                  </w:rPrChange>
                </w:rPr>
                <w:delText>2</w:delText>
              </w:r>
            </w:del>
          </w:p>
        </w:tc>
        <w:tc>
          <w:tcPr>
            <w:tcW w:w="1087" w:type="dxa"/>
            <w:noWrap/>
            <w:hideMark/>
          </w:tcPr>
          <w:p w14:paraId="792CF7BC" w14:textId="77777777" w:rsidR="000F271F" w:rsidRPr="002A4BFC" w:rsidDel="00BF187E" w:rsidRDefault="000F271F" w:rsidP="00162AEA">
            <w:pPr>
              <w:pStyle w:val="Tabletext"/>
              <w:jc w:val="center"/>
              <w:rPr>
                <w:del w:id="1082" w:author="Author"/>
                <w:rPrChange w:id="1083" w:author="Author">
                  <w:rPr>
                    <w:del w:id="1084" w:author="Author"/>
                    <w:highlight w:val="cyan"/>
                  </w:rPr>
                </w:rPrChange>
              </w:rPr>
            </w:pPr>
            <w:del w:id="1085" w:author="Author">
              <w:r w:rsidRPr="002A4BFC" w:rsidDel="00BF187E">
                <w:rPr>
                  <w:rPrChange w:id="1086" w:author="Author">
                    <w:rPr>
                      <w:highlight w:val="cyan"/>
                    </w:rPr>
                  </w:rPrChange>
                </w:rPr>
                <w:delText>-3</w:delText>
              </w:r>
            </w:del>
          </w:p>
        </w:tc>
        <w:tc>
          <w:tcPr>
            <w:tcW w:w="1908" w:type="dxa"/>
            <w:noWrap/>
            <w:hideMark/>
          </w:tcPr>
          <w:p w14:paraId="4D28E7E0" w14:textId="77777777" w:rsidR="000F271F" w:rsidRPr="002A4BFC" w:rsidDel="00BF187E" w:rsidRDefault="000F271F" w:rsidP="00162AEA">
            <w:pPr>
              <w:pStyle w:val="Tabletext"/>
              <w:jc w:val="center"/>
              <w:rPr>
                <w:del w:id="1087" w:author="Author"/>
                <w:rPrChange w:id="1088" w:author="Author">
                  <w:rPr>
                    <w:del w:id="1089" w:author="Author"/>
                    <w:highlight w:val="cyan"/>
                  </w:rPr>
                </w:rPrChange>
              </w:rPr>
            </w:pPr>
            <w:del w:id="1090" w:author="Author">
              <w:r w:rsidRPr="002A4BFC" w:rsidDel="00BF187E">
                <w:rPr>
                  <w:rPrChange w:id="1091" w:author="Author">
                    <w:rPr>
                      <w:highlight w:val="cyan"/>
                    </w:rPr>
                  </w:rPrChange>
                </w:rPr>
                <w:delText>15.0</w:delText>
              </w:r>
            </w:del>
          </w:p>
        </w:tc>
      </w:tr>
      <w:tr w:rsidR="000F271F" w:rsidRPr="00BF187E" w:rsidDel="00BF187E" w14:paraId="08565BBA" w14:textId="77777777" w:rsidTr="00162AEA">
        <w:trPr>
          <w:cantSplit/>
          <w:jc w:val="center"/>
          <w:del w:id="1092" w:author="Author"/>
        </w:trPr>
        <w:tc>
          <w:tcPr>
            <w:tcW w:w="992" w:type="dxa"/>
            <w:noWrap/>
            <w:hideMark/>
          </w:tcPr>
          <w:p w14:paraId="7DBBE1D3" w14:textId="77777777" w:rsidR="000F271F" w:rsidRPr="002A4BFC" w:rsidDel="00BF187E" w:rsidRDefault="000F271F" w:rsidP="00162AEA">
            <w:pPr>
              <w:pStyle w:val="Tabletext"/>
              <w:jc w:val="center"/>
              <w:rPr>
                <w:del w:id="1093" w:author="Author"/>
                <w:rPrChange w:id="1094" w:author="Author">
                  <w:rPr>
                    <w:del w:id="1095" w:author="Author"/>
                    <w:highlight w:val="cyan"/>
                  </w:rPr>
                </w:rPrChange>
              </w:rPr>
            </w:pPr>
            <w:del w:id="1096" w:author="Author">
              <w:r w:rsidRPr="002A4BFC" w:rsidDel="00BF187E">
                <w:rPr>
                  <w:rPrChange w:id="1097" w:author="Author">
                    <w:rPr>
                      <w:highlight w:val="cyan"/>
                    </w:rPr>
                  </w:rPrChange>
                </w:rPr>
                <w:delText>50</w:delText>
              </w:r>
            </w:del>
          </w:p>
        </w:tc>
        <w:tc>
          <w:tcPr>
            <w:tcW w:w="1506" w:type="dxa"/>
            <w:noWrap/>
            <w:hideMark/>
          </w:tcPr>
          <w:p w14:paraId="2BD3521E" w14:textId="77777777" w:rsidR="000F271F" w:rsidRPr="002A4BFC" w:rsidDel="00BF187E" w:rsidRDefault="000F271F" w:rsidP="00162AEA">
            <w:pPr>
              <w:pStyle w:val="Tabletext"/>
              <w:jc w:val="center"/>
              <w:rPr>
                <w:del w:id="1098" w:author="Author"/>
                <w:rPrChange w:id="1099" w:author="Author">
                  <w:rPr>
                    <w:del w:id="1100" w:author="Author"/>
                    <w:highlight w:val="cyan"/>
                  </w:rPr>
                </w:rPrChange>
              </w:rPr>
            </w:pPr>
            <w:del w:id="1101" w:author="Author">
              <w:r w:rsidRPr="002A4BFC" w:rsidDel="00BF187E">
                <w:rPr>
                  <w:rPrChange w:id="1102" w:author="Author">
                    <w:rPr>
                      <w:highlight w:val="cyan"/>
                    </w:rPr>
                  </w:rPrChange>
                </w:rPr>
                <w:delText>20</w:delText>
              </w:r>
            </w:del>
          </w:p>
        </w:tc>
        <w:tc>
          <w:tcPr>
            <w:tcW w:w="1204" w:type="dxa"/>
            <w:noWrap/>
            <w:hideMark/>
          </w:tcPr>
          <w:p w14:paraId="6502031E" w14:textId="77777777" w:rsidR="000F271F" w:rsidRPr="002A4BFC" w:rsidDel="00BF187E" w:rsidRDefault="000F271F" w:rsidP="00162AEA">
            <w:pPr>
              <w:pStyle w:val="Tabletext"/>
              <w:jc w:val="center"/>
              <w:rPr>
                <w:del w:id="1103" w:author="Author"/>
                <w:rPrChange w:id="1104" w:author="Author">
                  <w:rPr>
                    <w:del w:id="1105" w:author="Author"/>
                    <w:highlight w:val="cyan"/>
                  </w:rPr>
                </w:rPrChange>
              </w:rPr>
            </w:pPr>
            <w:del w:id="1106" w:author="Author">
              <w:r w:rsidRPr="002A4BFC" w:rsidDel="00BF187E">
                <w:rPr>
                  <w:rPrChange w:id="1107" w:author="Author">
                    <w:rPr>
                      <w:highlight w:val="cyan"/>
                    </w:rPr>
                  </w:rPrChange>
                </w:rPr>
                <w:delText>2</w:delText>
              </w:r>
            </w:del>
          </w:p>
        </w:tc>
        <w:tc>
          <w:tcPr>
            <w:tcW w:w="1087" w:type="dxa"/>
            <w:noWrap/>
            <w:hideMark/>
          </w:tcPr>
          <w:p w14:paraId="193E74E9" w14:textId="77777777" w:rsidR="000F271F" w:rsidRPr="002A4BFC" w:rsidDel="00BF187E" w:rsidRDefault="000F271F" w:rsidP="00162AEA">
            <w:pPr>
              <w:pStyle w:val="Tabletext"/>
              <w:jc w:val="center"/>
              <w:rPr>
                <w:del w:id="1108" w:author="Author"/>
                <w:rPrChange w:id="1109" w:author="Author">
                  <w:rPr>
                    <w:del w:id="1110" w:author="Author"/>
                    <w:highlight w:val="cyan"/>
                  </w:rPr>
                </w:rPrChange>
              </w:rPr>
            </w:pPr>
            <w:del w:id="1111" w:author="Author">
              <w:r w:rsidRPr="002A4BFC" w:rsidDel="00BF187E">
                <w:rPr>
                  <w:rPrChange w:id="1112" w:author="Author">
                    <w:rPr>
                      <w:highlight w:val="cyan"/>
                    </w:rPr>
                  </w:rPrChange>
                </w:rPr>
                <w:delText>-9</w:delText>
              </w:r>
            </w:del>
          </w:p>
        </w:tc>
        <w:tc>
          <w:tcPr>
            <w:tcW w:w="1908" w:type="dxa"/>
            <w:noWrap/>
            <w:hideMark/>
          </w:tcPr>
          <w:p w14:paraId="0C17CE69" w14:textId="77777777" w:rsidR="000F271F" w:rsidRPr="002A4BFC" w:rsidDel="00BF187E" w:rsidRDefault="000F271F" w:rsidP="00162AEA">
            <w:pPr>
              <w:pStyle w:val="Tabletext"/>
              <w:jc w:val="center"/>
              <w:rPr>
                <w:del w:id="1113" w:author="Author"/>
                <w:rPrChange w:id="1114" w:author="Author">
                  <w:rPr>
                    <w:del w:id="1115" w:author="Author"/>
                    <w:highlight w:val="cyan"/>
                  </w:rPr>
                </w:rPrChange>
              </w:rPr>
            </w:pPr>
            <w:del w:id="1116" w:author="Author">
              <w:r w:rsidRPr="002A4BFC" w:rsidDel="00BF187E">
                <w:rPr>
                  <w:rPrChange w:id="1117" w:author="Author">
                    <w:rPr>
                      <w:highlight w:val="cyan"/>
                    </w:rPr>
                  </w:rPrChange>
                </w:rPr>
                <w:delText>9.0</w:delText>
              </w:r>
            </w:del>
          </w:p>
        </w:tc>
      </w:tr>
      <w:tr w:rsidR="000F271F" w:rsidRPr="00BF187E" w:rsidDel="00BF187E" w14:paraId="49557256" w14:textId="77777777" w:rsidTr="00162AEA">
        <w:trPr>
          <w:cantSplit/>
          <w:jc w:val="center"/>
          <w:del w:id="1118" w:author="Author"/>
        </w:trPr>
        <w:tc>
          <w:tcPr>
            <w:tcW w:w="992" w:type="dxa"/>
            <w:noWrap/>
            <w:hideMark/>
          </w:tcPr>
          <w:p w14:paraId="7409B048" w14:textId="77777777" w:rsidR="000F271F" w:rsidRPr="002A4BFC" w:rsidDel="00BF187E" w:rsidRDefault="000F271F" w:rsidP="00162AEA">
            <w:pPr>
              <w:pStyle w:val="Tabletext"/>
              <w:jc w:val="center"/>
              <w:rPr>
                <w:del w:id="1119" w:author="Author"/>
                <w:rPrChange w:id="1120" w:author="Author">
                  <w:rPr>
                    <w:del w:id="1121" w:author="Author"/>
                    <w:highlight w:val="cyan"/>
                  </w:rPr>
                </w:rPrChange>
              </w:rPr>
            </w:pPr>
            <w:del w:id="1122" w:author="Author">
              <w:r w:rsidRPr="002A4BFC" w:rsidDel="00BF187E">
                <w:rPr>
                  <w:rPrChange w:id="1123" w:author="Author">
                    <w:rPr>
                      <w:highlight w:val="cyan"/>
                    </w:rPr>
                  </w:rPrChange>
                </w:rPr>
                <w:delText>60</w:delText>
              </w:r>
            </w:del>
          </w:p>
        </w:tc>
        <w:tc>
          <w:tcPr>
            <w:tcW w:w="1506" w:type="dxa"/>
            <w:noWrap/>
            <w:hideMark/>
          </w:tcPr>
          <w:p w14:paraId="32BC9F76" w14:textId="77777777" w:rsidR="000F271F" w:rsidRPr="002A4BFC" w:rsidDel="00BF187E" w:rsidRDefault="000F271F" w:rsidP="00162AEA">
            <w:pPr>
              <w:pStyle w:val="Tabletext"/>
              <w:jc w:val="center"/>
              <w:rPr>
                <w:del w:id="1124" w:author="Author"/>
                <w:rPrChange w:id="1125" w:author="Author">
                  <w:rPr>
                    <w:del w:id="1126" w:author="Author"/>
                    <w:highlight w:val="cyan"/>
                  </w:rPr>
                </w:rPrChange>
              </w:rPr>
            </w:pPr>
            <w:del w:id="1127" w:author="Author">
              <w:r w:rsidRPr="002A4BFC" w:rsidDel="00BF187E">
                <w:rPr>
                  <w:rPrChange w:id="1128" w:author="Author">
                    <w:rPr>
                      <w:highlight w:val="cyan"/>
                    </w:rPr>
                  </w:rPrChange>
                </w:rPr>
                <w:delText>20</w:delText>
              </w:r>
            </w:del>
          </w:p>
        </w:tc>
        <w:tc>
          <w:tcPr>
            <w:tcW w:w="1204" w:type="dxa"/>
            <w:noWrap/>
            <w:hideMark/>
          </w:tcPr>
          <w:p w14:paraId="093E3B86" w14:textId="77777777" w:rsidR="000F271F" w:rsidRPr="002A4BFC" w:rsidDel="00BF187E" w:rsidRDefault="000F271F" w:rsidP="00162AEA">
            <w:pPr>
              <w:pStyle w:val="Tabletext"/>
              <w:jc w:val="center"/>
              <w:rPr>
                <w:del w:id="1129" w:author="Author"/>
                <w:rPrChange w:id="1130" w:author="Author">
                  <w:rPr>
                    <w:del w:id="1131" w:author="Author"/>
                    <w:highlight w:val="cyan"/>
                  </w:rPr>
                </w:rPrChange>
              </w:rPr>
            </w:pPr>
            <w:del w:id="1132" w:author="Author">
              <w:r w:rsidRPr="002A4BFC" w:rsidDel="00BF187E">
                <w:rPr>
                  <w:rPrChange w:id="1133" w:author="Author">
                    <w:rPr>
                      <w:highlight w:val="cyan"/>
                    </w:rPr>
                  </w:rPrChange>
                </w:rPr>
                <w:delText>2</w:delText>
              </w:r>
            </w:del>
          </w:p>
        </w:tc>
        <w:tc>
          <w:tcPr>
            <w:tcW w:w="1087" w:type="dxa"/>
            <w:noWrap/>
            <w:hideMark/>
          </w:tcPr>
          <w:p w14:paraId="337E4C5C" w14:textId="77777777" w:rsidR="000F271F" w:rsidRPr="002A4BFC" w:rsidDel="00BF187E" w:rsidRDefault="000F271F" w:rsidP="00162AEA">
            <w:pPr>
              <w:pStyle w:val="Tabletext"/>
              <w:jc w:val="center"/>
              <w:rPr>
                <w:del w:id="1134" w:author="Author"/>
                <w:rPrChange w:id="1135" w:author="Author">
                  <w:rPr>
                    <w:del w:id="1136" w:author="Author"/>
                    <w:highlight w:val="cyan"/>
                  </w:rPr>
                </w:rPrChange>
              </w:rPr>
            </w:pPr>
            <w:del w:id="1137" w:author="Author">
              <w:r w:rsidRPr="002A4BFC" w:rsidDel="00BF187E">
                <w:rPr>
                  <w:rPrChange w:id="1138" w:author="Author">
                    <w:rPr>
                      <w:highlight w:val="cyan"/>
                    </w:rPr>
                  </w:rPrChange>
                </w:rPr>
                <w:delText>-3.5</w:delText>
              </w:r>
            </w:del>
          </w:p>
        </w:tc>
        <w:tc>
          <w:tcPr>
            <w:tcW w:w="1908" w:type="dxa"/>
            <w:noWrap/>
            <w:hideMark/>
          </w:tcPr>
          <w:p w14:paraId="0F44469B" w14:textId="77777777" w:rsidR="000F271F" w:rsidRPr="002A4BFC" w:rsidDel="00BF187E" w:rsidRDefault="000F271F" w:rsidP="00162AEA">
            <w:pPr>
              <w:pStyle w:val="Tabletext"/>
              <w:jc w:val="center"/>
              <w:rPr>
                <w:del w:id="1139" w:author="Author"/>
                <w:rPrChange w:id="1140" w:author="Author">
                  <w:rPr>
                    <w:del w:id="1141" w:author="Author"/>
                    <w:highlight w:val="cyan"/>
                  </w:rPr>
                </w:rPrChange>
              </w:rPr>
            </w:pPr>
            <w:del w:id="1142" w:author="Author">
              <w:r w:rsidRPr="002A4BFC" w:rsidDel="00BF187E">
                <w:rPr>
                  <w:rPrChange w:id="1143" w:author="Author">
                    <w:rPr>
                      <w:highlight w:val="cyan"/>
                    </w:rPr>
                  </w:rPrChange>
                </w:rPr>
                <w:delText>14.5</w:delText>
              </w:r>
            </w:del>
          </w:p>
        </w:tc>
      </w:tr>
      <w:tr w:rsidR="000F271F" w:rsidRPr="00BF187E" w:rsidDel="00BF187E" w14:paraId="376E47AA" w14:textId="77777777" w:rsidTr="00162AEA">
        <w:trPr>
          <w:cantSplit/>
          <w:jc w:val="center"/>
          <w:del w:id="1144" w:author="Author"/>
        </w:trPr>
        <w:tc>
          <w:tcPr>
            <w:tcW w:w="992" w:type="dxa"/>
            <w:noWrap/>
            <w:hideMark/>
          </w:tcPr>
          <w:p w14:paraId="6E1038C3" w14:textId="77777777" w:rsidR="000F271F" w:rsidRPr="002A4BFC" w:rsidDel="00BF187E" w:rsidRDefault="000F271F" w:rsidP="00162AEA">
            <w:pPr>
              <w:pStyle w:val="Tabletext"/>
              <w:jc w:val="center"/>
              <w:rPr>
                <w:del w:id="1145" w:author="Author"/>
                <w:rPrChange w:id="1146" w:author="Author">
                  <w:rPr>
                    <w:del w:id="1147" w:author="Author"/>
                    <w:highlight w:val="cyan"/>
                  </w:rPr>
                </w:rPrChange>
              </w:rPr>
            </w:pPr>
            <w:del w:id="1148" w:author="Author">
              <w:r w:rsidRPr="002A4BFC" w:rsidDel="00BF187E">
                <w:rPr>
                  <w:rPrChange w:id="1149" w:author="Author">
                    <w:rPr>
                      <w:highlight w:val="cyan"/>
                    </w:rPr>
                  </w:rPrChange>
                </w:rPr>
                <w:delText>70</w:delText>
              </w:r>
            </w:del>
          </w:p>
        </w:tc>
        <w:tc>
          <w:tcPr>
            <w:tcW w:w="1506" w:type="dxa"/>
            <w:noWrap/>
            <w:hideMark/>
          </w:tcPr>
          <w:p w14:paraId="7F5E83C7" w14:textId="77777777" w:rsidR="000F271F" w:rsidRPr="002A4BFC" w:rsidDel="00BF187E" w:rsidRDefault="000F271F" w:rsidP="00162AEA">
            <w:pPr>
              <w:pStyle w:val="Tabletext"/>
              <w:jc w:val="center"/>
              <w:rPr>
                <w:del w:id="1150" w:author="Author"/>
                <w:rPrChange w:id="1151" w:author="Author">
                  <w:rPr>
                    <w:del w:id="1152" w:author="Author"/>
                    <w:highlight w:val="cyan"/>
                  </w:rPr>
                </w:rPrChange>
              </w:rPr>
            </w:pPr>
            <w:del w:id="1153" w:author="Author">
              <w:r w:rsidRPr="002A4BFC" w:rsidDel="00BF187E">
                <w:rPr>
                  <w:rPrChange w:id="1154" w:author="Author">
                    <w:rPr>
                      <w:highlight w:val="cyan"/>
                    </w:rPr>
                  </w:rPrChange>
                </w:rPr>
                <w:delText>20</w:delText>
              </w:r>
            </w:del>
          </w:p>
        </w:tc>
        <w:tc>
          <w:tcPr>
            <w:tcW w:w="1204" w:type="dxa"/>
            <w:noWrap/>
            <w:hideMark/>
          </w:tcPr>
          <w:p w14:paraId="67F25BB5" w14:textId="77777777" w:rsidR="000F271F" w:rsidRPr="002A4BFC" w:rsidDel="00BF187E" w:rsidRDefault="000F271F" w:rsidP="00162AEA">
            <w:pPr>
              <w:pStyle w:val="Tabletext"/>
              <w:jc w:val="center"/>
              <w:rPr>
                <w:del w:id="1155" w:author="Author"/>
                <w:rPrChange w:id="1156" w:author="Author">
                  <w:rPr>
                    <w:del w:id="1157" w:author="Author"/>
                    <w:highlight w:val="cyan"/>
                  </w:rPr>
                </w:rPrChange>
              </w:rPr>
            </w:pPr>
            <w:del w:id="1158" w:author="Author">
              <w:r w:rsidRPr="002A4BFC" w:rsidDel="00BF187E">
                <w:rPr>
                  <w:rPrChange w:id="1159" w:author="Author">
                    <w:rPr>
                      <w:highlight w:val="cyan"/>
                    </w:rPr>
                  </w:rPrChange>
                </w:rPr>
                <w:delText>2</w:delText>
              </w:r>
            </w:del>
          </w:p>
        </w:tc>
        <w:tc>
          <w:tcPr>
            <w:tcW w:w="1087" w:type="dxa"/>
            <w:noWrap/>
            <w:hideMark/>
          </w:tcPr>
          <w:p w14:paraId="57B516AE" w14:textId="77777777" w:rsidR="000F271F" w:rsidRPr="002A4BFC" w:rsidDel="00BF187E" w:rsidRDefault="000F271F" w:rsidP="00162AEA">
            <w:pPr>
              <w:pStyle w:val="Tabletext"/>
              <w:jc w:val="center"/>
              <w:rPr>
                <w:del w:id="1160" w:author="Author"/>
                <w:rPrChange w:id="1161" w:author="Author">
                  <w:rPr>
                    <w:del w:id="1162" w:author="Author"/>
                    <w:highlight w:val="cyan"/>
                  </w:rPr>
                </w:rPrChange>
              </w:rPr>
            </w:pPr>
            <w:del w:id="1163" w:author="Author">
              <w:r w:rsidRPr="002A4BFC" w:rsidDel="00BF187E">
                <w:rPr>
                  <w:rPrChange w:id="1164" w:author="Author">
                    <w:rPr>
                      <w:highlight w:val="cyan"/>
                    </w:rPr>
                  </w:rPrChange>
                </w:rPr>
                <w:delText>-5.5</w:delText>
              </w:r>
            </w:del>
          </w:p>
        </w:tc>
        <w:tc>
          <w:tcPr>
            <w:tcW w:w="1908" w:type="dxa"/>
            <w:noWrap/>
            <w:hideMark/>
          </w:tcPr>
          <w:p w14:paraId="5933E893" w14:textId="77777777" w:rsidR="000F271F" w:rsidRPr="002A4BFC" w:rsidDel="00BF187E" w:rsidRDefault="000F271F" w:rsidP="00162AEA">
            <w:pPr>
              <w:pStyle w:val="Tabletext"/>
              <w:jc w:val="center"/>
              <w:rPr>
                <w:del w:id="1165" w:author="Author"/>
                <w:rPrChange w:id="1166" w:author="Author">
                  <w:rPr>
                    <w:del w:id="1167" w:author="Author"/>
                    <w:highlight w:val="cyan"/>
                  </w:rPr>
                </w:rPrChange>
              </w:rPr>
            </w:pPr>
            <w:del w:id="1168" w:author="Author">
              <w:r w:rsidRPr="002A4BFC" w:rsidDel="00BF187E">
                <w:rPr>
                  <w:rPrChange w:id="1169" w:author="Author">
                    <w:rPr>
                      <w:highlight w:val="cyan"/>
                    </w:rPr>
                  </w:rPrChange>
                </w:rPr>
                <w:delText>12.5</w:delText>
              </w:r>
            </w:del>
          </w:p>
        </w:tc>
      </w:tr>
      <w:tr w:rsidR="000F271F" w:rsidRPr="00BF187E" w:rsidDel="00BF187E" w14:paraId="1F362E03" w14:textId="77777777" w:rsidTr="00162AEA">
        <w:trPr>
          <w:cantSplit/>
          <w:jc w:val="center"/>
          <w:del w:id="1170" w:author="Author"/>
        </w:trPr>
        <w:tc>
          <w:tcPr>
            <w:tcW w:w="992" w:type="dxa"/>
            <w:noWrap/>
            <w:hideMark/>
          </w:tcPr>
          <w:p w14:paraId="1CC00CB1" w14:textId="77777777" w:rsidR="000F271F" w:rsidRPr="002A4BFC" w:rsidDel="00BF187E" w:rsidRDefault="000F271F" w:rsidP="00162AEA">
            <w:pPr>
              <w:pStyle w:val="Tabletext"/>
              <w:jc w:val="center"/>
              <w:rPr>
                <w:del w:id="1171" w:author="Author"/>
                <w:rPrChange w:id="1172" w:author="Author">
                  <w:rPr>
                    <w:del w:id="1173" w:author="Author"/>
                    <w:highlight w:val="cyan"/>
                  </w:rPr>
                </w:rPrChange>
              </w:rPr>
            </w:pPr>
            <w:del w:id="1174" w:author="Author">
              <w:r w:rsidRPr="002A4BFC" w:rsidDel="00BF187E">
                <w:rPr>
                  <w:rPrChange w:id="1175" w:author="Author">
                    <w:rPr>
                      <w:highlight w:val="cyan"/>
                    </w:rPr>
                  </w:rPrChange>
                </w:rPr>
                <w:delText>80</w:delText>
              </w:r>
            </w:del>
          </w:p>
        </w:tc>
        <w:tc>
          <w:tcPr>
            <w:tcW w:w="1506" w:type="dxa"/>
            <w:noWrap/>
            <w:hideMark/>
          </w:tcPr>
          <w:p w14:paraId="0EB3A42B" w14:textId="77777777" w:rsidR="000F271F" w:rsidRPr="002A4BFC" w:rsidDel="00BF187E" w:rsidRDefault="000F271F" w:rsidP="00162AEA">
            <w:pPr>
              <w:pStyle w:val="Tabletext"/>
              <w:jc w:val="center"/>
              <w:rPr>
                <w:del w:id="1176" w:author="Author"/>
                <w:rPrChange w:id="1177" w:author="Author">
                  <w:rPr>
                    <w:del w:id="1178" w:author="Author"/>
                    <w:highlight w:val="cyan"/>
                  </w:rPr>
                </w:rPrChange>
              </w:rPr>
            </w:pPr>
            <w:del w:id="1179" w:author="Author">
              <w:r w:rsidRPr="002A4BFC" w:rsidDel="00BF187E">
                <w:rPr>
                  <w:rPrChange w:id="1180" w:author="Author">
                    <w:rPr>
                      <w:highlight w:val="cyan"/>
                    </w:rPr>
                  </w:rPrChange>
                </w:rPr>
                <w:delText>20</w:delText>
              </w:r>
            </w:del>
          </w:p>
        </w:tc>
        <w:tc>
          <w:tcPr>
            <w:tcW w:w="1204" w:type="dxa"/>
            <w:noWrap/>
            <w:hideMark/>
          </w:tcPr>
          <w:p w14:paraId="1CADAC23" w14:textId="77777777" w:rsidR="000F271F" w:rsidRPr="002A4BFC" w:rsidDel="00BF187E" w:rsidRDefault="000F271F" w:rsidP="00162AEA">
            <w:pPr>
              <w:pStyle w:val="Tabletext"/>
              <w:jc w:val="center"/>
              <w:rPr>
                <w:del w:id="1181" w:author="Author"/>
                <w:rPrChange w:id="1182" w:author="Author">
                  <w:rPr>
                    <w:del w:id="1183" w:author="Author"/>
                    <w:highlight w:val="cyan"/>
                  </w:rPr>
                </w:rPrChange>
              </w:rPr>
            </w:pPr>
            <w:del w:id="1184" w:author="Author">
              <w:r w:rsidRPr="002A4BFC" w:rsidDel="00BF187E">
                <w:rPr>
                  <w:rPrChange w:id="1185" w:author="Author">
                    <w:rPr>
                      <w:highlight w:val="cyan"/>
                    </w:rPr>
                  </w:rPrChange>
                </w:rPr>
                <w:delText>2</w:delText>
              </w:r>
            </w:del>
          </w:p>
        </w:tc>
        <w:tc>
          <w:tcPr>
            <w:tcW w:w="1087" w:type="dxa"/>
            <w:noWrap/>
            <w:hideMark/>
          </w:tcPr>
          <w:p w14:paraId="4DB17C20" w14:textId="77777777" w:rsidR="000F271F" w:rsidRPr="002A4BFC" w:rsidDel="00BF187E" w:rsidRDefault="000F271F" w:rsidP="00162AEA">
            <w:pPr>
              <w:pStyle w:val="Tabletext"/>
              <w:jc w:val="center"/>
              <w:rPr>
                <w:del w:id="1186" w:author="Author"/>
                <w:rPrChange w:id="1187" w:author="Author">
                  <w:rPr>
                    <w:del w:id="1188" w:author="Author"/>
                    <w:highlight w:val="cyan"/>
                  </w:rPr>
                </w:rPrChange>
              </w:rPr>
            </w:pPr>
            <w:del w:id="1189" w:author="Author">
              <w:r w:rsidRPr="002A4BFC" w:rsidDel="00BF187E">
                <w:rPr>
                  <w:rPrChange w:id="1190" w:author="Author">
                    <w:rPr>
                      <w:highlight w:val="cyan"/>
                    </w:rPr>
                  </w:rPrChange>
                </w:rPr>
                <w:delText>-9</w:delText>
              </w:r>
            </w:del>
          </w:p>
        </w:tc>
        <w:tc>
          <w:tcPr>
            <w:tcW w:w="1908" w:type="dxa"/>
            <w:noWrap/>
            <w:hideMark/>
          </w:tcPr>
          <w:p w14:paraId="2CF3C76B" w14:textId="77777777" w:rsidR="000F271F" w:rsidRPr="002A4BFC" w:rsidDel="00BF187E" w:rsidRDefault="000F271F" w:rsidP="00162AEA">
            <w:pPr>
              <w:pStyle w:val="Tabletext"/>
              <w:jc w:val="center"/>
              <w:rPr>
                <w:del w:id="1191" w:author="Author"/>
                <w:rPrChange w:id="1192" w:author="Author">
                  <w:rPr>
                    <w:del w:id="1193" w:author="Author"/>
                    <w:highlight w:val="cyan"/>
                  </w:rPr>
                </w:rPrChange>
              </w:rPr>
            </w:pPr>
            <w:del w:id="1194" w:author="Author">
              <w:r w:rsidRPr="002A4BFC" w:rsidDel="00BF187E">
                <w:rPr>
                  <w:rPrChange w:id="1195" w:author="Author">
                    <w:rPr>
                      <w:highlight w:val="cyan"/>
                    </w:rPr>
                  </w:rPrChange>
                </w:rPr>
                <w:delText>9.0</w:delText>
              </w:r>
            </w:del>
          </w:p>
        </w:tc>
      </w:tr>
      <w:tr w:rsidR="000F271F" w:rsidRPr="00BF187E" w:rsidDel="00BF187E" w14:paraId="746EAFD6" w14:textId="77777777" w:rsidTr="00162AEA">
        <w:trPr>
          <w:cantSplit/>
          <w:jc w:val="center"/>
          <w:del w:id="1196" w:author="Author"/>
        </w:trPr>
        <w:tc>
          <w:tcPr>
            <w:tcW w:w="992" w:type="dxa"/>
            <w:noWrap/>
            <w:hideMark/>
          </w:tcPr>
          <w:p w14:paraId="7C8FF045" w14:textId="77777777" w:rsidR="000F271F" w:rsidRPr="002A4BFC" w:rsidDel="00BF187E" w:rsidRDefault="000F271F" w:rsidP="00162AEA">
            <w:pPr>
              <w:pStyle w:val="Tabletext"/>
              <w:jc w:val="center"/>
              <w:rPr>
                <w:del w:id="1197" w:author="Author"/>
                <w:rPrChange w:id="1198" w:author="Author">
                  <w:rPr>
                    <w:del w:id="1199" w:author="Author"/>
                    <w:highlight w:val="cyan"/>
                  </w:rPr>
                </w:rPrChange>
              </w:rPr>
            </w:pPr>
            <w:del w:id="1200" w:author="Author">
              <w:r w:rsidRPr="002A4BFC" w:rsidDel="00BF187E">
                <w:rPr>
                  <w:rPrChange w:id="1201" w:author="Author">
                    <w:rPr>
                      <w:highlight w:val="cyan"/>
                    </w:rPr>
                  </w:rPrChange>
                </w:rPr>
                <w:delText>90</w:delText>
              </w:r>
            </w:del>
          </w:p>
        </w:tc>
        <w:tc>
          <w:tcPr>
            <w:tcW w:w="1506" w:type="dxa"/>
            <w:noWrap/>
            <w:hideMark/>
          </w:tcPr>
          <w:p w14:paraId="39017656" w14:textId="77777777" w:rsidR="000F271F" w:rsidRPr="002A4BFC" w:rsidDel="00BF187E" w:rsidRDefault="000F271F" w:rsidP="00162AEA">
            <w:pPr>
              <w:pStyle w:val="Tabletext"/>
              <w:jc w:val="center"/>
              <w:rPr>
                <w:del w:id="1202" w:author="Author"/>
                <w:rPrChange w:id="1203" w:author="Author">
                  <w:rPr>
                    <w:del w:id="1204" w:author="Author"/>
                    <w:highlight w:val="cyan"/>
                  </w:rPr>
                </w:rPrChange>
              </w:rPr>
            </w:pPr>
            <w:del w:id="1205" w:author="Author">
              <w:r w:rsidRPr="002A4BFC" w:rsidDel="00BF187E">
                <w:rPr>
                  <w:rPrChange w:id="1206" w:author="Author">
                    <w:rPr>
                      <w:highlight w:val="cyan"/>
                    </w:rPr>
                  </w:rPrChange>
                </w:rPr>
                <w:delText>20</w:delText>
              </w:r>
            </w:del>
          </w:p>
        </w:tc>
        <w:tc>
          <w:tcPr>
            <w:tcW w:w="1204" w:type="dxa"/>
            <w:noWrap/>
            <w:hideMark/>
          </w:tcPr>
          <w:p w14:paraId="0825910B" w14:textId="77777777" w:rsidR="000F271F" w:rsidRPr="002A4BFC" w:rsidDel="00BF187E" w:rsidRDefault="000F271F" w:rsidP="00162AEA">
            <w:pPr>
              <w:pStyle w:val="Tabletext"/>
              <w:jc w:val="center"/>
              <w:rPr>
                <w:del w:id="1207" w:author="Author"/>
                <w:rPrChange w:id="1208" w:author="Author">
                  <w:rPr>
                    <w:del w:id="1209" w:author="Author"/>
                    <w:highlight w:val="cyan"/>
                  </w:rPr>
                </w:rPrChange>
              </w:rPr>
            </w:pPr>
            <w:del w:id="1210" w:author="Author">
              <w:r w:rsidRPr="002A4BFC" w:rsidDel="00BF187E">
                <w:rPr>
                  <w:rPrChange w:id="1211" w:author="Author">
                    <w:rPr>
                      <w:highlight w:val="cyan"/>
                    </w:rPr>
                  </w:rPrChange>
                </w:rPr>
                <w:delText>2</w:delText>
              </w:r>
            </w:del>
          </w:p>
        </w:tc>
        <w:tc>
          <w:tcPr>
            <w:tcW w:w="1087" w:type="dxa"/>
            <w:noWrap/>
            <w:hideMark/>
          </w:tcPr>
          <w:p w14:paraId="243A17A2" w14:textId="77777777" w:rsidR="000F271F" w:rsidRPr="002A4BFC" w:rsidDel="00BF187E" w:rsidRDefault="000F271F" w:rsidP="00162AEA">
            <w:pPr>
              <w:pStyle w:val="Tabletext"/>
              <w:jc w:val="center"/>
              <w:rPr>
                <w:del w:id="1212" w:author="Author"/>
                <w:rPrChange w:id="1213" w:author="Author">
                  <w:rPr>
                    <w:del w:id="1214" w:author="Author"/>
                    <w:highlight w:val="cyan"/>
                  </w:rPr>
                </w:rPrChange>
              </w:rPr>
            </w:pPr>
            <w:del w:id="1215" w:author="Author">
              <w:r w:rsidRPr="002A4BFC" w:rsidDel="00BF187E">
                <w:rPr>
                  <w:rPrChange w:id="1216" w:author="Author">
                    <w:rPr>
                      <w:highlight w:val="cyan"/>
                    </w:rPr>
                  </w:rPrChange>
                </w:rPr>
                <w:delText>-20</w:delText>
              </w:r>
            </w:del>
          </w:p>
        </w:tc>
        <w:tc>
          <w:tcPr>
            <w:tcW w:w="1908" w:type="dxa"/>
            <w:noWrap/>
            <w:hideMark/>
          </w:tcPr>
          <w:p w14:paraId="63A96403" w14:textId="77777777" w:rsidR="000F271F" w:rsidRPr="002A4BFC" w:rsidDel="00BF187E" w:rsidRDefault="000F271F" w:rsidP="00162AEA">
            <w:pPr>
              <w:pStyle w:val="Tabletext"/>
              <w:jc w:val="center"/>
              <w:rPr>
                <w:del w:id="1217" w:author="Author"/>
                <w:rPrChange w:id="1218" w:author="Author">
                  <w:rPr>
                    <w:del w:id="1219" w:author="Author"/>
                    <w:highlight w:val="cyan"/>
                  </w:rPr>
                </w:rPrChange>
              </w:rPr>
            </w:pPr>
            <w:del w:id="1220" w:author="Author">
              <w:r w:rsidRPr="002A4BFC" w:rsidDel="00BF187E">
                <w:rPr>
                  <w:rPrChange w:id="1221" w:author="Author">
                    <w:rPr>
                      <w:highlight w:val="cyan"/>
                    </w:rPr>
                  </w:rPrChange>
                </w:rPr>
                <w:delText>-2.0</w:delText>
              </w:r>
            </w:del>
          </w:p>
        </w:tc>
      </w:tr>
    </w:tbl>
    <w:p w14:paraId="555CA265" w14:textId="77777777" w:rsidR="000F271F" w:rsidRPr="002A4BFC" w:rsidDel="00BF187E" w:rsidRDefault="000F271F" w:rsidP="000F271F">
      <w:pPr>
        <w:pStyle w:val="Tablefin"/>
        <w:rPr>
          <w:del w:id="1222" w:author="Author"/>
          <w:rPrChange w:id="1223" w:author="Author">
            <w:rPr>
              <w:del w:id="1224" w:author="Author"/>
              <w:highlight w:val="cyan"/>
            </w:rPr>
          </w:rPrChange>
        </w:rPr>
      </w:pPr>
    </w:p>
    <w:p w14:paraId="5DCEEE0E" w14:textId="77777777" w:rsidR="000F271F" w:rsidRPr="002A4BFC" w:rsidRDefault="000F271F" w:rsidP="000F271F">
      <w:pPr>
        <w:pStyle w:val="Heading3"/>
        <w:rPr>
          <w:rPrChange w:id="1225" w:author="Author">
            <w:rPr>
              <w:highlight w:val="cyan"/>
            </w:rPr>
          </w:rPrChange>
        </w:rPr>
      </w:pPr>
      <w:r w:rsidRPr="002A4BFC">
        <w:rPr>
          <w:sz w:val="22"/>
          <w:rPrChange w:id="1226" w:author="Author">
            <w:rPr>
              <w:sz w:val="22"/>
              <w:highlight w:val="cyan"/>
            </w:rPr>
          </w:rPrChange>
        </w:rPr>
        <w:t>7.3.3</w:t>
      </w:r>
      <w:r w:rsidRPr="002A4BFC">
        <w:rPr>
          <w:sz w:val="22"/>
          <w:rPrChange w:id="1227" w:author="Author">
            <w:rPr>
              <w:sz w:val="22"/>
              <w:highlight w:val="cyan"/>
            </w:rPr>
          </w:rPrChange>
        </w:rPr>
        <w:tab/>
      </w:r>
      <w:r w:rsidRPr="002A4BFC">
        <w:rPr>
          <w:rPrChange w:id="1228" w:author="Author">
            <w:rPr>
              <w:highlight w:val="cyan"/>
            </w:rPr>
          </w:rPrChange>
        </w:rPr>
        <w:t>Characteristics of VDES satellite link Earth-to-space (ship-to-satellite)</w:t>
      </w:r>
    </w:p>
    <w:p w14:paraId="668F8878" w14:textId="77777777" w:rsidR="000F271F" w:rsidRPr="002A4BFC" w:rsidRDefault="000F271F" w:rsidP="000F271F">
      <w:pPr>
        <w:rPr>
          <w:szCs w:val="24"/>
          <w:rPrChange w:id="1229" w:author="Author">
            <w:rPr>
              <w:szCs w:val="24"/>
              <w:highlight w:val="cyan"/>
            </w:rPr>
          </w:rPrChange>
        </w:rPr>
      </w:pPr>
      <w:r w:rsidRPr="002A4BFC">
        <w:rPr>
          <w:szCs w:val="24"/>
          <w:rPrChange w:id="1230" w:author="Author">
            <w:rPr>
              <w:szCs w:val="24"/>
              <w:highlight w:val="cyan"/>
            </w:rPr>
          </w:rPrChange>
        </w:rPr>
        <w:t>The characteristics of VDES satellite link (Earth-to-space) between transmitting ship station and satellite receiver are presented in Section</w:t>
      </w:r>
      <w:ins w:id="1231" w:author="Author">
        <w:r>
          <w:rPr>
            <w:szCs w:val="24"/>
          </w:rPr>
          <w:t>s</w:t>
        </w:r>
      </w:ins>
      <w:r w:rsidRPr="002A4BFC">
        <w:rPr>
          <w:szCs w:val="24"/>
          <w:rPrChange w:id="1232" w:author="Author">
            <w:rPr>
              <w:szCs w:val="24"/>
              <w:highlight w:val="cyan"/>
            </w:rPr>
          </w:rPrChange>
        </w:rPr>
        <w:t xml:space="preserve"> </w:t>
      </w:r>
      <w:del w:id="1233" w:author="Author">
        <w:r w:rsidRPr="002A4BFC" w:rsidDel="00FA5156">
          <w:rPr>
            <w:szCs w:val="24"/>
            <w:rPrChange w:id="1234" w:author="Author">
              <w:rPr>
                <w:szCs w:val="24"/>
                <w:highlight w:val="cyan"/>
              </w:rPr>
            </w:rPrChange>
          </w:rPr>
          <w:delText>7.2.3</w:delText>
        </w:r>
      </w:del>
      <w:ins w:id="1235" w:author="Author">
        <w:r>
          <w:rPr>
            <w:szCs w:val="24"/>
          </w:rPr>
          <w:t>4.1 and 4.3</w:t>
        </w:r>
      </w:ins>
      <w:r w:rsidRPr="002A4BFC">
        <w:rPr>
          <w:szCs w:val="24"/>
          <w:rPrChange w:id="1236" w:author="Author">
            <w:rPr>
              <w:szCs w:val="24"/>
              <w:highlight w:val="cyan"/>
            </w:rPr>
          </w:rPrChange>
        </w:rPr>
        <w:t xml:space="preserve">, </w:t>
      </w:r>
      <w:ins w:id="1237" w:author="Author">
        <w:r>
          <w:rPr>
            <w:szCs w:val="24"/>
          </w:rPr>
          <w:t xml:space="preserve">and summarized in </w:t>
        </w:r>
      </w:ins>
      <w:r w:rsidRPr="002A4BFC">
        <w:rPr>
          <w:szCs w:val="24"/>
          <w:rPrChange w:id="1238" w:author="Author">
            <w:rPr>
              <w:szCs w:val="24"/>
              <w:highlight w:val="cyan"/>
            </w:rPr>
          </w:rPrChange>
        </w:rPr>
        <w:t>Table</w:t>
      </w:r>
      <w:del w:id="1239" w:author="Author">
        <w:r w:rsidRPr="002A4BFC" w:rsidDel="00FA5156">
          <w:rPr>
            <w:szCs w:val="24"/>
            <w:rPrChange w:id="1240" w:author="Author">
              <w:rPr>
                <w:szCs w:val="24"/>
                <w:highlight w:val="cyan"/>
              </w:rPr>
            </w:rPrChange>
          </w:rPr>
          <w:delText>s</w:delText>
        </w:r>
      </w:del>
      <w:r w:rsidRPr="002A4BFC">
        <w:rPr>
          <w:szCs w:val="24"/>
          <w:rPrChange w:id="1241" w:author="Author">
            <w:rPr>
              <w:szCs w:val="24"/>
              <w:highlight w:val="cyan"/>
            </w:rPr>
          </w:rPrChange>
        </w:rPr>
        <w:t xml:space="preserve"> </w:t>
      </w:r>
      <w:del w:id="1242" w:author="Author">
        <w:r w:rsidRPr="002A4BFC" w:rsidDel="00FA5156">
          <w:rPr>
            <w:szCs w:val="24"/>
            <w:rPrChange w:id="1243" w:author="Author">
              <w:rPr>
                <w:szCs w:val="24"/>
                <w:highlight w:val="cyan"/>
              </w:rPr>
            </w:rPrChange>
          </w:rPr>
          <w:delText>7.2-</w:delText>
        </w:r>
      </w:del>
      <w:r w:rsidRPr="002A4BFC">
        <w:rPr>
          <w:szCs w:val="24"/>
          <w:rPrChange w:id="1244" w:author="Author">
            <w:rPr>
              <w:szCs w:val="24"/>
              <w:highlight w:val="cyan"/>
            </w:rPr>
          </w:rPrChange>
        </w:rPr>
        <w:t>7</w:t>
      </w:r>
      <w:del w:id="1245" w:author="Author">
        <w:r w:rsidRPr="002A4BFC" w:rsidDel="00FA5156">
          <w:rPr>
            <w:szCs w:val="24"/>
            <w:rPrChange w:id="1246" w:author="Author">
              <w:rPr>
                <w:szCs w:val="24"/>
                <w:highlight w:val="cyan"/>
              </w:rPr>
            </w:rPrChange>
          </w:rPr>
          <w:delText>.</w:delText>
        </w:r>
      </w:del>
      <w:ins w:id="1247" w:author="Author">
        <w:r>
          <w:rPr>
            <w:szCs w:val="24"/>
          </w:rPr>
          <w:t>-</w:t>
        </w:r>
      </w:ins>
      <w:r w:rsidRPr="002A4BFC">
        <w:rPr>
          <w:szCs w:val="24"/>
          <w:rPrChange w:id="1248" w:author="Author">
            <w:rPr>
              <w:szCs w:val="24"/>
              <w:highlight w:val="cyan"/>
            </w:rPr>
          </w:rPrChange>
        </w:rPr>
        <w:t xml:space="preserve">6. </w:t>
      </w:r>
    </w:p>
    <w:p w14:paraId="2B734753" w14:textId="77777777" w:rsidR="000F271F" w:rsidRPr="002A4BFC" w:rsidRDefault="000F271F" w:rsidP="000F271F">
      <w:pPr>
        <w:pStyle w:val="Heading3"/>
        <w:rPr>
          <w:rPrChange w:id="1249" w:author="Author">
            <w:rPr>
              <w:highlight w:val="cyan"/>
            </w:rPr>
          </w:rPrChange>
        </w:rPr>
      </w:pPr>
      <w:r w:rsidRPr="002A4BFC">
        <w:rPr>
          <w:sz w:val="22"/>
          <w:rPrChange w:id="1250" w:author="Author">
            <w:rPr>
              <w:sz w:val="22"/>
              <w:highlight w:val="cyan"/>
            </w:rPr>
          </w:rPrChange>
        </w:rPr>
        <w:t>7.3.4</w:t>
      </w:r>
      <w:r w:rsidRPr="002A4BFC">
        <w:rPr>
          <w:sz w:val="22"/>
          <w:rPrChange w:id="1251" w:author="Author">
            <w:rPr>
              <w:sz w:val="22"/>
              <w:highlight w:val="cyan"/>
            </w:rPr>
          </w:rPrChange>
        </w:rPr>
        <w:tab/>
      </w:r>
      <w:r w:rsidRPr="002A4BFC">
        <w:rPr>
          <w:rPrChange w:id="1252" w:author="Author">
            <w:rPr>
              <w:highlight w:val="cyan"/>
            </w:rPr>
          </w:rPrChange>
        </w:rPr>
        <w:t xml:space="preserve">Impact assessment of emissions caused by base and mobile stations of the mobile service to VDES satellite receiver (static analysis, single interference) </w:t>
      </w:r>
    </w:p>
    <w:p w14:paraId="00840BEE" w14:textId="77777777" w:rsidR="000F271F" w:rsidRPr="002A4BFC" w:rsidRDefault="000F271F" w:rsidP="000F271F">
      <w:pPr>
        <w:rPr>
          <w:szCs w:val="24"/>
          <w:rPrChange w:id="1253" w:author="Author">
            <w:rPr>
              <w:szCs w:val="24"/>
              <w:highlight w:val="cyan"/>
            </w:rPr>
          </w:rPrChange>
        </w:rPr>
      </w:pPr>
      <w:r w:rsidRPr="002A4BFC">
        <w:rPr>
          <w:szCs w:val="24"/>
          <w:rPrChange w:id="1254" w:author="Author">
            <w:rPr>
              <w:szCs w:val="24"/>
              <w:highlight w:val="cyan"/>
            </w:rPr>
          </w:rPrChange>
        </w:rPr>
        <w:t>Tables 7-</w:t>
      </w:r>
      <w:del w:id="1255" w:author="Author">
        <w:r w:rsidRPr="002A4BFC" w:rsidDel="0074512B">
          <w:rPr>
            <w:szCs w:val="24"/>
            <w:rPrChange w:id="1256" w:author="Author">
              <w:rPr>
                <w:szCs w:val="24"/>
                <w:highlight w:val="cyan"/>
              </w:rPr>
            </w:rPrChange>
          </w:rPr>
          <w:delText>20</w:delText>
        </w:r>
      </w:del>
      <w:ins w:id="1257" w:author="Author">
        <w:r w:rsidRPr="002A4BFC">
          <w:rPr>
            <w:szCs w:val="24"/>
            <w:rPrChange w:id="1258" w:author="Author">
              <w:rPr>
                <w:szCs w:val="24"/>
                <w:highlight w:val="cyan"/>
              </w:rPr>
            </w:rPrChange>
          </w:rPr>
          <w:t>2</w:t>
        </w:r>
        <w:r>
          <w:rPr>
            <w:szCs w:val="24"/>
          </w:rPr>
          <w:t>1</w:t>
        </w:r>
      </w:ins>
      <w:r w:rsidRPr="002A4BFC">
        <w:rPr>
          <w:szCs w:val="24"/>
          <w:rPrChange w:id="1259" w:author="Author">
            <w:rPr>
              <w:szCs w:val="24"/>
              <w:highlight w:val="cyan"/>
            </w:rPr>
          </w:rPrChange>
        </w:rPr>
        <w:t>-7-</w:t>
      </w:r>
      <w:del w:id="1260" w:author="Author">
        <w:r w:rsidRPr="002A4BFC" w:rsidDel="0074512B">
          <w:rPr>
            <w:szCs w:val="24"/>
            <w:rPrChange w:id="1261" w:author="Author">
              <w:rPr>
                <w:szCs w:val="24"/>
                <w:highlight w:val="cyan"/>
              </w:rPr>
            </w:rPrChange>
          </w:rPr>
          <w:delText xml:space="preserve">23 </w:delText>
        </w:r>
      </w:del>
      <w:ins w:id="1262" w:author="Author">
        <w:r w:rsidRPr="002A4BFC">
          <w:rPr>
            <w:szCs w:val="24"/>
            <w:rPrChange w:id="1263" w:author="Author">
              <w:rPr>
                <w:szCs w:val="24"/>
                <w:highlight w:val="cyan"/>
              </w:rPr>
            </w:rPrChange>
          </w:rPr>
          <w:t>2</w:t>
        </w:r>
        <w:r>
          <w:rPr>
            <w:szCs w:val="24"/>
          </w:rPr>
          <w:t>4</w:t>
        </w:r>
        <w:r w:rsidRPr="002A4BFC">
          <w:rPr>
            <w:szCs w:val="24"/>
            <w:rPrChange w:id="1264" w:author="Author">
              <w:rPr>
                <w:szCs w:val="24"/>
                <w:highlight w:val="cyan"/>
              </w:rPr>
            </w:rPrChange>
          </w:rPr>
          <w:t xml:space="preserve"> </w:t>
        </w:r>
      </w:ins>
      <w:r w:rsidRPr="002A4BFC">
        <w:rPr>
          <w:szCs w:val="24"/>
          <w:rPrChange w:id="1265" w:author="Author">
            <w:rPr>
              <w:szCs w:val="24"/>
              <w:highlight w:val="cyan"/>
            </w:rPr>
          </w:rPrChange>
        </w:rPr>
        <w:t>contain the assessment results of interference caused by base and mobile stations at VDES satellite receiver input at orbit with altitude of 600 km for Yagi antenna and Isoflux isotropic antenna. The analysis shows that the maximum interference level at elevation angles of mobile station of more than 10 degrees will be equal to:</w:t>
      </w:r>
    </w:p>
    <w:p w14:paraId="64CA5597" w14:textId="77777777" w:rsidR="000F271F" w:rsidRPr="002A4BFC" w:rsidRDefault="000F271F" w:rsidP="000F271F">
      <w:pPr>
        <w:pStyle w:val="enumlev1"/>
        <w:rPr>
          <w:lang w:eastAsia="fr-FR"/>
          <w:rPrChange w:id="1266" w:author="Author">
            <w:rPr>
              <w:highlight w:val="cyan"/>
              <w:lang w:eastAsia="fr-FR"/>
            </w:rPr>
          </w:rPrChange>
        </w:rPr>
      </w:pPr>
      <w:r w:rsidRPr="002A4BFC">
        <w:rPr>
          <w:lang w:eastAsia="fr-FR"/>
          <w:rPrChange w:id="1267" w:author="Author">
            <w:rPr>
              <w:highlight w:val="cyan"/>
              <w:lang w:eastAsia="fr-FR"/>
            </w:rPr>
          </w:rPrChange>
        </w:rPr>
        <w:t>•</w:t>
      </w:r>
      <w:r w:rsidRPr="002A4BFC">
        <w:rPr>
          <w:lang w:eastAsia="fr-FR"/>
          <w:rPrChange w:id="1268" w:author="Author">
            <w:rPr>
              <w:highlight w:val="cyan"/>
              <w:lang w:eastAsia="fr-FR"/>
            </w:rPr>
          </w:rPrChange>
        </w:rPr>
        <w:tab/>
        <w:t xml:space="preserve"> minus </w:t>
      </w:r>
      <w:del w:id="1269" w:author="Author">
        <w:r w:rsidRPr="002A4BFC" w:rsidDel="0074512B">
          <w:rPr>
            <w:lang w:eastAsia="fr-FR"/>
            <w:rPrChange w:id="1270" w:author="Author">
              <w:rPr>
                <w:highlight w:val="cyan"/>
                <w:lang w:eastAsia="fr-FR"/>
              </w:rPr>
            </w:rPrChange>
          </w:rPr>
          <w:delText>121</w:delText>
        </w:r>
      </w:del>
      <w:ins w:id="1271" w:author="Author">
        <w:r w:rsidRPr="002A4BFC">
          <w:rPr>
            <w:lang w:eastAsia="fr-FR"/>
            <w:rPrChange w:id="1272" w:author="Author">
              <w:rPr>
                <w:highlight w:val="cyan"/>
                <w:lang w:eastAsia="fr-FR"/>
              </w:rPr>
            </w:rPrChange>
          </w:rPr>
          <w:t>12</w:t>
        </w:r>
        <w:r>
          <w:rPr>
            <w:lang w:eastAsia="fr-FR"/>
          </w:rPr>
          <w:t>3</w:t>
        </w:r>
      </w:ins>
      <w:r w:rsidRPr="002A4BFC">
        <w:rPr>
          <w:lang w:eastAsia="fr-FR"/>
          <w:rPrChange w:id="1273" w:author="Author">
            <w:rPr>
              <w:highlight w:val="cyan"/>
              <w:lang w:eastAsia="fr-FR"/>
            </w:rPr>
          </w:rPrChange>
        </w:rPr>
        <w:t>.</w:t>
      </w:r>
      <w:del w:id="1274" w:author="Author">
        <w:r w:rsidRPr="002A4BFC" w:rsidDel="0074512B">
          <w:rPr>
            <w:lang w:eastAsia="fr-FR"/>
            <w:rPrChange w:id="1275" w:author="Author">
              <w:rPr>
                <w:highlight w:val="cyan"/>
                <w:lang w:eastAsia="fr-FR"/>
              </w:rPr>
            </w:rPrChange>
          </w:rPr>
          <w:delText xml:space="preserve">5 </w:delText>
        </w:r>
      </w:del>
      <w:ins w:id="1276" w:author="Author">
        <w:r>
          <w:rPr>
            <w:lang w:eastAsia="fr-FR"/>
          </w:rPr>
          <w:t>1</w:t>
        </w:r>
        <w:r w:rsidRPr="002A4BFC">
          <w:rPr>
            <w:lang w:eastAsia="fr-FR"/>
            <w:rPrChange w:id="1277" w:author="Author">
              <w:rPr>
                <w:highlight w:val="cyan"/>
                <w:lang w:eastAsia="fr-FR"/>
              </w:rPr>
            </w:rPrChange>
          </w:rPr>
          <w:t xml:space="preserve"> </w:t>
        </w:r>
      </w:ins>
      <w:r w:rsidRPr="002A4BFC">
        <w:rPr>
          <w:lang w:eastAsia="fr-FR"/>
          <w:rPrChange w:id="1278" w:author="Author">
            <w:rPr>
              <w:highlight w:val="cyan"/>
              <w:lang w:eastAsia="fr-FR"/>
            </w:rPr>
          </w:rPrChange>
        </w:rPr>
        <w:t>dBW in case of interference caused by base station to satellite receiver with Isofl</w:t>
      </w:r>
      <w:ins w:id="1279" w:author="Author">
        <w:r>
          <w:rPr>
            <w:lang w:eastAsia="fr-FR"/>
          </w:rPr>
          <w:t>u</w:t>
        </w:r>
      </w:ins>
      <w:del w:id="1280" w:author="Author">
        <w:r w:rsidRPr="002A4BFC" w:rsidDel="00A10DFD">
          <w:rPr>
            <w:lang w:eastAsia="fr-FR"/>
            <w:rPrChange w:id="1281" w:author="Author">
              <w:rPr>
                <w:highlight w:val="cyan"/>
                <w:lang w:eastAsia="fr-FR"/>
              </w:rPr>
            </w:rPrChange>
          </w:rPr>
          <w:delText>a</w:delText>
        </w:r>
      </w:del>
      <w:r w:rsidRPr="002A4BFC">
        <w:rPr>
          <w:lang w:eastAsia="fr-FR"/>
          <w:rPrChange w:id="1282" w:author="Author">
            <w:rPr>
              <w:highlight w:val="cyan"/>
              <w:lang w:eastAsia="fr-FR"/>
            </w:rPr>
          </w:rPrChange>
        </w:rPr>
        <w:t>x antenna;</w:t>
      </w:r>
    </w:p>
    <w:p w14:paraId="41428189" w14:textId="77777777" w:rsidR="000F271F" w:rsidRPr="002A4BFC" w:rsidRDefault="000F271F" w:rsidP="000F271F">
      <w:pPr>
        <w:pStyle w:val="enumlev1"/>
        <w:rPr>
          <w:lang w:eastAsia="fr-FR"/>
          <w:rPrChange w:id="1283" w:author="Author">
            <w:rPr>
              <w:highlight w:val="cyan"/>
              <w:lang w:eastAsia="fr-FR"/>
            </w:rPr>
          </w:rPrChange>
        </w:rPr>
      </w:pPr>
      <w:r w:rsidRPr="002A4BFC">
        <w:rPr>
          <w:lang w:eastAsia="fr-FR"/>
          <w:rPrChange w:id="1284" w:author="Author">
            <w:rPr>
              <w:highlight w:val="cyan"/>
              <w:lang w:eastAsia="fr-FR"/>
            </w:rPr>
          </w:rPrChange>
        </w:rPr>
        <w:t>•</w:t>
      </w:r>
      <w:r w:rsidRPr="002A4BFC">
        <w:rPr>
          <w:lang w:eastAsia="fr-FR"/>
          <w:rPrChange w:id="1285" w:author="Author">
            <w:rPr>
              <w:highlight w:val="cyan"/>
              <w:lang w:eastAsia="fr-FR"/>
            </w:rPr>
          </w:rPrChange>
        </w:rPr>
        <w:tab/>
        <w:t xml:space="preserve">minus </w:t>
      </w:r>
      <w:del w:id="1286" w:author="Author">
        <w:r w:rsidRPr="002A4BFC" w:rsidDel="0074512B">
          <w:rPr>
            <w:lang w:eastAsia="fr-FR"/>
            <w:rPrChange w:id="1287" w:author="Author">
              <w:rPr>
                <w:highlight w:val="cyan"/>
                <w:lang w:eastAsia="fr-FR"/>
              </w:rPr>
            </w:rPrChange>
          </w:rPr>
          <w:delText>113</w:delText>
        </w:r>
      </w:del>
      <w:ins w:id="1288" w:author="Author">
        <w:r w:rsidRPr="002A4BFC">
          <w:rPr>
            <w:lang w:eastAsia="fr-FR"/>
            <w:rPrChange w:id="1289" w:author="Author">
              <w:rPr>
                <w:highlight w:val="cyan"/>
                <w:lang w:eastAsia="fr-FR"/>
              </w:rPr>
            </w:rPrChange>
          </w:rPr>
          <w:t>11</w:t>
        </w:r>
        <w:r>
          <w:rPr>
            <w:lang w:eastAsia="fr-FR"/>
          </w:rPr>
          <w:t>6</w:t>
        </w:r>
      </w:ins>
      <w:r w:rsidRPr="002A4BFC">
        <w:rPr>
          <w:lang w:eastAsia="fr-FR"/>
          <w:rPrChange w:id="1290" w:author="Author">
            <w:rPr>
              <w:highlight w:val="cyan"/>
              <w:lang w:eastAsia="fr-FR"/>
            </w:rPr>
          </w:rPrChange>
        </w:rPr>
        <w:t>.</w:t>
      </w:r>
      <w:del w:id="1291" w:author="Author">
        <w:r w:rsidRPr="002A4BFC" w:rsidDel="0074512B">
          <w:rPr>
            <w:lang w:eastAsia="fr-FR"/>
            <w:rPrChange w:id="1292" w:author="Author">
              <w:rPr>
                <w:highlight w:val="cyan"/>
                <w:lang w:eastAsia="fr-FR"/>
              </w:rPr>
            </w:rPrChange>
          </w:rPr>
          <w:delText xml:space="preserve">2 </w:delText>
        </w:r>
      </w:del>
      <w:ins w:id="1293" w:author="Author">
        <w:r>
          <w:rPr>
            <w:lang w:eastAsia="fr-FR"/>
          </w:rPr>
          <w:t>6</w:t>
        </w:r>
        <w:r w:rsidRPr="002A4BFC">
          <w:rPr>
            <w:lang w:eastAsia="fr-FR"/>
            <w:rPrChange w:id="1294" w:author="Author">
              <w:rPr>
                <w:highlight w:val="cyan"/>
                <w:lang w:eastAsia="fr-FR"/>
              </w:rPr>
            </w:rPrChange>
          </w:rPr>
          <w:t xml:space="preserve"> </w:t>
        </w:r>
      </w:ins>
      <w:r w:rsidRPr="002A4BFC">
        <w:rPr>
          <w:lang w:eastAsia="fr-FR"/>
          <w:rPrChange w:id="1295" w:author="Author">
            <w:rPr>
              <w:highlight w:val="cyan"/>
              <w:lang w:eastAsia="fr-FR"/>
            </w:rPr>
          </w:rPrChange>
        </w:rPr>
        <w:t>dBW in case of interference caused by base station to satellite receiver with Yagi antenna;</w:t>
      </w:r>
    </w:p>
    <w:p w14:paraId="2F70377E" w14:textId="77777777" w:rsidR="000F271F" w:rsidRPr="002A4BFC" w:rsidRDefault="000F271F" w:rsidP="000F271F">
      <w:pPr>
        <w:pStyle w:val="enumlev1"/>
        <w:rPr>
          <w:lang w:eastAsia="fr-FR"/>
          <w:rPrChange w:id="1296" w:author="Author">
            <w:rPr>
              <w:highlight w:val="cyan"/>
              <w:lang w:eastAsia="fr-FR"/>
            </w:rPr>
          </w:rPrChange>
        </w:rPr>
      </w:pPr>
      <w:r w:rsidRPr="002A4BFC">
        <w:rPr>
          <w:lang w:eastAsia="fr-FR"/>
          <w:rPrChange w:id="1297" w:author="Author">
            <w:rPr>
              <w:highlight w:val="cyan"/>
              <w:lang w:eastAsia="fr-FR"/>
            </w:rPr>
          </w:rPrChange>
        </w:rPr>
        <w:t>•</w:t>
      </w:r>
      <w:r w:rsidRPr="002A4BFC">
        <w:rPr>
          <w:lang w:eastAsia="fr-FR"/>
          <w:rPrChange w:id="1298" w:author="Author">
            <w:rPr>
              <w:highlight w:val="cyan"/>
              <w:lang w:eastAsia="fr-FR"/>
            </w:rPr>
          </w:rPrChange>
        </w:rPr>
        <w:tab/>
        <w:t>minus 125.3 dBW in case of interference caused by mobile station to satellite receiver with Isofl</w:t>
      </w:r>
      <w:ins w:id="1299" w:author="Author">
        <w:r>
          <w:rPr>
            <w:lang w:eastAsia="fr-FR"/>
          </w:rPr>
          <w:t>u</w:t>
        </w:r>
      </w:ins>
      <w:del w:id="1300" w:author="Author">
        <w:r w:rsidRPr="002A4BFC" w:rsidDel="00A10DFD">
          <w:rPr>
            <w:lang w:eastAsia="fr-FR"/>
            <w:rPrChange w:id="1301" w:author="Author">
              <w:rPr>
                <w:highlight w:val="cyan"/>
                <w:lang w:eastAsia="fr-FR"/>
              </w:rPr>
            </w:rPrChange>
          </w:rPr>
          <w:delText>a</w:delText>
        </w:r>
      </w:del>
      <w:r w:rsidRPr="002A4BFC">
        <w:rPr>
          <w:lang w:eastAsia="fr-FR"/>
          <w:rPrChange w:id="1302" w:author="Author">
            <w:rPr>
              <w:highlight w:val="cyan"/>
              <w:lang w:eastAsia="fr-FR"/>
            </w:rPr>
          </w:rPrChange>
        </w:rPr>
        <w:t>x antenna;</w:t>
      </w:r>
    </w:p>
    <w:p w14:paraId="7F0DA4A0" w14:textId="77777777" w:rsidR="000F271F" w:rsidRPr="002A4BFC" w:rsidRDefault="000F271F" w:rsidP="000F271F">
      <w:pPr>
        <w:pStyle w:val="enumlev1"/>
        <w:rPr>
          <w:lang w:eastAsia="fr-FR"/>
          <w:rPrChange w:id="1303" w:author="Author">
            <w:rPr>
              <w:highlight w:val="cyan"/>
              <w:lang w:eastAsia="fr-FR"/>
            </w:rPr>
          </w:rPrChange>
        </w:rPr>
      </w:pPr>
      <w:r w:rsidRPr="002A4BFC">
        <w:rPr>
          <w:lang w:eastAsia="fr-FR"/>
          <w:rPrChange w:id="1304" w:author="Author">
            <w:rPr>
              <w:highlight w:val="cyan"/>
              <w:lang w:eastAsia="fr-FR"/>
            </w:rPr>
          </w:rPrChange>
        </w:rPr>
        <w:t>•</w:t>
      </w:r>
      <w:r w:rsidRPr="002A4BFC">
        <w:rPr>
          <w:lang w:eastAsia="fr-FR"/>
          <w:rPrChange w:id="1305" w:author="Author">
            <w:rPr>
              <w:highlight w:val="cyan"/>
              <w:lang w:eastAsia="fr-FR"/>
            </w:rPr>
          </w:rPrChange>
        </w:rPr>
        <w:tab/>
        <w:t xml:space="preserve">minus </w:t>
      </w:r>
      <w:del w:id="1306" w:author="Author">
        <w:r w:rsidRPr="002A4BFC" w:rsidDel="0074512B">
          <w:rPr>
            <w:lang w:eastAsia="fr-FR"/>
            <w:rPrChange w:id="1307" w:author="Author">
              <w:rPr>
                <w:highlight w:val="cyan"/>
                <w:lang w:eastAsia="fr-FR"/>
              </w:rPr>
            </w:rPrChange>
          </w:rPr>
          <w:delText>116</w:delText>
        </w:r>
      </w:del>
      <w:ins w:id="1308" w:author="Author">
        <w:r w:rsidRPr="002A4BFC">
          <w:rPr>
            <w:lang w:eastAsia="fr-FR"/>
            <w:rPrChange w:id="1309" w:author="Author">
              <w:rPr>
                <w:highlight w:val="cyan"/>
                <w:lang w:eastAsia="fr-FR"/>
              </w:rPr>
            </w:rPrChange>
          </w:rPr>
          <w:t>11</w:t>
        </w:r>
        <w:r>
          <w:rPr>
            <w:lang w:eastAsia="fr-FR"/>
          </w:rPr>
          <w:t>7</w:t>
        </w:r>
      </w:ins>
      <w:r w:rsidRPr="002A4BFC">
        <w:rPr>
          <w:lang w:eastAsia="fr-FR"/>
          <w:rPrChange w:id="1310" w:author="Author">
            <w:rPr>
              <w:highlight w:val="cyan"/>
              <w:lang w:eastAsia="fr-FR"/>
            </w:rPr>
          </w:rPrChange>
        </w:rPr>
        <w:t>.</w:t>
      </w:r>
      <w:del w:id="1311" w:author="Author">
        <w:r w:rsidRPr="002A4BFC" w:rsidDel="0074512B">
          <w:rPr>
            <w:lang w:eastAsia="fr-FR"/>
            <w:rPrChange w:id="1312" w:author="Author">
              <w:rPr>
                <w:highlight w:val="cyan"/>
                <w:lang w:eastAsia="fr-FR"/>
              </w:rPr>
            </w:rPrChange>
          </w:rPr>
          <w:delText xml:space="preserve">4 </w:delText>
        </w:r>
      </w:del>
      <w:ins w:id="1313" w:author="Author">
        <w:r>
          <w:rPr>
            <w:lang w:eastAsia="fr-FR"/>
          </w:rPr>
          <w:t>7</w:t>
        </w:r>
        <w:r w:rsidRPr="002A4BFC">
          <w:rPr>
            <w:lang w:eastAsia="fr-FR"/>
            <w:rPrChange w:id="1314" w:author="Author">
              <w:rPr>
                <w:highlight w:val="cyan"/>
                <w:lang w:eastAsia="fr-FR"/>
              </w:rPr>
            </w:rPrChange>
          </w:rPr>
          <w:t xml:space="preserve"> </w:t>
        </w:r>
      </w:ins>
      <w:r w:rsidRPr="002A4BFC">
        <w:rPr>
          <w:lang w:eastAsia="fr-FR"/>
          <w:rPrChange w:id="1315" w:author="Author">
            <w:rPr>
              <w:highlight w:val="cyan"/>
              <w:lang w:eastAsia="fr-FR"/>
            </w:rPr>
          </w:rPrChange>
        </w:rPr>
        <w:t>dBW in case of interference caused by mobile station to satellite receiver with Yagi antenna.</w:t>
      </w:r>
    </w:p>
    <w:p w14:paraId="497195BF" w14:textId="77777777" w:rsidR="000F271F" w:rsidRPr="002A4BFC" w:rsidRDefault="000F271F" w:rsidP="000F271F">
      <w:pPr>
        <w:rPr>
          <w:szCs w:val="24"/>
          <w:rPrChange w:id="1316" w:author="Author">
            <w:rPr>
              <w:szCs w:val="24"/>
              <w:highlight w:val="cyan"/>
            </w:rPr>
          </w:rPrChange>
        </w:rPr>
      </w:pPr>
      <w:r w:rsidRPr="002A4BFC">
        <w:rPr>
          <w:szCs w:val="24"/>
          <w:rPrChange w:id="1317" w:author="Author">
            <w:rPr>
              <w:szCs w:val="24"/>
              <w:highlight w:val="cyan"/>
            </w:rPr>
          </w:rPrChange>
        </w:rPr>
        <w:t>These levels were used for estimation of C/(N+I) ratio at the satellite receiver input which are given in Tables 7-</w:t>
      </w:r>
      <w:del w:id="1318" w:author="Author">
        <w:r w:rsidRPr="002A4BFC" w:rsidDel="0074512B">
          <w:rPr>
            <w:szCs w:val="24"/>
            <w:rPrChange w:id="1319" w:author="Author">
              <w:rPr>
                <w:szCs w:val="24"/>
                <w:highlight w:val="cyan"/>
              </w:rPr>
            </w:rPrChange>
          </w:rPr>
          <w:delText>24</w:delText>
        </w:r>
      </w:del>
      <w:ins w:id="1320" w:author="Author">
        <w:r w:rsidRPr="002A4BFC">
          <w:rPr>
            <w:szCs w:val="24"/>
            <w:rPrChange w:id="1321" w:author="Author">
              <w:rPr>
                <w:szCs w:val="24"/>
                <w:highlight w:val="cyan"/>
              </w:rPr>
            </w:rPrChange>
          </w:rPr>
          <w:t>2</w:t>
        </w:r>
        <w:r>
          <w:rPr>
            <w:szCs w:val="24"/>
          </w:rPr>
          <w:t>5</w:t>
        </w:r>
      </w:ins>
      <w:r w:rsidRPr="002A4BFC">
        <w:rPr>
          <w:szCs w:val="24"/>
          <w:rPrChange w:id="1322" w:author="Author">
            <w:rPr>
              <w:szCs w:val="24"/>
              <w:highlight w:val="cyan"/>
            </w:rPr>
          </w:rPrChange>
        </w:rPr>
        <w:t>-7-</w:t>
      </w:r>
      <w:del w:id="1323" w:author="Author">
        <w:r w:rsidRPr="002A4BFC" w:rsidDel="0074512B">
          <w:rPr>
            <w:szCs w:val="24"/>
            <w:rPrChange w:id="1324" w:author="Author">
              <w:rPr>
                <w:szCs w:val="24"/>
                <w:highlight w:val="cyan"/>
              </w:rPr>
            </w:rPrChange>
          </w:rPr>
          <w:delText>27</w:delText>
        </w:r>
      </w:del>
      <w:ins w:id="1325" w:author="Author">
        <w:r w:rsidRPr="002A4BFC">
          <w:rPr>
            <w:szCs w:val="24"/>
            <w:rPrChange w:id="1326" w:author="Author">
              <w:rPr>
                <w:szCs w:val="24"/>
                <w:highlight w:val="cyan"/>
              </w:rPr>
            </w:rPrChange>
          </w:rPr>
          <w:t>2</w:t>
        </w:r>
        <w:r>
          <w:rPr>
            <w:szCs w:val="24"/>
          </w:rPr>
          <w:t>8</w:t>
        </w:r>
      </w:ins>
      <w:r w:rsidRPr="002A4BFC">
        <w:rPr>
          <w:szCs w:val="24"/>
          <w:rPrChange w:id="1327" w:author="Author">
            <w:rPr>
              <w:szCs w:val="24"/>
              <w:highlight w:val="cyan"/>
            </w:rPr>
          </w:rPrChange>
        </w:rPr>
        <w:t xml:space="preserve">. With this </w:t>
      </w:r>
      <w:del w:id="1328" w:author="Author">
        <w:r w:rsidRPr="002A4BFC" w:rsidDel="0074512B">
          <w:rPr>
            <w:szCs w:val="24"/>
            <w:rPrChange w:id="1329" w:author="Author">
              <w:rPr>
                <w:szCs w:val="24"/>
                <w:highlight w:val="cyan"/>
              </w:rPr>
            </w:rPrChange>
          </w:rPr>
          <w:delText>Signal 2</w:delText>
        </w:r>
      </w:del>
      <w:ins w:id="1330" w:author="Author">
        <w:r>
          <w:rPr>
            <w:szCs w:val="24"/>
          </w:rPr>
          <w:t>waveform 1</w:t>
        </w:r>
      </w:ins>
      <w:r w:rsidRPr="002A4BFC">
        <w:rPr>
          <w:szCs w:val="24"/>
          <w:rPrChange w:id="1331" w:author="Author">
            <w:rPr>
              <w:szCs w:val="24"/>
              <w:highlight w:val="cyan"/>
            </w:rPr>
          </w:rPrChange>
        </w:rPr>
        <w:t xml:space="preserve"> of VDES uplink as the most noise immune signal shape was considered.</w:t>
      </w:r>
    </w:p>
    <w:p w14:paraId="258A9189" w14:textId="77777777" w:rsidR="000F271F" w:rsidRPr="002A4BFC" w:rsidDel="0074512B" w:rsidRDefault="000F271F" w:rsidP="000F271F">
      <w:pPr>
        <w:tabs>
          <w:tab w:val="clear" w:pos="1134"/>
          <w:tab w:val="clear" w:pos="1871"/>
          <w:tab w:val="clear" w:pos="2268"/>
        </w:tabs>
        <w:overflowPunct/>
        <w:autoSpaceDE/>
        <w:autoSpaceDN/>
        <w:adjustRightInd/>
        <w:spacing w:before="0" w:after="200" w:line="276" w:lineRule="auto"/>
        <w:textAlignment w:val="auto"/>
        <w:rPr>
          <w:del w:id="1332" w:author="Author"/>
          <w:sz w:val="22"/>
          <w:rPrChange w:id="1333" w:author="Author">
            <w:rPr>
              <w:del w:id="1334" w:author="Author"/>
              <w:sz w:val="22"/>
              <w:highlight w:val="cyan"/>
            </w:rPr>
          </w:rPrChange>
        </w:rPr>
      </w:pPr>
      <w:del w:id="1335" w:author="Author">
        <w:r w:rsidRPr="002A4BFC" w:rsidDel="0074512B">
          <w:rPr>
            <w:sz w:val="22"/>
            <w:rPrChange w:id="1336" w:author="Author">
              <w:rPr>
                <w:sz w:val="22"/>
                <w:highlight w:val="cyan"/>
              </w:rPr>
            </w:rPrChange>
          </w:rPr>
          <w:delText>Editor note: the different interference scenario should be detailed, in particular the relative positions of the MS/BS and the VDES transmitter on the ship to the satellite.</w:delText>
        </w:r>
      </w:del>
    </w:p>
    <w:p w14:paraId="4FFE03BE" w14:textId="77777777" w:rsidR="000F271F" w:rsidRPr="002A4BFC" w:rsidRDefault="000F271F" w:rsidP="000F271F">
      <w:pPr>
        <w:pStyle w:val="TableNo"/>
        <w:rPr>
          <w:rPrChange w:id="1337" w:author="Author">
            <w:rPr>
              <w:highlight w:val="cyan"/>
            </w:rPr>
          </w:rPrChange>
        </w:rPr>
      </w:pPr>
      <w:r w:rsidRPr="002A4BFC">
        <w:rPr>
          <w:rPrChange w:id="1338" w:author="Author">
            <w:rPr>
              <w:highlight w:val="cyan"/>
            </w:rPr>
          </w:rPrChange>
        </w:rPr>
        <w:t>TABLE 7-</w:t>
      </w:r>
      <w:del w:id="1339" w:author="Author">
        <w:r w:rsidRPr="002A4BFC" w:rsidDel="0074512B">
          <w:rPr>
            <w:rPrChange w:id="1340" w:author="Author">
              <w:rPr>
                <w:highlight w:val="cyan"/>
              </w:rPr>
            </w:rPrChange>
          </w:rPr>
          <w:delText>20</w:delText>
        </w:r>
      </w:del>
      <w:ins w:id="1341" w:author="Author">
        <w:r w:rsidRPr="002A4BFC">
          <w:rPr>
            <w:rPrChange w:id="1342" w:author="Author">
              <w:rPr>
                <w:highlight w:val="cyan"/>
              </w:rPr>
            </w:rPrChange>
          </w:rPr>
          <w:t>2</w:t>
        </w:r>
        <w:r>
          <w:t>1</w:t>
        </w:r>
      </w:ins>
    </w:p>
    <w:p w14:paraId="5EE27B18" w14:textId="699E2301" w:rsidR="000F271F" w:rsidRPr="002A4BFC" w:rsidRDefault="000F271F" w:rsidP="000F271F">
      <w:pPr>
        <w:pStyle w:val="Tabletitle"/>
        <w:rPr>
          <w:rPrChange w:id="1343" w:author="Author">
            <w:rPr>
              <w:highlight w:val="cyan"/>
            </w:rPr>
          </w:rPrChange>
        </w:rPr>
      </w:pPr>
      <w:r w:rsidRPr="002A4BFC">
        <w:rPr>
          <w:rPrChange w:id="1344" w:author="Author">
            <w:rPr>
              <w:highlight w:val="cyan"/>
            </w:rPr>
          </w:rPrChange>
        </w:rPr>
        <w:t xml:space="preserve">Assessment of interference caused by base station at the VDES satellite receiver input </w:t>
      </w:r>
      <w:r w:rsidRPr="002A4BFC">
        <w:rPr>
          <w:rPrChange w:id="1345" w:author="Author">
            <w:rPr>
              <w:highlight w:val="cyan"/>
            </w:rPr>
          </w:rPrChange>
        </w:rPr>
        <w:br/>
        <w:t xml:space="preserve">with </w:t>
      </w:r>
      <w:del w:id="1346" w:author="Author">
        <w:r w:rsidRPr="002A4BFC" w:rsidDel="00046FCB">
          <w:rPr>
            <w:rPrChange w:id="1347" w:author="Author">
              <w:rPr>
                <w:highlight w:val="cyan"/>
              </w:rPr>
            </w:rPrChange>
          </w:rPr>
          <w:delText xml:space="preserve">Isoflax </w:delText>
        </w:r>
      </w:del>
      <w:ins w:id="1348" w:author="Author">
        <w:r w:rsidR="00046FCB" w:rsidRPr="002A4BFC">
          <w:rPr>
            <w:rPrChange w:id="1349" w:author="Author">
              <w:rPr>
                <w:highlight w:val="cyan"/>
              </w:rPr>
            </w:rPrChange>
          </w:rPr>
          <w:t>Isofl</w:t>
        </w:r>
        <w:r w:rsidR="00046FCB">
          <w:t>u</w:t>
        </w:r>
        <w:r w:rsidR="00046FCB" w:rsidRPr="002A4BFC">
          <w:rPr>
            <w:rPrChange w:id="1350" w:author="Author">
              <w:rPr>
                <w:highlight w:val="cyan"/>
              </w:rPr>
            </w:rPrChange>
          </w:rPr>
          <w:t xml:space="preserve">x </w:t>
        </w:r>
      </w:ins>
      <w:r w:rsidRPr="002A4BFC">
        <w:rPr>
          <w:rPrChange w:id="1351" w:author="Author">
            <w:rPr>
              <w:highlight w:val="cyan"/>
            </w:rPr>
          </w:rPrChange>
        </w:rPr>
        <w:t>antenna</w:t>
      </w:r>
    </w:p>
    <w:tbl>
      <w:tblPr>
        <w:tblStyle w:val="TableGrid"/>
        <w:tblW w:w="5000" w:type="pct"/>
        <w:jc w:val="center"/>
        <w:tblLook w:val="04A0" w:firstRow="1" w:lastRow="0" w:firstColumn="1" w:lastColumn="0" w:noHBand="0" w:noVBand="1"/>
      </w:tblPr>
      <w:tblGrid>
        <w:gridCol w:w="1149"/>
        <w:gridCol w:w="1272"/>
        <w:gridCol w:w="1396"/>
        <w:gridCol w:w="1020"/>
        <w:gridCol w:w="842"/>
        <w:gridCol w:w="1061"/>
        <w:gridCol w:w="898"/>
        <w:gridCol w:w="1418"/>
        <w:tblGridChange w:id="1352">
          <w:tblGrid>
            <w:gridCol w:w="113"/>
            <w:gridCol w:w="1036"/>
            <w:gridCol w:w="113"/>
            <w:gridCol w:w="1159"/>
            <w:gridCol w:w="113"/>
            <w:gridCol w:w="1283"/>
            <w:gridCol w:w="113"/>
            <w:gridCol w:w="907"/>
            <w:gridCol w:w="113"/>
            <w:gridCol w:w="729"/>
            <w:gridCol w:w="113"/>
            <w:gridCol w:w="948"/>
            <w:gridCol w:w="113"/>
            <w:gridCol w:w="785"/>
            <w:gridCol w:w="113"/>
            <w:gridCol w:w="1305"/>
            <w:gridCol w:w="113"/>
          </w:tblGrid>
        </w:tblGridChange>
      </w:tblGrid>
      <w:tr w:rsidR="000F271F" w:rsidRPr="00BF187E" w14:paraId="503FF2EE" w14:textId="77777777" w:rsidTr="00162AEA">
        <w:trPr>
          <w:cantSplit/>
          <w:jc w:val="center"/>
        </w:trPr>
        <w:tc>
          <w:tcPr>
            <w:tcW w:w="634" w:type="pct"/>
            <w:hideMark/>
          </w:tcPr>
          <w:p w14:paraId="31993737" w14:textId="77777777" w:rsidR="000F271F" w:rsidRPr="002A4BFC" w:rsidRDefault="000F271F" w:rsidP="00162AEA">
            <w:pPr>
              <w:pStyle w:val="Tablehead"/>
              <w:rPr>
                <w:bCs/>
                <w:sz w:val="18"/>
                <w:szCs w:val="18"/>
                <w:rPrChange w:id="1353" w:author="Author">
                  <w:rPr>
                    <w:bCs/>
                    <w:sz w:val="18"/>
                    <w:szCs w:val="18"/>
                    <w:highlight w:val="cyan"/>
                  </w:rPr>
                </w:rPrChange>
              </w:rPr>
            </w:pPr>
            <w:r w:rsidRPr="002A4BFC">
              <w:rPr>
                <w:rPrChange w:id="1354" w:author="Author">
                  <w:rPr>
                    <w:highlight w:val="cyan"/>
                  </w:rPr>
                </w:rPrChange>
              </w:rPr>
              <w:t>Elevation angle</w:t>
            </w:r>
          </w:p>
        </w:tc>
        <w:tc>
          <w:tcPr>
            <w:tcW w:w="702" w:type="pct"/>
            <w:hideMark/>
          </w:tcPr>
          <w:p w14:paraId="5DE7F73F" w14:textId="77777777" w:rsidR="000F271F" w:rsidRPr="002A4BFC" w:rsidRDefault="000F271F" w:rsidP="00162AEA">
            <w:pPr>
              <w:pStyle w:val="Tablehead"/>
              <w:rPr>
                <w:bCs/>
                <w:sz w:val="18"/>
                <w:szCs w:val="18"/>
                <w:rPrChange w:id="1355" w:author="Author">
                  <w:rPr>
                    <w:bCs/>
                    <w:sz w:val="18"/>
                    <w:szCs w:val="18"/>
                    <w:highlight w:val="cyan"/>
                  </w:rPr>
                </w:rPrChange>
              </w:rPr>
            </w:pPr>
            <w:r w:rsidRPr="002A4BFC">
              <w:rPr>
                <w:rPrChange w:id="1356" w:author="Author">
                  <w:rPr>
                    <w:highlight w:val="cyan"/>
                  </w:rPr>
                </w:rPrChange>
              </w:rPr>
              <w:t xml:space="preserve">e.i.r.p. in 42 kHz bandwidth </w:t>
            </w:r>
          </w:p>
        </w:tc>
        <w:tc>
          <w:tcPr>
            <w:tcW w:w="771" w:type="pct"/>
            <w:hideMark/>
          </w:tcPr>
          <w:p w14:paraId="2705038E" w14:textId="77777777" w:rsidR="000F271F" w:rsidRPr="002A4BFC" w:rsidRDefault="000F271F" w:rsidP="00162AEA">
            <w:pPr>
              <w:pStyle w:val="Tablehead"/>
              <w:rPr>
                <w:bCs/>
                <w:sz w:val="18"/>
                <w:szCs w:val="18"/>
                <w:rPrChange w:id="1357" w:author="Author">
                  <w:rPr>
                    <w:bCs/>
                    <w:sz w:val="18"/>
                    <w:szCs w:val="18"/>
                    <w:highlight w:val="cyan"/>
                  </w:rPr>
                </w:rPrChange>
              </w:rPr>
            </w:pPr>
            <w:r w:rsidRPr="002A4BFC">
              <w:rPr>
                <w:bCs/>
                <w:sz w:val="18"/>
                <w:szCs w:val="18"/>
                <w:rPrChange w:id="1358" w:author="Author">
                  <w:rPr>
                    <w:bCs/>
                    <w:sz w:val="18"/>
                    <w:szCs w:val="18"/>
                    <w:highlight w:val="cyan"/>
                  </w:rPr>
                </w:rPrChange>
              </w:rPr>
              <w:t>Polarization loss</w:t>
            </w:r>
          </w:p>
        </w:tc>
        <w:tc>
          <w:tcPr>
            <w:tcW w:w="563" w:type="pct"/>
            <w:hideMark/>
          </w:tcPr>
          <w:p w14:paraId="066625FF" w14:textId="77777777" w:rsidR="000F271F" w:rsidRPr="002A4BFC" w:rsidRDefault="000F271F" w:rsidP="00162AEA">
            <w:pPr>
              <w:pStyle w:val="Tablehead"/>
              <w:rPr>
                <w:bCs/>
                <w:sz w:val="18"/>
                <w:szCs w:val="18"/>
                <w:rPrChange w:id="1359" w:author="Author">
                  <w:rPr>
                    <w:bCs/>
                    <w:sz w:val="18"/>
                    <w:szCs w:val="18"/>
                    <w:highlight w:val="cyan"/>
                  </w:rPr>
                </w:rPrChange>
              </w:rPr>
            </w:pPr>
            <w:r w:rsidRPr="002A4BFC">
              <w:rPr>
                <w:rPrChange w:id="1360" w:author="Author">
                  <w:rPr>
                    <w:highlight w:val="cyan"/>
                  </w:rPr>
                </w:rPrChange>
              </w:rPr>
              <w:t>Path length</w:t>
            </w:r>
          </w:p>
        </w:tc>
        <w:tc>
          <w:tcPr>
            <w:tcW w:w="465" w:type="pct"/>
            <w:hideMark/>
          </w:tcPr>
          <w:p w14:paraId="17CC5F16" w14:textId="77777777" w:rsidR="000F271F" w:rsidRPr="002A4BFC" w:rsidRDefault="000F271F" w:rsidP="00162AEA">
            <w:pPr>
              <w:pStyle w:val="Tablehead"/>
              <w:rPr>
                <w:bCs/>
                <w:sz w:val="18"/>
                <w:szCs w:val="18"/>
                <w:rPrChange w:id="1361" w:author="Author">
                  <w:rPr>
                    <w:bCs/>
                    <w:sz w:val="18"/>
                    <w:szCs w:val="18"/>
                    <w:highlight w:val="cyan"/>
                  </w:rPr>
                </w:rPrChange>
              </w:rPr>
            </w:pPr>
            <w:r w:rsidRPr="002A4BFC">
              <w:rPr>
                <w:rPrChange w:id="1362" w:author="Author">
                  <w:rPr>
                    <w:highlight w:val="cyan"/>
                  </w:rPr>
                </w:rPrChange>
              </w:rPr>
              <w:t>Path loss</w:t>
            </w:r>
          </w:p>
        </w:tc>
        <w:tc>
          <w:tcPr>
            <w:tcW w:w="586" w:type="pct"/>
            <w:hideMark/>
          </w:tcPr>
          <w:p w14:paraId="1668925B" w14:textId="77777777" w:rsidR="000F271F" w:rsidRPr="002A4BFC" w:rsidRDefault="000F271F" w:rsidP="00162AEA">
            <w:pPr>
              <w:pStyle w:val="Tablehead"/>
              <w:rPr>
                <w:bCs/>
                <w:sz w:val="18"/>
                <w:szCs w:val="18"/>
                <w:rPrChange w:id="1363" w:author="Author">
                  <w:rPr>
                    <w:bCs/>
                    <w:sz w:val="18"/>
                    <w:szCs w:val="18"/>
                    <w:highlight w:val="cyan"/>
                  </w:rPr>
                </w:rPrChange>
              </w:rPr>
            </w:pPr>
            <w:r w:rsidRPr="002A4BFC">
              <w:rPr>
                <w:rPrChange w:id="1364" w:author="Author">
                  <w:rPr>
                    <w:highlight w:val="cyan"/>
                  </w:rPr>
                </w:rPrChange>
              </w:rPr>
              <w:t>Antenna gain</w:t>
            </w:r>
          </w:p>
        </w:tc>
        <w:tc>
          <w:tcPr>
            <w:tcW w:w="496" w:type="pct"/>
            <w:hideMark/>
          </w:tcPr>
          <w:p w14:paraId="44C36BD9" w14:textId="77777777" w:rsidR="000F271F" w:rsidRPr="002A4BFC" w:rsidRDefault="000F271F" w:rsidP="00162AEA">
            <w:pPr>
              <w:pStyle w:val="Tablehead"/>
              <w:rPr>
                <w:bCs/>
                <w:sz w:val="18"/>
                <w:szCs w:val="18"/>
                <w:rPrChange w:id="1365" w:author="Author">
                  <w:rPr>
                    <w:bCs/>
                    <w:sz w:val="18"/>
                    <w:szCs w:val="18"/>
                    <w:highlight w:val="cyan"/>
                  </w:rPr>
                </w:rPrChange>
              </w:rPr>
            </w:pPr>
            <w:r w:rsidRPr="002A4BFC">
              <w:rPr>
                <w:bCs/>
                <w:sz w:val="18"/>
                <w:szCs w:val="18"/>
                <w:rPrChange w:id="1366" w:author="Author">
                  <w:rPr>
                    <w:bCs/>
                    <w:sz w:val="18"/>
                    <w:szCs w:val="18"/>
                    <w:highlight w:val="cyan"/>
                  </w:rPr>
                </w:rPrChange>
              </w:rPr>
              <w:t>Feed loss</w:t>
            </w:r>
          </w:p>
        </w:tc>
        <w:tc>
          <w:tcPr>
            <w:tcW w:w="783" w:type="pct"/>
            <w:hideMark/>
          </w:tcPr>
          <w:p w14:paraId="180D45EA" w14:textId="77777777" w:rsidR="000F271F" w:rsidRPr="002A4BFC" w:rsidRDefault="000F271F" w:rsidP="00162AEA">
            <w:pPr>
              <w:pStyle w:val="Tablehead"/>
              <w:rPr>
                <w:rPrChange w:id="1367" w:author="Author">
                  <w:rPr>
                    <w:highlight w:val="cyan"/>
                  </w:rPr>
                </w:rPrChange>
              </w:rPr>
            </w:pPr>
            <w:r w:rsidRPr="002A4BFC">
              <w:rPr>
                <w:rPrChange w:id="1368" w:author="Author">
                  <w:rPr>
                    <w:highlight w:val="cyan"/>
                  </w:rPr>
                </w:rPrChange>
              </w:rPr>
              <w:t>Interference level at satellite receiver input</w:t>
            </w:r>
          </w:p>
        </w:tc>
      </w:tr>
      <w:tr w:rsidR="000F271F" w:rsidRPr="00BF187E" w14:paraId="7E381BC7" w14:textId="77777777" w:rsidTr="00162AEA">
        <w:trPr>
          <w:cantSplit/>
          <w:jc w:val="center"/>
        </w:trPr>
        <w:tc>
          <w:tcPr>
            <w:tcW w:w="634" w:type="pct"/>
            <w:noWrap/>
            <w:hideMark/>
          </w:tcPr>
          <w:p w14:paraId="405774E5" w14:textId="77777777" w:rsidR="000F271F" w:rsidRPr="002A4BFC" w:rsidRDefault="000F271F" w:rsidP="00162AEA">
            <w:pPr>
              <w:pStyle w:val="Tabletext"/>
              <w:jc w:val="center"/>
              <w:rPr>
                <w:rPrChange w:id="1369" w:author="Author">
                  <w:rPr>
                    <w:highlight w:val="cyan"/>
                  </w:rPr>
                </w:rPrChange>
              </w:rPr>
            </w:pPr>
            <w:r w:rsidRPr="002A4BFC">
              <w:rPr>
                <w:rPrChange w:id="1370" w:author="Author">
                  <w:rPr>
                    <w:highlight w:val="cyan"/>
                  </w:rPr>
                </w:rPrChange>
              </w:rPr>
              <w:t>deg</w:t>
            </w:r>
          </w:p>
        </w:tc>
        <w:tc>
          <w:tcPr>
            <w:tcW w:w="702" w:type="pct"/>
            <w:noWrap/>
            <w:hideMark/>
          </w:tcPr>
          <w:p w14:paraId="762C4643" w14:textId="77777777" w:rsidR="000F271F" w:rsidRPr="002A4BFC" w:rsidRDefault="000F271F" w:rsidP="00162AEA">
            <w:pPr>
              <w:pStyle w:val="Tabletext"/>
              <w:jc w:val="center"/>
              <w:rPr>
                <w:rPrChange w:id="1371" w:author="Author">
                  <w:rPr>
                    <w:highlight w:val="cyan"/>
                  </w:rPr>
                </w:rPrChange>
              </w:rPr>
            </w:pPr>
            <w:r w:rsidRPr="002A4BFC">
              <w:rPr>
                <w:rPrChange w:id="1372" w:author="Author">
                  <w:rPr>
                    <w:highlight w:val="cyan"/>
                  </w:rPr>
                </w:rPrChange>
              </w:rPr>
              <w:t>dBW</w:t>
            </w:r>
          </w:p>
        </w:tc>
        <w:tc>
          <w:tcPr>
            <w:tcW w:w="771" w:type="pct"/>
            <w:noWrap/>
            <w:hideMark/>
          </w:tcPr>
          <w:p w14:paraId="1B9066B6" w14:textId="77777777" w:rsidR="000F271F" w:rsidRPr="002A4BFC" w:rsidRDefault="000F271F" w:rsidP="00162AEA">
            <w:pPr>
              <w:pStyle w:val="Tabletext"/>
              <w:jc w:val="center"/>
              <w:rPr>
                <w:rPrChange w:id="1373" w:author="Author">
                  <w:rPr>
                    <w:highlight w:val="cyan"/>
                  </w:rPr>
                </w:rPrChange>
              </w:rPr>
            </w:pPr>
            <w:r w:rsidRPr="002A4BFC">
              <w:rPr>
                <w:rPrChange w:id="1374" w:author="Author">
                  <w:rPr>
                    <w:highlight w:val="cyan"/>
                  </w:rPr>
                </w:rPrChange>
              </w:rPr>
              <w:t>dB</w:t>
            </w:r>
          </w:p>
        </w:tc>
        <w:tc>
          <w:tcPr>
            <w:tcW w:w="563" w:type="pct"/>
            <w:noWrap/>
            <w:hideMark/>
          </w:tcPr>
          <w:p w14:paraId="0DC11D07" w14:textId="77777777" w:rsidR="000F271F" w:rsidRPr="002A4BFC" w:rsidRDefault="000F271F" w:rsidP="00162AEA">
            <w:pPr>
              <w:pStyle w:val="Tabletext"/>
              <w:jc w:val="center"/>
              <w:rPr>
                <w:rPrChange w:id="1375" w:author="Author">
                  <w:rPr>
                    <w:highlight w:val="cyan"/>
                  </w:rPr>
                </w:rPrChange>
              </w:rPr>
            </w:pPr>
            <w:r w:rsidRPr="002A4BFC">
              <w:rPr>
                <w:rPrChange w:id="1376" w:author="Author">
                  <w:rPr>
                    <w:highlight w:val="cyan"/>
                  </w:rPr>
                </w:rPrChange>
              </w:rPr>
              <w:t>km</w:t>
            </w:r>
          </w:p>
        </w:tc>
        <w:tc>
          <w:tcPr>
            <w:tcW w:w="465" w:type="pct"/>
            <w:noWrap/>
            <w:hideMark/>
          </w:tcPr>
          <w:p w14:paraId="44833EE7" w14:textId="77777777" w:rsidR="000F271F" w:rsidRPr="002A4BFC" w:rsidRDefault="000F271F" w:rsidP="00162AEA">
            <w:pPr>
              <w:pStyle w:val="Tabletext"/>
              <w:jc w:val="center"/>
              <w:rPr>
                <w:rPrChange w:id="1377" w:author="Author">
                  <w:rPr>
                    <w:highlight w:val="cyan"/>
                  </w:rPr>
                </w:rPrChange>
              </w:rPr>
            </w:pPr>
            <w:r w:rsidRPr="002A4BFC">
              <w:rPr>
                <w:rPrChange w:id="1378" w:author="Author">
                  <w:rPr>
                    <w:highlight w:val="cyan"/>
                  </w:rPr>
                </w:rPrChange>
              </w:rPr>
              <w:t>dB</w:t>
            </w:r>
          </w:p>
        </w:tc>
        <w:tc>
          <w:tcPr>
            <w:tcW w:w="586" w:type="pct"/>
            <w:noWrap/>
            <w:hideMark/>
          </w:tcPr>
          <w:p w14:paraId="7A1107F2" w14:textId="77777777" w:rsidR="000F271F" w:rsidRPr="002A4BFC" w:rsidRDefault="000F271F" w:rsidP="00162AEA">
            <w:pPr>
              <w:pStyle w:val="Tabletext"/>
              <w:jc w:val="center"/>
              <w:rPr>
                <w:rPrChange w:id="1379" w:author="Author">
                  <w:rPr>
                    <w:highlight w:val="cyan"/>
                  </w:rPr>
                </w:rPrChange>
              </w:rPr>
            </w:pPr>
            <w:r w:rsidRPr="002A4BFC">
              <w:rPr>
                <w:rPrChange w:id="1380" w:author="Author">
                  <w:rPr>
                    <w:highlight w:val="cyan"/>
                  </w:rPr>
                </w:rPrChange>
              </w:rPr>
              <w:t>dBi</w:t>
            </w:r>
          </w:p>
        </w:tc>
        <w:tc>
          <w:tcPr>
            <w:tcW w:w="496" w:type="pct"/>
            <w:noWrap/>
            <w:hideMark/>
          </w:tcPr>
          <w:p w14:paraId="7A6ABB8F" w14:textId="77777777" w:rsidR="000F271F" w:rsidRPr="002A4BFC" w:rsidRDefault="000F271F" w:rsidP="00162AEA">
            <w:pPr>
              <w:pStyle w:val="Tabletext"/>
              <w:jc w:val="center"/>
              <w:rPr>
                <w:rPrChange w:id="1381" w:author="Author">
                  <w:rPr>
                    <w:highlight w:val="cyan"/>
                  </w:rPr>
                </w:rPrChange>
              </w:rPr>
            </w:pPr>
            <w:r w:rsidRPr="002A4BFC">
              <w:rPr>
                <w:rPrChange w:id="1382" w:author="Author">
                  <w:rPr>
                    <w:highlight w:val="cyan"/>
                  </w:rPr>
                </w:rPrChange>
              </w:rPr>
              <w:t>dB</w:t>
            </w:r>
          </w:p>
        </w:tc>
        <w:tc>
          <w:tcPr>
            <w:tcW w:w="783" w:type="pct"/>
            <w:noWrap/>
            <w:hideMark/>
          </w:tcPr>
          <w:p w14:paraId="6BAA4579" w14:textId="77777777" w:rsidR="000F271F" w:rsidRPr="002A4BFC" w:rsidRDefault="000F271F" w:rsidP="00162AEA">
            <w:pPr>
              <w:pStyle w:val="Tabletext"/>
              <w:jc w:val="center"/>
              <w:rPr>
                <w:rPrChange w:id="1383" w:author="Author">
                  <w:rPr>
                    <w:highlight w:val="cyan"/>
                  </w:rPr>
                </w:rPrChange>
              </w:rPr>
            </w:pPr>
            <w:r w:rsidRPr="002A4BFC">
              <w:rPr>
                <w:rPrChange w:id="1384" w:author="Author">
                  <w:rPr>
                    <w:highlight w:val="cyan"/>
                  </w:rPr>
                </w:rPrChange>
              </w:rPr>
              <w:t>dBW</w:t>
            </w:r>
          </w:p>
        </w:tc>
      </w:tr>
      <w:tr w:rsidR="000F271F" w:rsidRPr="00BF187E" w14:paraId="395BBB39" w14:textId="77777777" w:rsidTr="002A4BFC">
        <w:tblPrEx>
          <w:tblW w:w="5000" w:type="pct"/>
          <w:jc w:val="center"/>
          <w:tblPrExChange w:id="1385" w:author="Author">
            <w:tblPrEx>
              <w:tblW w:w="5000" w:type="pct"/>
              <w:jc w:val="center"/>
            </w:tblPrEx>
          </w:tblPrExChange>
        </w:tblPrEx>
        <w:trPr>
          <w:cantSplit/>
          <w:jc w:val="center"/>
          <w:trPrChange w:id="1386" w:author="Author">
            <w:trPr>
              <w:gridAfter w:val="0"/>
              <w:cantSplit/>
              <w:jc w:val="center"/>
            </w:trPr>
          </w:trPrChange>
        </w:trPr>
        <w:tc>
          <w:tcPr>
            <w:tcW w:w="634" w:type="pct"/>
            <w:noWrap/>
            <w:hideMark/>
            <w:tcPrChange w:id="1387" w:author="Author">
              <w:tcPr>
                <w:tcW w:w="634" w:type="pct"/>
                <w:gridSpan w:val="2"/>
                <w:noWrap/>
                <w:hideMark/>
              </w:tcPr>
            </w:tcPrChange>
          </w:tcPr>
          <w:p w14:paraId="498EA5FE" w14:textId="77777777" w:rsidR="000F271F" w:rsidRPr="002A4BFC" w:rsidRDefault="000F271F" w:rsidP="00162AEA">
            <w:pPr>
              <w:pStyle w:val="Tabletext"/>
              <w:jc w:val="center"/>
              <w:rPr>
                <w:rPrChange w:id="1388" w:author="Author">
                  <w:rPr>
                    <w:highlight w:val="cyan"/>
                  </w:rPr>
                </w:rPrChange>
              </w:rPr>
            </w:pPr>
            <w:r w:rsidRPr="002A4BFC">
              <w:rPr>
                <w:rPrChange w:id="1389" w:author="Author">
                  <w:rPr>
                    <w:highlight w:val="cyan"/>
                  </w:rPr>
                </w:rPrChange>
              </w:rPr>
              <w:lastRenderedPageBreak/>
              <w:t>0</w:t>
            </w:r>
          </w:p>
        </w:tc>
        <w:tc>
          <w:tcPr>
            <w:tcW w:w="702" w:type="pct"/>
            <w:noWrap/>
            <w:vAlign w:val="bottom"/>
            <w:hideMark/>
            <w:tcPrChange w:id="1390" w:author="Author">
              <w:tcPr>
                <w:tcW w:w="702" w:type="pct"/>
                <w:gridSpan w:val="2"/>
                <w:noWrap/>
                <w:hideMark/>
              </w:tcPr>
            </w:tcPrChange>
          </w:tcPr>
          <w:p w14:paraId="0082CF21" w14:textId="77777777" w:rsidR="000F271F" w:rsidRPr="002A4BFC" w:rsidRDefault="000F271F" w:rsidP="00162AEA">
            <w:pPr>
              <w:pStyle w:val="Tabletext"/>
              <w:jc w:val="center"/>
              <w:rPr>
                <w:rPrChange w:id="1391" w:author="Author">
                  <w:rPr>
                    <w:highlight w:val="cyan"/>
                  </w:rPr>
                </w:rPrChange>
              </w:rPr>
            </w:pPr>
            <w:ins w:id="1392" w:author="Author">
              <w:r w:rsidRPr="00D40B8D">
                <w:t>26.0</w:t>
              </w:r>
            </w:ins>
            <w:del w:id="1393" w:author="Author">
              <w:r w:rsidRPr="002A4BFC" w:rsidDel="00E419C9">
                <w:rPr>
                  <w:rPrChange w:id="1394" w:author="Author">
                    <w:rPr>
                      <w:highlight w:val="cyan"/>
                    </w:rPr>
                  </w:rPrChange>
                </w:rPr>
                <w:delText>27.0</w:delText>
              </w:r>
            </w:del>
          </w:p>
        </w:tc>
        <w:tc>
          <w:tcPr>
            <w:tcW w:w="771" w:type="pct"/>
            <w:noWrap/>
            <w:hideMark/>
            <w:tcPrChange w:id="1395" w:author="Author">
              <w:tcPr>
                <w:tcW w:w="771" w:type="pct"/>
                <w:gridSpan w:val="2"/>
                <w:noWrap/>
                <w:hideMark/>
              </w:tcPr>
            </w:tcPrChange>
          </w:tcPr>
          <w:p w14:paraId="3550CDE6" w14:textId="77777777" w:rsidR="000F271F" w:rsidRPr="002A4BFC" w:rsidRDefault="000F271F" w:rsidP="00162AEA">
            <w:pPr>
              <w:pStyle w:val="Tabletext"/>
              <w:jc w:val="center"/>
              <w:rPr>
                <w:rPrChange w:id="1396" w:author="Author">
                  <w:rPr>
                    <w:highlight w:val="cyan"/>
                  </w:rPr>
                </w:rPrChange>
              </w:rPr>
            </w:pPr>
            <w:r w:rsidRPr="002A4BFC">
              <w:rPr>
                <w:rPrChange w:id="1397" w:author="Author">
                  <w:rPr>
                    <w:highlight w:val="cyan"/>
                  </w:rPr>
                </w:rPrChange>
              </w:rPr>
              <w:t>3</w:t>
            </w:r>
          </w:p>
        </w:tc>
        <w:tc>
          <w:tcPr>
            <w:tcW w:w="563" w:type="pct"/>
            <w:noWrap/>
            <w:hideMark/>
            <w:tcPrChange w:id="1398" w:author="Author">
              <w:tcPr>
                <w:tcW w:w="563" w:type="pct"/>
                <w:gridSpan w:val="2"/>
                <w:noWrap/>
                <w:hideMark/>
              </w:tcPr>
            </w:tcPrChange>
          </w:tcPr>
          <w:p w14:paraId="77F7D123" w14:textId="77777777" w:rsidR="000F271F" w:rsidRPr="002A4BFC" w:rsidRDefault="000F271F" w:rsidP="00162AEA">
            <w:pPr>
              <w:pStyle w:val="Tabletext"/>
              <w:jc w:val="center"/>
              <w:rPr>
                <w:rPrChange w:id="1399" w:author="Author">
                  <w:rPr>
                    <w:highlight w:val="cyan"/>
                  </w:rPr>
                </w:rPrChange>
              </w:rPr>
            </w:pPr>
            <w:r w:rsidRPr="002A4BFC">
              <w:rPr>
                <w:rPrChange w:id="1400" w:author="Author">
                  <w:rPr>
                    <w:highlight w:val="cyan"/>
                  </w:rPr>
                </w:rPrChange>
              </w:rPr>
              <w:t>2 830</w:t>
            </w:r>
          </w:p>
        </w:tc>
        <w:tc>
          <w:tcPr>
            <w:tcW w:w="465" w:type="pct"/>
            <w:noWrap/>
            <w:hideMark/>
            <w:tcPrChange w:id="1401" w:author="Author">
              <w:tcPr>
                <w:tcW w:w="465" w:type="pct"/>
                <w:gridSpan w:val="2"/>
                <w:noWrap/>
                <w:hideMark/>
              </w:tcPr>
            </w:tcPrChange>
          </w:tcPr>
          <w:p w14:paraId="791F1639" w14:textId="77777777" w:rsidR="000F271F" w:rsidRPr="002A4BFC" w:rsidRDefault="000F271F" w:rsidP="00162AEA">
            <w:pPr>
              <w:pStyle w:val="Tabletext"/>
              <w:jc w:val="center"/>
              <w:rPr>
                <w:rPrChange w:id="1402" w:author="Author">
                  <w:rPr>
                    <w:highlight w:val="cyan"/>
                  </w:rPr>
                </w:rPrChange>
              </w:rPr>
            </w:pPr>
            <w:r w:rsidRPr="002A4BFC">
              <w:rPr>
                <w:rPrChange w:id="1403" w:author="Author">
                  <w:rPr>
                    <w:highlight w:val="cyan"/>
                  </w:rPr>
                </w:rPrChange>
              </w:rPr>
              <w:t>145.4</w:t>
            </w:r>
          </w:p>
        </w:tc>
        <w:tc>
          <w:tcPr>
            <w:tcW w:w="586" w:type="pct"/>
            <w:noWrap/>
            <w:hideMark/>
            <w:tcPrChange w:id="1404" w:author="Author">
              <w:tcPr>
                <w:tcW w:w="586" w:type="pct"/>
                <w:gridSpan w:val="2"/>
                <w:noWrap/>
                <w:hideMark/>
              </w:tcPr>
            </w:tcPrChange>
          </w:tcPr>
          <w:p w14:paraId="38A47D85" w14:textId="77777777" w:rsidR="000F271F" w:rsidRPr="002A4BFC" w:rsidRDefault="000F271F" w:rsidP="00162AEA">
            <w:pPr>
              <w:pStyle w:val="Tabletext"/>
              <w:jc w:val="center"/>
              <w:rPr>
                <w:rPrChange w:id="1405" w:author="Author">
                  <w:rPr>
                    <w:highlight w:val="cyan"/>
                  </w:rPr>
                </w:rPrChange>
              </w:rPr>
            </w:pPr>
            <w:r w:rsidRPr="002A4BFC">
              <w:rPr>
                <w:rPrChange w:id="1406" w:author="Author">
                  <w:rPr>
                    <w:highlight w:val="cyan"/>
                  </w:rPr>
                </w:rPrChange>
              </w:rPr>
              <w:t>2</w:t>
            </w:r>
          </w:p>
        </w:tc>
        <w:tc>
          <w:tcPr>
            <w:tcW w:w="496" w:type="pct"/>
            <w:noWrap/>
            <w:hideMark/>
            <w:tcPrChange w:id="1407" w:author="Author">
              <w:tcPr>
                <w:tcW w:w="496" w:type="pct"/>
                <w:gridSpan w:val="2"/>
                <w:noWrap/>
                <w:hideMark/>
              </w:tcPr>
            </w:tcPrChange>
          </w:tcPr>
          <w:p w14:paraId="1970380D" w14:textId="77777777" w:rsidR="000F271F" w:rsidRPr="002A4BFC" w:rsidRDefault="000F271F" w:rsidP="00162AEA">
            <w:pPr>
              <w:pStyle w:val="Tabletext"/>
              <w:jc w:val="center"/>
              <w:rPr>
                <w:rPrChange w:id="1408" w:author="Author">
                  <w:rPr>
                    <w:highlight w:val="cyan"/>
                  </w:rPr>
                </w:rPrChange>
              </w:rPr>
            </w:pPr>
            <w:r w:rsidRPr="002A4BFC">
              <w:rPr>
                <w:rPrChange w:id="1409" w:author="Author">
                  <w:rPr>
                    <w:highlight w:val="cyan"/>
                  </w:rPr>
                </w:rPrChange>
              </w:rPr>
              <w:t>1</w:t>
            </w:r>
          </w:p>
        </w:tc>
        <w:tc>
          <w:tcPr>
            <w:tcW w:w="783" w:type="pct"/>
            <w:noWrap/>
            <w:vAlign w:val="bottom"/>
            <w:hideMark/>
            <w:tcPrChange w:id="1410" w:author="Author">
              <w:tcPr>
                <w:tcW w:w="784" w:type="pct"/>
                <w:gridSpan w:val="2"/>
                <w:noWrap/>
                <w:hideMark/>
              </w:tcPr>
            </w:tcPrChange>
          </w:tcPr>
          <w:p w14:paraId="0123114F" w14:textId="77777777" w:rsidR="000F271F" w:rsidRPr="002A4BFC" w:rsidRDefault="000F271F" w:rsidP="00162AEA">
            <w:pPr>
              <w:pStyle w:val="Tabletext"/>
              <w:jc w:val="center"/>
              <w:rPr>
                <w:rPrChange w:id="1411" w:author="Author">
                  <w:rPr>
                    <w:highlight w:val="cyan"/>
                  </w:rPr>
                </w:rPrChange>
              </w:rPr>
            </w:pPr>
            <w:ins w:id="1412" w:author="Author">
              <w:r w:rsidRPr="00D40B8D">
                <w:t>-121.4</w:t>
              </w:r>
            </w:ins>
            <w:del w:id="1413" w:author="Author">
              <w:r w:rsidRPr="002A4BFC" w:rsidDel="0086025E">
                <w:rPr>
                  <w:rPrChange w:id="1414" w:author="Author">
                    <w:rPr>
                      <w:highlight w:val="cyan"/>
                    </w:rPr>
                  </w:rPrChange>
                </w:rPr>
                <w:delText>-120.4</w:delText>
              </w:r>
            </w:del>
          </w:p>
        </w:tc>
      </w:tr>
      <w:tr w:rsidR="000F271F" w:rsidRPr="00BF187E" w14:paraId="5713F88E" w14:textId="77777777" w:rsidTr="002A4BFC">
        <w:tblPrEx>
          <w:tblW w:w="5000" w:type="pct"/>
          <w:jc w:val="center"/>
          <w:tblPrExChange w:id="1415" w:author="Author">
            <w:tblPrEx>
              <w:tblW w:w="5000" w:type="pct"/>
              <w:jc w:val="center"/>
            </w:tblPrEx>
          </w:tblPrExChange>
        </w:tblPrEx>
        <w:trPr>
          <w:cantSplit/>
          <w:jc w:val="center"/>
          <w:trPrChange w:id="1416" w:author="Author">
            <w:trPr>
              <w:gridAfter w:val="0"/>
              <w:cantSplit/>
              <w:jc w:val="center"/>
            </w:trPr>
          </w:trPrChange>
        </w:trPr>
        <w:tc>
          <w:tcPr>
            <w:tcW w:w="634" w:type="pct"/>
            <w:noWrap/>
            <w:hideMark/>
            <w:tcPrChange w:id="1417" w:author="Author">
              <w:tcPr>
                <w:tcW w:w="634" w:type="pct"/>
                <w:gridSpan w:val="2"/>
                <w:noWrap/>
                <w:hideMark/>
              </w:tcPr>
            </w:tcPrChange>
          </w:tcPr>
          <w:p w14:paraId="0F2A440A" w14:textId="77777777" w:rsidR="000F271F" w:rsidRPr="002A4BFC" w:rsidRDefault="000F271F" w:rsidP="00162AEA">
            <w:pPr>
              <w:pStyle w:val="Tabletext"/>
              <w:jc w:val="center"/>
              <w:rPr>
                <w:rPrChange w:id="1418" w:author="Author">
                  <w:rPr>
                    <w:highlight w:val="cyan"/>
                  </w:rPr>
                </w:rPrChange>
              </w:rPr>
            </w:pPr>
            <w:r w:rsidRPr="002A4BFC">
              <w:rPr>
                <w:rPrChange w:id="1419" w:author="Author">
                  <w:rPr>
                    <w:highlight w:val="cyan"/>
                  </w:rPr>
                </w:rPrChange>
              </w:rPr>
              <w:t>10</w:t>
            </w:r>
          </w:p>
        </w:tc>
        <w:tc>
          <w:tcPr>
            <w:tcW w:w="702" w:type="pct"/>
            <w:noWrap/>
            <w:vAlign w:val="bottom"/>
            <w:hideMark/>
            <w:tcPrChange w:id="1420" w:author="Author">
              <w:tcPr>
                <w:tcW w:w="702" w:type="pct"/>
                <w:gridSpan w:val="2"/>
                <w:noWrap/>
                <w:hideMark/>
              </w:tcPr>
            </w:tcPrChange>
          </w:tcPr>
          <w:p w14:paraId="6380F9C4" w14:textId="77777777" w:rsidR="000F271F" w:rsidRPr="002A4BFC" w:rsidRDefault="000F271F" w:rsidP="00162AEA">
            <w:pPr>
              <w:pStyle w:val="Tabletext"/>
              <w:jc w:val="center"/>
              <w:rPr>
                <w:rPrChange w:id="1421" w:author="Author">
                  <w:rPr>
                    <w:highlight w:val="cyan"/>
                  </w:rPr>
                </w:rPrChange>
              </w:rPr>
            </w:pPr>
            <w:ins w:id="1422" w:author="Author">
              <w:r w:rsidRPr="00D40B8D">
                <w:t>21.5</w:t>
              </w:r>
            </w:ins>
            <w:del w:id="1423" w:author="Author">
              <w:r w:rsidRPr="002A4BFC" w:rsidDel="00E419C9">
                <w:rPr>
                  <w:rPrChange w:id="1424" w:author="Author">
                    <w:rPr>
                      <w:highlight w:val="cyan"/>
                    </w:rPr>
                  </w:rPrChange>
                </w:rPr>
                <w:delText>23.0</w:delText>
              </w:r>
            </w:del>
          </w:p>
        </w:tc>
        <w:tc>
          <w:tcPr>
            <w:tcW w:w="771" w:type="pct"/>
            <w:noWrap/>
            <w:hideMark/>
            <w:tcPrChange w:id="1425" w:author="Author">
              <w:tcPr>
                <w:tcW w:w="771" w:type="pct"/>
                <w:gridSpan w:val="2"/>
                <w:noWrap/>
                <w:hideMark/>
              </w:tcPr>
            </w:tcPrChange>
          </w:tcPr>
          <w:p w14:paraId="65FAAEA4" w14:textId="77777777" w:rsidR="000F271F" w:rsidRPr="002A4BFC" w:rsidRDefault="000F271F" w:rsidP="00162AEA">
            <w:pPr>
              <w:pStyle w:val="Tabletext"/>
              <w:jc w:val="center"/>
              <w:rPr>
                <w:rPrChange w:id="1426" w:author="Author">
                  <w:rPr>
                    <w:highlight w:val="cyan"/>
                  </w:rPr>
                </w:rPrChange>
              </w:rPr>
            </w:pPr>
            <w:r w:rsidRPr="002A4BFC">
              <w:rPr>
                <w:rPrChange w:id="1427" w:author="Author">
                  <w:rPr>
                    <w:highlight w:val="cyan"/>
                  </w:rPr>
                </w:rPrChange>
              </w:rPr>
              <w:t>3</w:t>
            </w:r>
          </w:p>
        </w:tc>
        <w:tc>
          <w:tcPr>
            <w:tcW w:w="563" w:type="pct"/>
            <w:noWrap/>
            <w:hideMark/>
            <w:tcPrChange w:id="1428" w:author="Author">
              <w:tcPr>
                <w:tcW w:w="563" w:type="pct"/>
                <w:gridSpan w:val="2"/>
                <w:noWrap/>
                <w:hideMark/>
              </w:tcPr>
            </w:tcPrChange>
          </w:tcPr>
          <w:p w14:paraId="5D0AACA2" w14:textId="77777777" w:rsidR="000F271F" w:rsidRPr="002A4BFC" w:rsidRDefault="000F271F" w:rsidP="00162AEA">
            <w:pPr>
              <w:pStyle w:val="Tabletext"/>
              <w:jc w:val="center"/>
              <w:rPr>
                <w:rPrChange w:id="1429" w:author="Author">
                  <w:rPr>
                    <w:highlight w:val="cyan"/>
                  </w:rPr>
                </w:rPrChange>
              </w:rPr>
            </w:pPr>
            <w:r w:rsidRPr="002A4BFC">
              <w:rPr>
                <w:rPrChange w:id="1430" w:author="Author">
                  <w:rPr>
                    <w:highlight w:val="cyan"/>
                  </w:rPr>
                </w:rPrChange>
              </w:rPr>
              <w:t>1 932</w:t>
            </w:r>
          </w:p>
        </w:tc>
        <w:tc>
          <w:tcPr>
            <w:tcW w:w="465" w:type="pct"/>
            <w:noWrap/>
            <w:hideMark/>
            <w:tcPrChange w:id="1431" w:author="Author">
              <w:tcPr>
                <w:tcW w:w="465" w:type="pct"/>
                <w:gridSpan w:val="2"/>
                <w:noWrap/>
                <w:hideMark/>
              </w:tcPr>
            </w:tcPrChange>
          </w:tcPr>
          <w:p w14:paraId="7D8DA1A2" w14:textId="77777777" w:rsidR="000F271F" w:rsidRPr="002A4BFC" w:rsidRDefault="000F271F" w:rsidP="00162AEA">
            <w:pPr>
              <w:pStyle w:val="Tabletext"/>
              <w:jc w:val="center"/>
              <w:rPr>
                <w:rPrChange w:id="1432" w:author="Author">
                  <w:rPr>
                    <w:highlight w:val="cyan"/>
                  </w:rPr>
                </w:rPrChange>
              </w:rPr>
            </w:pPr>
            <w:r w:rsidRPr="002A4BFC">
              <w:rPr>
                <w:rPrChange w:id="1433" w:author="Author">
                  <w:rPr>
                    <w:highlight w:val="cyan"/>
                  </w:rPr>
                </w:rPrChange>
              </w:rPr>
              <w:t>142.1</w:t>
            </w:r>
          </w:p>
        </w:tc>
        <w:tc>
          <w:tcPr>
            <w:tcW w:w="586" w:type="pct"/>
            <w:noWrap/>
            <w:hideMark/>
            <w:tcPrChange w:id="1434" w:author="Author">
              <w:tcPr>
                <w:tcW w:w="586" w:type="pct"/>
                <w:gridSpan w:val="2"/>
                <w:noWrap/>
                <w:hideMark/>
              </w:tcPr>
            </w:tcPrChange>
          </w:tcPr>
          <w:p w14:paraId="3D7EBB70" w14:textId="77777777" w:rsidR="000F271F" w:rsidRPr="002A4BFC" w:rsidRDefault="000F271F" w:rsidP="00162AEA">
            <w:pPr>
              <w:pStyle w:val="Tabletext"/>
              <w:jc w:val="center"/>
              <w:rPr>
                <w:rPrChange w:id="1435" w:author="Author">
                  <w:rPr>
                    <w:highlight w:val="cyan"/>
                  </w:rPr>
                </w:rPrChange>
              </w:rPr>
            </w:pPr>
            <w:r w:rsidRPr="002A4BFC">
              <w:rPr>
                <w:rPrChange w:id="1436" w:author="Author">
                  <w:rPr>
                    <w:highlight w:val="cyan"/>
                  </w:rPr>
                </w:rPrChange>
              </w:rPr>
              <w:t>1.5</w:t>
            </w:r>
          </w:p>
        </w:tc>
        <w:tc>
          <w:tcPr>
            <w:tcW w:w="496" w:type="pct"/>
            <w:noWrap/>
            <w:hideMark/>
            <w:tcPrChange w:id="1437" w:author="Author">
              <w:tcPr>
                <w:tcW w:w="496" w:type="pct"/>
                <w:gridSpan w:val="2"/>
                <w:noWrap/>
                <w:hideMark/>
              </w:tcPr>
            </w:tcPrChange>
          </w:tcPr>
          <w:p w14:paraId="41E98DA1" w14:textId="77777777" w:rsidR="000F271F" w:rsidRPr="002A4BFC" w:rsidRDefault="000F271F" w:rsidP="00162AEA">
            <w:pPr>
              <w:pStyle w:val="Tabletext"/>
              <w:jc w:val="center"/>
              <w:rPr>
                <w:rPrChange w:id="1438" w:author="Author">
                  <w:rPr>
                    <w:highlight w:val="cyan"/>
                  </w:rPr>
                </w:rPrChange>
              </w:rPr>
            </w:pPr>
            <w:r w:rsidRPr="002A4BFC">
              <w:rPr>
                <w:rPrChange w:id="1439" w:author="Author">
                  <w:rPr>
                    <w:highlight w:val="cyan"/>
                  </w:rPr>
                </w:rPrChange>
              </w:rPr>
              <w:t>1</w:t>
            </w:r>
          </w:p>
        </w:tc>
        <w:tc>
          <w:tcPr>
            <w:tcW w:w="783" w:type="pct"/>
            <w:noWrap/>
            <w:vAlign w:val="bottom"/>
            <w:hideMark/>
            <w:tcPrChange w:id="1440" w:author="Author">
              <w:tcPr>
                <w:tcW w:w="784" w:type="pct"/>
                <w:gridSpan w:val="2"/>
                <w:noWrap/>
                <w:hideMark/>
              </w:tcPr>
            </w:tcPrChange>
          </w:tcPr>
          <w:p w14:paraId="37EB4071" w14:textId="77777777" w:rsidR="000F271F" w:rsidRPr="002A4BFC" w:rsidRDefault="000F271F" w:rsidP="00162AEA">
            <w:pPr>
              <w:pStyle w:val="Tabletext"/>
              <w:jc w:val="center"/>
              <w:rPr>
                <w:rPrChange w:id="1441" w:author="Author">
                  <w:rPr>
                    <w:highlight w:val="cyan"/>
                  </w:rPr>
                </w:rPrChange>
              </w:rPr>
            </w:pPr>
            <w:ins w:id="1442" w:author="Author">
              <w:r w:rsidRPr="00D40B8D">
                <w:t>-123.1</w:t>
              </w:r>
            </w:ins>
            <w:del w:id="1443" w:author="Author">
              <w:r w:rsidRPr="002A4BFC" w:rsidDel="0086025E">
                <w:rPr>
                  <w:rPrChange w:id="1444" w:author="Author">
                    <w:rPr>
                      <w:highlight w:val="cyan"/>
                    </w:rPr>
                  </w:rPrChange>
                </w:rPr>
                <w:delText>-121.6</w:delText>
              </w:r>
            </w:del>
          </w:p>
        </w:tc>
      </w:tr>
      <w:tr w:rsidR="000F271F" w:rsidRPr="00BF187E" w14:paraId="4E173620" w14:textId="77777777" w:rsidTr="002A4BFC">
        <w:tblPrEx>
          <w:tblW w:w="5000" w:type="pct"/>
          <w:jc w:val="center"/>
          <w:tblPrExChange w:id="1445" w:author="Author">
            <w:tblPrEx>
              <w:tblW w:w="5000" w:type="pct"/>
              <w:jc w:val="center"/>
            </w:tblPrEx>
          </w:tblPrExChange>
        </w:tblPrEx>
        <w:trPr>
          <w:cantSplit/>
          <w:jc w:val="center"/>
          <w:trPrChange w:id="1446" w:author="Author">
            <w:trPr>
              <w:gridAfter w:val="0"/>
              <w:cantSplit/>
              <w:jc w:val="center"/>
            </w:trPr>
          </w:trPrChange>
        </w:trPr>
        <w:tc>
          <w:tcPr>
            <w:tcW w:w="634" w:type="pct"/>
            <w:noWrap/>
            <w:hideMark/>
            <w:tcPrChange w:id="1447" w:author="Author">
              <w:tcPr>
                <w:tcW w:w="634" w:type="pct"/>
                <w:gridSpan w:val="2"/>
                <w:noWrap/>
                <w:hideMark/>
              </w:tcPr>
            </w:tcPrChange>
          </w:tcPr>
          <w:p w14:paraId="343340B2" w14:textId="77777777" w:rsidR="000F271F" w:rsidRPr="002A4BFC" w:rsidRDefault="000F271F" w:rsidP="00162AEA">
            <w:pPr>
              <w:pStyle w:val="Tabletext"/>
              <w:jc w:val="center"/>
              <w:rPr>
                <w:rPrChange w:id="1448" w:author="Author">
                  <w:rPr>
                    <w:highlight w:val="cyan"/>
                  </w:rPr>
                </w:rPrChange>
              </w:rPr>
            </w:pPr>
            <w:r w:rsidRPr="002A4BFC">
              <w:rPr>
                <w:rPrChange w:id="1449" w:author="Author">
                  <w:rPr>
                    <w:highlight w:val="cyan"/>
                  </w:rPr>
                </w:rPrChange>
              </w:rPr>
              <w:t>20</w:t>
            </w:r>
          </w:p>
        </w:tc>
        <w:tc>
          <w:tcPr>
            <w:tcW w:w="702" w:type="pct"/>
            <w:noWrap/>
            <w:vAlign w:val="bottom"/>
            <w:hideMark/>
            <w:tcPrChange w:id="1450" w:author="Author">
              <w:tcPr>
                <w:tcW w:w="702" w:type="pct"/>
                <w:gridSpan w:val="2"/>
                <w:noWrap/>
                <w:hideMark/>
              </w:tcPr>
            </w:tcPrChange>
          </w:tcPr>
          <w:p w14:paraId="2D45AFBA" w14:textId="77777777" w:rsidR="000F271F" w:rsidRPr="002A4BFC" w:rsidRDefault="000F271F" w:rsidP="00162AEA">
            <w:pPr>
              <w:pStyle w:val="Tabletext"/>
              <w:jc w:val="center"/>
              <w:rPr>
                <w:rPrChange w:id="1451" w:author="Author">
                  <w:rPr>
                    <w:highlight w:val="cyan"/>
                  </w:rPr>
                </w:rPrChange>
              </w:rPr>
            </w:pPr>
            <w:ins w:id="1452" w:author="Author">
              <w:r w:rsidRPr="00D40B8D">
                <w:t>12.5</w:t>
              </w:r>
            </w:ins>
            <w:del w:id="1453" w:author="Author">
              <w:r w:rsidRPr="002A4BFC" w:rsidDel="00E419C9">
                <w:rPr>
                  <w:rPrChange w:id="1454" w:author="Author">
                    <w:rPr>
                      <w:highlight w:val="cyan"/>
                    </w:rPr>
                  </w:rPrChange>
                </w:rPr>
                <w:delText>8.0</w:delText>
              </w:r>
            </w:del>
          </w:p>
        </w:tc>
        <w:tc>
          <w:tcPr>
            <w:tcW w:w="771" w:type="pct"/>
            <w:noWrap/>
            <w:hideMark/>
            <w:tcPrChange w:id="1455" w:author="Author">
              <w:tcPr>
                <w:tcW w:w="771" w:type="pct"/>
                <w:gridSpan w:val="2"/>
                <w:noWrap/>
                <w:hideMark/>
              </w:tcPr>
            </w:tcPrChange>
          </w:tcPr>
          <w:p w14:paraId="65733BD9" w14:textId="77777777" w:rsidR="000F271F" w:rsidRPr="002A4BFC" w:rsidRDefault="000F271F" w:rsidP="00162AEA">
            <w:pPr>
              <w:pStyle w:val="Tabletext"/>
              <w:jc w:val="center"/>
              <w:rPr>
                <w:rPrChange w:id="1456" w:author="Author">
                  <w:rPr>
                    <w:highlight w:val="cyan"/>
                  </w:rPr>
                </w:rPrChange>
              </w:rPr>
            </w:pPr>
            <w:r w:rsidRPr="002A4BFC">
              <w:rPr>
                <w:rPrChange w:id="1457" w:author="Author">
                  <w:rPr>
                    <w:highlight w:val="cyan"/>
                  </w:rPr>
                </w:rPrChange>
              </w:rPr>
              <w:t>3</w:t>
            </w:r>
          </w:p>
        </w:tc>
        <w:tc>
          <w:tcPr>
            <w:tcW w:w="563" w:type="pct"/>
            <w:noWrap/>
            <w:hideMark/>
            <w:tcPrChange w:id="1458" w:author="Author">
              <w:tcPr>
                <w:tcW w:w="563" w:type="pct"/>
                <w:gridSpan w:val="2"/>
                <w:noWrap/>
                <w:hideMark/>
              </w:tcPr>
            </w:tcPrChange>
          </w:tcPr>
          <w:p w14:paraId="10CBE667" w14:textId="77777777" w:rsidR="000F271F" w:rsidRPr="002A4BFC" w:rsidRDefault="000F271F" w:rsidP="00162AEA">
            <w:pPr>
              <w:pStyle w:val="Tabletext"/>
              <w:jc w:val="center"/>
              <w:rPr>
                <w:rPrChange w:id="1459" w:author="Author">
                  <w:rPr>
                    <w:highlight w:val="cyan"/>
                  </w:rPr>
                </w:rPrChange>
              </w:rPr>
            </w:pPr>
            <w:r w:rsidRPr="002A4BFC">
              <w:rPr>
                <w:rPrChange w:id="1460" w:author="Author">
                  <w:rPr>
                    <w:highlight w:val="cyan"/>
                  </w:rPr>
                </w:rPrChange>
              </w:rPr>
              <w:t>1 392</w:t>
            </w:r>
          </w:p>
        </w:tc>
        <w:tc>
          <w:tcPr>
            <w:tcW w:w="465" w:type="pct"/>
            <w:noWrap/>
            <w:hideMark/>
            <w:tcPrChange w:id="1461" w:author="Author">
              <w:tcPr>
                <w:tcW w:w="465" w:type="pct"/>
                <w:gridSpan w:val="2"/>
                <w:noWrap/>
                <w:hideMark/>
              </w:tcPr>
            </w:tcPrChange>
          </w:tcPr>
          <w:p w14:paraId="7952A67A" w14:textId="77777777" w:rsidR="000F271F" w:rsidRPr="002A4BFC" w:rsidRDefault="000F271F" w:rsidP="00162AEA">
            <w:pPr>
              <w:pStyle w:val="Tabletext"/>
              <w:jc w:val="center"/>
              <w:rPr>
                <w:rPrChange w:id="1462" w:author="Author">
                  <w:rPr>
                    <w:highlight w:val="cyan"/>
                  </w:rPr>
                </w:rPrChange>
              </w:rPr>
            </w:pPr>
            <w:r w:rsidRPr="002A4BFC">
              <w:rPr>
                <w:rPrChange w:id="1463" w:author="Author">
                  <w:rPr>
                    <w:highlight w:val="cyan"/>
                  </w:rPr>
                </w:rPrChange>
              </w:rPr>
              <w:t>139.3</w:t>
            </w:r>
          </w:p>
        </w:tc>
        <w:tc>
          <w:tcPr>
            <w:tcW w:w="586" w:type="pct"/>
            <w:noWrap/>
            <w:hideMark/>
            <w:tcPrChange w:id="1464" w:author="Author">
              <w:tcPr>
                <w:tcW w:w="586" w:type="pct"/>
                <w:gridSpan w:val="2"/>
                <w:noWrap/>
                <w:hideMark/>
              </w:tcPr>
            </w:tcPrChange>
          </w:tcPr>
          <w:p w14:paraId="72C984D6" w14:textId="77777777" w:rsidR="000F271F" w:rsidRPr="002A4BFC" w:rsidRDefault="000F271F" w:rsidP="00162AEA">
            <w:pPr>
              <w:pStyle w:val="Tabletext"/>
              <w:jc w:val="center"/>
              <w:rPr>
                <w:rPrChange w:id="1465" w:author="Author">
                  <w:rPr>
                    <w:highlight w:val="cyan"/>
                  </w:rPr>
                </w:rPrChange>
              </w:rPr>
            </w:pPr>
            <w:r w:rsidRPr="002A4BFC">
              <w:rPr>
                <w:rPrChange w:id="1466" w:author="Author">
                  <w:rPr>
                    <w:highlight w:val="cyan"/>
                  </w:rPr>
                </w:rPrChange>
              </w:rPr>
              <w:t>1</w:t>
            </w:r>
          </w:p>
        </w:tc>
        <w:tc>
          <w:tcPr>
            <w:tcW w:w="496" w:type="pct"/>
            <w:noWrap/>
            <w:hideMark/>
            <w:tcPrChange w:id="1467" w:author="Author">
              <w:tcPr>
                <w:tcW w:w="496" w:type="pct"/>
                <w:gridSpan w:val="2"/>
                <w:noWrap/>
                <w:hideMark/>
              </w:tcPr>
            </w:tcPrChange>
          </w:tcPr>
          <w:p w14:paraId="37FA02F3" w14:textId="77777777" w:rsidR="000F271F" w:rsidRPr="002A4BFC" w:rsidRDefault="000F271F" w:rsidP="00162AEA">
            <w:pPr>
              <w:pStyle w:val="Tabletext"/>
              <w:jc w:val="center"/>
              <w:rPr>
                <w:rPrChange w:id="1468" w:author="Author">
                  <w:rPr>
                    <w:highlight w:val="cyan"/>
                  </w:rPr>
                </w:rPrChange>
              </w:rPr>
            </w:pPr>
            <w:r w:rsidRPr="002A4BFC">
              <w:rPr>
                <w:rPrChange w:id="1469" w:author="Author">
                  <w:rPr>
                    <w:highlight w:val="cyan"/>
                  </w:rPr>
                </w:rPrChange>
              </w:rPr>
              <w:t>1</w:t>
            </w:r>
          </w:p>
        </w:tc>
        <w:tc>
          <w:tcPr>
            <w:tcW w:w="783" w:type="pct"/>
            <w:noWrap/>
            <w:vAlign w:val="bottom"/>
            <w:hideMark/>
            <w:tcPrChange w:id="1470" w:author="Author">
              <w:tcPr>
                <w:tcW w:w="784" w:type="pct"/>
                <w:gridSpan w:val="2"/>
                <w:noWrap/>
                <w:hideMark/>
              </w:tcPr>
            </w:tcPrChange>
          </w:tcPr>
          <w:p w14:paraId="0D4FEBD6" w14:textId="77777777" w:rsidR="000F271F" w:rsidRPr="002A4BFC" w:rsidRDefault="000F271F" w:rsidP="00162AEA">
            <w:pPr>
              <w:pStyle w:val="Tabletext"/>
              <w:jc w:val="center"/>
              <w:rPr>
                <w:rPrChange w:id="1471" w:author="Author">
                  <w:rPr>
                    <w:highlight w:val="cyan"/>
                  </w:rPr>
                </w:rPrChange>
              </w:rPr>
            </w:pPr>
            <w:ins w:id="1472" w:author="Author">
              <w:r w:rsidRPr="00D40B8D">
                <w:t>-129.8</w:t>
              </w:r>
            </w:ins>
            <w:del w:id="1473" w:author="Author">
              <w:r w:rsidRPr="002A4BFC" w:rsidDel="0086025E">
                <w:rPr>
                  <w:rPrChange w:id="1474" w:author="Author">
                    <w:rPr>
                      <w:highlight w:val="cyan"/>
                    </w:rPr>
                  </w:rPrChange>
                </w:rPr>
                <w:delText>-134.3</w:delText>
              </w:r>
            </w:del>
          </w:p>
        </w:tc>
      </w:tr>
      <w:tr w:rsidR="000F271F" w:rsidRPr="00BF187E" w14:paraId="44CCB840" w14:textId="77777777" w:rsidTr="002A4BFC">
        <w:tblPrEx>
          <w:tblW w:w="5000" w:type="pct"/>
          <w:jc w:val="center"/>
          <w:tblPrExChange w:id="1475" w:author="Author">
            <w:tblPrEx>
              <w:tblW w:w="5000" w:type="pct"/>
              <w:jc w:val="center"/>
            </w:tblPrEx>
          </w:tblPrExChange>
        </w:tblPrEx>
        <w:trPr>
          <w:cantSplit/>
          <w:jc w:val="center"/>
          <w:trPrChange w:id="1476" w:author="Author">
            <w:trPr>
              <w:gridAfter w:val="0"/>
              <w:cantSplit/>
              <w:jc w:val="center"/>
            </w:trPr>
          </w:trPrChange>
        </w:trPr>
        <w:tc>
          <w:tcPr>
            <w:tcW w:w="634" w:type="pct"/>
            <w:noWrap/>
            <w:hideMark/>
            <w:tcPrChange w:id="1477" w:author="Author">
              <w:tcPr>
                <w:tcW w:w="634" w:type="pct"/>
                <w:gridSpan w:val="2"/>
                <w:noWrap/>
                <w:hideMark/>
              </w:tcPr>
            </w:tcPrChange>
          </w:tcPr>
          <w:p w14:paraId="6B844B1B" w14:textId="77777777" w:rsidR="000F271F" w:rsidRPr="002A4BFC" w:rsidRDefault="000F271F" w:rsidP="00162AEA">
            <w:pPr>
              <w:pStyle w:val="Tabletext"/>
              <w:jc w:val="center"/>
              <w:rPr>
                <w:rPrChange w:id="1478" w:author="Author">
                  <w:rPr>
                    <w:highlight w:val="cyan"/>
                  </w:rPr>
                </w:rPrChange>
              </w:rPr>
            </w:pPr>
            <w:r w:rsidRPr="002A4BFC">
              <w:rPr>
                <w:rPrChange w:id="1479" w:author="Author">
                  <w:rPr>
                    <w:highlight w:val="cyan"/>
                  </w:rPr>
                </w:rPrChange>
              </w:rPr>
              <w:t>30</w:t>
            </w:r>
          </w:p>
        </w:tc>
        <w:tc>
          <w:tcPr>
            <w:tcW w:w="702" w:type="pct"/>
            <w:noWrap/>
            <w:vAlign w:val="bottom"/>
            <w:hideMark/>
            <w:tcPrChange w:id="1480" w:author="Author">
              <w:tcPr>
                <w:tcW w:w="702" w:type="pct"/>
                <w:gridSpan w:val="2"/>
                <w:noWrap/>
                <w:hideMark/>
              </w:tcPr>
            </w:tcPrChange>
          </w:tcPr>
          <w:p w14:paraId="4D4230B6" w14:textId="77777777" w:rsidR="000F271F" w:rsidRPr="002A4BFC" w:rsidRDefault="000F271F" w:rsidP="00162AEA">
            <w:pPr>
              <w:pStyle w:val="Tabletext"/>
              <w:jc w:val="center"/>
              <w:rPr>
                <w:rPrChange w:id="1481" w:author="Author">
                  <w:rPr>
                    <w:highlight w:val="cyan"/>
                  </w:rPr>
                </w:rPrChange>
              </w:rPr>
            </w:pPr>
            <w:ins w:id="1482" w:author="Author">
              <w:r w:rsidRPr="00D40B8D">
                <w:t>11.5</w:t>
              </w:r>
            </w:ins>
            <w:del w:id="1483" w:author="Author">
              <w:r w:rsidRPr="002A4BFC" w:rsidDel="00E419C9">
                <w:rPr>
                  <w:rPrChange w:id="1484" w:author="Author">
                    <w:rPr>
                      <w:highlight w:val="cyan"/>
                    </w:rPr>
                  </w:rPrChange>
                </w:rPr>
                <w:delText>20.0</w:delText>
              </w:r>
            </w:del>
          </w:p>
        </w:tc>
        <w:tc>
          <w:tcPr>
            <w:tcW w:w="771" w:type="pct"/>
            <w:noWrap/>
            <w:hideMark/>
            <w:tcPrChange w:id="1485" w:author="Author">
              <w:tcPr>
                <w:tcW w:w="771" w:type="pct"/>
                <w:gridSpan w:val="2"/>
                <w:noWrap/>
                <w:hideMark/>
              </w:tcPr>
            </w:tcPrChange>
          </w:tcPr>
          <w:p w14:paraId="7F539127" w14:textId="77777777" w:rsidR="000F271F" w:rsidRPr="002A4BFC" w:rsidRDefault="000F271F" w:rsidP="00162AEA">
            <w:pPr>
              <w:pStyle w:val="Tabletext"/>
              <w:jc w:val="center"/>
              <w:rPr>
                <w:rPrChange w:id="1486" w:author="Author">
                  <w:rPr>
                    <w:highlight w:val="cyan"/>
                  </w:rPr>
                </w:rPrChange>
              </w:rPr>
            </w:pPr>
            <w:r w:rsidRPr="002A4BFC">
              <w:rPr>
                <w:rPrChange w:id="1487" w:author="Author">
                  <w:rPr>
                    <w:highlight w:val="cyan"/>
                  </w:rPr>
                </w:rPrChange>
              </w:rPr>
              <w:t>3</w:t>
            </w:r>
          </w:p>
        </w:tc>
        <w:tc>
          <w:tcPr>
            <w:tcW w:w="563" w:type="pct"/>
            <w:noWrap/>
            <w:hideMark/>
            <w:tcPrChange w:id="1488" w:author="Author">
              <w:tcPr>
                <w:tcW w:w="563" w:type="pct"/>
                <w:gridSpan w:val="2"/>
                <w:noWrap/>
                <w:hideMark/>
              </w:tcPr>
            </w:tcPrChange>
          </w:tcPr>
          <w:p w14:paraId="43F4799B" w14:textId="77777777" w:rsidR="000F271F" w:rsidRPr="002A4BFC" w:rsidRDefault="000F271F" w:rsidP="00162AEA">
            <w:pPr>
              <w:pStyle w:val="Tabletext"/>
              <w:jc w:val="center"/>
              <w:rPr>
                <w:rPrChange w:id="1489" w:author="Author">
                  <w:rPr>
                    <w:highlight w:val="cyan"/>
                  </w:rPr>
                </w:rPrChange>
              </w:rPr>
            </w:pPr>
            <w:r w:rsidRPr="002A4BFC">
              <w:rPr>
                <w:rPrChange w:id="1490" w:author="Author">
                  <w:rPr>
                    <w:highlight w:val="cyan"/>
                  </w:rPr>
                </w:rPrChange>
              </w:rPr>
              <w:t>1 075</w:t>
            </w:r>
          </w:p>
        </w:tc>
        <w:tc>
          <w:tcPr>
            <w:tcW w:w="465" w:type="pct"/>
            <w:noWrap/>
            <w:hideMark/>
            <w:tcPrChange w:id="1491" w:author="Author">
              <w:tcPr>
                <w:tcW w:w="465" w:type="pct"/>
                <w:gridSpan w:val="2"/>
                <w:noWrap/>
                <w:hideMark/>
              </w:tcPr>
            </w:tcPrChange>
          </w:tcPr>
          <w:p w14:paraId="14EA13A4" w14:textId="77777777" w:rsidR="000F271F" w:rsidRPr="002A4BFC" w:rsidRDefault="000F271F" w:rsidP="00162AEA">
            <w:pPr>
              <w:pStyle w:val="Tabletext"/>
              <w:jc w:val="center"/>
              <w:rPr>
                <w:rPrChange w:id="1492" w:author="Author">
                  <w:rPr>
                    <w:highlight w:val="cyan"/>
                  </w:rPr>
                </w:rPrChange>
              </w:rPr>
            </w:pPr>
            <w:r w:rsidRPr="002A4BFC">
              <w:rPr>
                <w:rPrChange w:id="1493" w:author="Author">
                  <w:rPr>
                    <w:highlight w:val="cyan"/>
                  </w:rPr>
                </w:rPrChange>
              </w:rPr>
              <w:t>137</w:t>
            </w:r>
          </w:p>
        </w:tc>
        <w:tc>
          <w:tcPr>
            <w:tcW w:w="586" w:type="pct"/>
            <w:noWrap/>
            <w:hideMark/>
            <w:tcPrChange w:id="1494" w:author="Author">
              <w:tcPr>
                <w:tcW w:w="586" w:type="pct"/>
                <w:gridSpan w:val="2"/>
                <w:noWrap/>
                <w:hideMark/>
              </w:tcPr>
            </w:tcPrChange>
          </w:tcPr>
          <w:p w14:paraId="7300365E" w14:textId="77777777" w:rsidR="000F271F" w:rsidRPr="002A4BFC" w:rsidRDefault="000F271F" w:rsidP="00162AEA">
            <w:pPr>
              <w:pStyle w:val="Tabletext"/>
              <w:jc w:val="center"/>
              <w:rPr>
                <w:rPrChange w:id="1495" w:author="Author">
                  <w:rPr>
                    <w:highlight w:val="cyan"/>
                  </w:rPr>
                </w:rPrChange>
              </w:rPr>
            </w:pPr>
            <w:r w:rsidRPr="002A4BFC">
              <w:rPr>
                <w:rPrChange w:id="1496" w:author="Author">
                  <w:rPr>
                    <w:highlight w:val="cyan"/>
                  </w:rPr>
                </w:rPrChange>
              </w:rPr>
              <w:t>-0.5</w:t>
            </w:r>
          </w:p>
        </w:tc>
        <w:tc>
          <w:tcPr>
            <w:tcW w:w="496" w:type="pct"/>
            <w:noWrap/>
            <w:hideMark/>
            <w:tcPrChange w:id="1497" w:author="Author">
              <w:tcPr>
                <w:tcW w:w="496" w:type="pct"/>
                <w:gridSpan w:val="2"/>
                <w:noWrap/>
                <w:hideMark/>
              </w:tcPr>
            </w:tcPrChange>
          </w:tcPr>
          <w:p w14:paraId="6A32B266" w14:textId="77777777" w:rsidR="000F271F" w:rsidRPr="002A4BFC" w:rsidRDefault="000F271F" w:rsidP="00162AEA">
            <w:pPr>
              <w:pStyle w:val="Tabletext"/>
              <w:jc w:val="center"/>
              <w:rPr>
                <w:rPrChange w:id="1498" w:author="Author">
                  <w:rPr>
                    <w:highlight w:val="cyan"/>
                  </w:rPr>
                </w:rPrChange>
              </w:rPr>
            </w:pPr>
            <w:r w:rsidRPr="002A4BFC">
              <w:rPr>
                <w:rPrChange w:id="1499" w:author="Author">
                  <w:rPr>
                    <w:highlight w:val="cyan"/>
                  </w:rPr>
                </w:rPrChange>
              </w:rPr>
              <w:t>1</w:t>
            </w:r>
          </w:p>
        </w:tc>
        <w:tc>
          <w:tcPr>
            <w:tcW w:w="783" w:type="pct"/>
            <w:noWrap/>
            <w:vAlign w:val="bottom"/>
            <w:hideMark/>
            <w:tcPrChange w:id="1500" w:author="Author">
              <w:tcPr>
                <w:tcW w:w="784" w:type="pct"/>
                <w:gridSpan w:val="2"/>
                <w:noWrap/>
                <w:hideMark/>
              </w:tcPr>
            </w:tcPrChange>
          </w:tcPr>
          <w:p w14:paraId="35F2F5CE" w14:textId="77777777" w:rsidR="000F271F" w:rsidRPr="002A4BFC" w:rsidRDefault="000F271F" w:rsidP="00162AEA">
            <w:pPr>
              <w:pStyle w:val="Tabletext"/>
              <w:jc w:val="center"/>
              <w:rPr>
                <w:rPrChange w:id="1501" w:author="Author">
                  <w:rPr>
                    <w:highlight w:val="cyan"/>
                  </w:rPr>
                </w:rPrChange>
              </w:rPr>
            </w:pPr>
            <w:ins w:id="1502" w:author="Author">
              <w:r w:rsidRPr="00D40B8D">
                <w:t>-130.0</w:t>
              </w:r>
            </w:ins>
            <w:del w:id="1503" w:author="Author">
              <w:r w:rsidRPr="002A4BFC" w:rsidDel="0086025E">
                <w:rPr>
                  <w:rPrChange w:id="1504" w:author="Author">
                    <w:rPr>
                      <w:highlight w:val="cyan"/>
                    </w:rPr>
                  </w:rPrChange>
                </w:rPr>
                <w:delText>-121.5</w:delText>
              </w:r>
            </w:del>
          </w:p>
        </w:tc>
      </w:tr>
      <w:tr w:rsidR="000F271F" w:rsidRPr="00BF187E" w14:paraId="65A859A0" w14:textId="77777777" w:rsidTr="002A4BFC">
        <w:tblPrEx>
          <w:tblW w:w="5000" w:type="pct"/>
          <w:jc w:val="center"/>
          <w:tblPrExChange w:id="1505" w:author="Author">
            <w:tblPrEx>
              <w:tblW w:w="5000" w:type="pct"/>
              <w:jc w:val="center"/>
            </w:tblPrEx>
          </w:tblPrExChange>
        </w:tblPrEx>
        <w:trPr>
          <w:cantSplit/>
          <w:jc w:val="center"/>
          <w:trPrChange w:id="1506" w:author="Author">
            <w:trPr>
              <w:gridAfter w:val="0"/>
              <w:cantSplit/>
              <w:jc w:val="center"/>
            </w:trPr>
          </w:trPrChange>
        </w:trPr>
        <w:tc>
          <w:tcPr>
            <w:tcW w:w="634" w:type="pct"/>
            <w:noWrap/>
            <w:hideMark/>
            <w:tcPrChange w:id="1507" w:author="Author">
              <w:tcPr>
                <w:tcW w:w="634" w:type="pct"/>
                <w:gridSpan w:val="2"/>
                <w:noWrap/>
                <w:hideMark/>
              </w:tcPr>
            </w:tcPrChange>
          </w:tcPr>
          <w:p w14:paraId="7CC555F9" w14:textId="77777777" w:rsidR="000F271F" w:rsidRPr="002A4BFC" w:rsidRDefault="000F271F" w:rsidP="00162AEA">
            <w:pPr>
              <w:pStyle w:val="Tabletext"/>
              <w:jc w:val="center"/>
              <w:rPr>
                <w:rPrChange w:id="1508" w:author="Author">
                  <w:rPr>
                    <w:highlight w:val="cyan"/>
                  </w:rPr>
                </w:rPrChange>
              </w:rPr>
            </w:pPr>
            <w:r w:rsidRPr="002A4BFC">
              <w:rPr>
                <w:rPrChange w:id="1509" w:author="Author">
                  <w:rPr>
                    <w:highlight w:val="cyan"/>
                  </w:rPr>
                </w:rPrChange>
              </w:rPr>
              <w:t>40</w:t>
            </w:r>
          </w:p>
        </w:tc>
        <w:tc>
          <w:tcPr>
            <w:tcW w:w="702" w:type="pct"/>
            <w:noWrap/>
            <w:vAlign w:val="bottom"/>
            <w:hideMark/>
            <w:tcPrChange w:id="1510" w:author="Author">
              <w:tcPr>
                <w:tcW w:w="702" w:type="pct"/>
                <w:gridSpan w:val="2"/>
                <w:noWrap/>
                <w:hideMark/>
              </w:tcPr>
            </w:tcPrChange>
          </w:tcPr>
          <w:p w14:paraId="398032C9" w14:textId="77777777" w:rsidR="000F271F" w:rsidRPr="002A4BFC" w:rsidRDefault="000F271F" w:rsidP="00162AEA">
            <w:pPr>
              <w:pStyle w:val="Tabletext"/>
              <w:jc w:val="center"/>
              <w:rPr>
                <w:rPrChange w:id="1511" w:author="Author">
                  <w:rPr>
                    <w:highlight w:val="cyan"/>
                  </w:rPr>
                </w:rPrChange>
              </w:rPr>
            </w:pPr>
            <w:ins w:id="1512" w:author="Author">
              <w:r w:rsidRPr="00D40B8D">
                <w:t>11.0</w:t>
              </w:r>
            </w:ins>
            <w:del w:id="1513" w:author="Author">
              <w:r w:rsidRPr="002A4BFC" w:rsidDel="00E419C9">
                <w:rPr>
                  <w:rPrChange w:id="1514" w:author="Author">
                    <w:rPr>
                      <w:highlight w:val="cyan"/>
                    </w:rPr>
                  </w:rPrChange>
                </w:rPr>
                <w:delText>15.0</w:delText>
              </w:r>
            </w:del>
          </w:p>
        </w:tc>
        <w:tc>
          <w:tcPr>
            <w:tcW w:w="771" w:type="pct"/>
            <w:noWrap/>
            <w:hideMark/>
            <w:tcPrChange w:id="1515" w:author="Author">
              <w:tcPr>
                <w:tcW w:w="771" w:type="pct"/>
                <w:gridSpan w:val="2"/>
                <w:noWrap/>
                <w:hideMark/>
              </w:tcPr>
            </w:tcPrChange>
          </w:tcPr>
          <w:p w14:paraId="06291048" w14:textId="77777777" w:rsidR="000F271F" w:rsidRPr="002A4BFC" w:rsidRDefault="000F271F" w:rsidP="00162AEA">
            <w:pPr>
              <w:pStyle w:val="Tabletext"/>
              <w:jc w:val="center"/>
              <w:rPr>
                <w:rPrChange w:id="1516" w:author="Author">
                  <w:rPr>
                    <w:highlight w:val="cyan"/>
                  </w:rPr>
                </w:rPrChange>
              </w:rPr>
            </w:pPr>
            <w:r w:rsidRPr="002A4BFC">
              <w:rPr>
                <w:rPrChange w:id="1517" w:author="Author">
                  <w:rPr>
                    <w:highlight w:val="cyan"/>
                  </w:rPr>
                </w:rPrChange>
              </w:rPr>
              <w:t>3</w:t>
            </w:r>
          </w:p>
        </w:tc>
        <w:tc>
          <w:tcPr>
            <w:tcW w:w="563" w:type="pct"/>
            <w:noWrap/>
            <w:hideMark/>
            <w:tcPrChange w:id="1518" w:author="Author">
              <w:tcPr>
                <w:tcW w:w="563" w:type="pct"/>
                <w:gridSpan w:val="2"/>
                <w:noWrap/>
                <w:hideMark/>
              </w:tcPr>
            </w:tcPrChange>
          </w:tcPr>
          <w:p w14:paraId="706243AA" w14:textId="77777777" w:rsidR="000F271F" w:rsidRPr="002A4BFC" w:rsidRDefault="000F271F" w:rsidP="00162AEA">
            <w:pPr>
              <w:pStyle w:val="Tabletext"/>
              <w:jc w:val="center"/>
              <w:rPr>
                <w:rPrChange w:id="1519" w:author="Author">
                  <w:rPr>
                    <w:highlight w:val="cyan"/>
                  </w:rPr>
                </w:rPrChange>
              </w:rPr>
            </w:pPr>
            <w:r w:rsidRPr="002A4BFC">
              <w:rPr>
                <w:rPrChange w:id="1520" w:author="Author">
                  <w:rPr>
                    <w:highlight w:val="cyan"/>
                  </w:rPr>
                </w:rPrChange>
              </w:rPr>
              <w:t>882</w:t>
            </w:r>
          </w:p>
        </w:tc>
        <w:tc>
          <w:tcPr>
            <w:tcW w:w="465" w:type="pct"/>
            <w:noWrap/>
            <w:hideMark/>
            <w:tcPrChange w:id="1521" w:author="Author">
              <w:tcPr>
                <w:tcW w:w="465" w:type="pct"/>
                <w:gridSpan w:val="2"/>
                <w:noWrap/>
                <w:hideMark/>
              </w:tcPr>
            </w:tcPrChange>
          </w:tcPr>
          <w:p w14:paraId="04CAC2BA" w14:textId="77777777" w:rsidR="000F271F" w:rsidRPr="002A4BFC" w:rsidRDefault="000F271F" w:rsidP="00162AEA">
            <w:pPr>
              <w:pStyle w:val="Tabletext"/>
              <w:jc w:val="center"/>
              <w:rPr>
                <w:rPrChange w:id="1522" w:author="Author">
                  <w:rPr>
                    <w:highlight w:val="cyan"/>
                  </w:rPr>
                </w:rPrChange>
              </w:rPr>
            </w:pPr>
            <w:r w:rsidRPr="002A4BFC">
              <w:rPr>
                <w:rPrChange w:id="1523" w:author="Author">
                  <w:rPr>
                    <w:highlight w:val="cyan"/>
                  </w:rPr>
                </w:rPrChange>
              </w:rPr>
              <w:t>135.3</w:t>
            </w:r>
          </w:p>
        </w:tc>
        <w:tc>
          <w:tcPr>
            <w:tcW w:w="586" w:type="pct"/>
            <w:noWrap/>
            <w:hideMark/>
            <w:tcPrChange w:id="1524" w:author="Author">
              <w:tcPr>
                <w:tcW w:w="586" w:type="pct"/>
                <w:gridSpan w:val="2"/>
                <w:noWrap/>
                <w:hideMark/>
              </w:tcPr>
            </w:tcPrChange>
          </w:tcPr>
          <w:p w14:paraId="719D17AF" w14:textId="77777777" w:rsidR="000F271F" w:rsidRPr="002A4BFC" w:rsidRDefault="000F271F" w:rsidP="00162AEA">
            <w:pPr>
              <w:pStyle w:val="Tabletext"/>
              <w:jc w:val="center"/>
              <w:rPr>
                <w:rPrChange w:id="1525" w:author="Author">
                  <w:rPr>
                    <w:highlight w:val="cyan"/>
                  </w:rPr>
                </w:rPrChange>
              </w:rPr>
            </w:pPr>
            <w:r w:rsidRPr="002A4BFC">
              <w:rPr>
                <w:rPrChange w:id="1526" w:author="Author">
                  <w:rPr>
                    <w:highlight w:val="cyan"/>
                  </w:rPr>
                </w:rPrChange>
              </w:rPr>
              <w:t>-2</w:t>
            </w:r>
          </w:p>
        </w:tc>
        <w:tc>
          <w:tcPr>
            <w:tcW w:w="496" w:type="pct"/>
            <w:noWrap/>
            <w:hideMark/>
            <w:tcPrChange w:id="1527" w:author="Author">
              <w:tcPr>
                <w:tcW w:w="496" w:type="pct"/>
                <w:gridSpan w:val="2"/>
                <w:noWrap/>
                <w:hideMark/>
              </w:tcPr>
            </w:tcPrChange>
          </w:tcPr>
          <w:p w14:paraId="32A284AB" w14:textId="77777777" w:rsidR="000F271F" w:rsidRPr="002A4BFC" w:rsidRDefault="000F271F" w:rsidP="00162AEA">
            <w:pPr>
              <w:pStyle w:val="Tabletext"/>
              <w:jc w:val="center"/>
              <w:rPr>
                <w:rPrChange w:id="1528" w:author="Author">
                  <w:rPr>
                    <w:highlight w:val="cyan"/>
                  </w:rPr>
                </w:rPrChange>
              </w:rPr>
            </w:pPr>
            <w:r w:rsidRPr="002A4BFC">
              <w:rPr>
                <w:rPrChange w:id="1529" w:author="Author">
                  <w:rPr>
                    <w:highlight w:val="cyan"/>
                  </w:rPr>
                </w:rPrChange>
              </w:rPr>
              <w:t>1</w:t>
            </w:r>
          </w:p>
        </w:tc>
        <w:tc>
          <w:tcPr>
            <w:tcW w:w="783" w:type="pct"/>
            <w:noWrap/>
            <w:vAlign w:val="bottom"/>
            <w:hideMark/>
            <w:tcPrChange w:id="1530" w:author="Author">
              <w:tcPr>
                <w:tcW w:w="784" w:type="pct"/>
                <w:gridSpan w:val="2"/>
                <w:noWrap/>
                <w:hideMark/>
              </w:tcPr>
            </w:tcPrChange>
          </w:tcPr>
          <w:p w14:paraId="1FC863C6" w14:textId="77777777" w:rsidR="000F271F" w:rsidRPr="002A4BFC" w:rsidRDefault="000F271F" w:rsidP="00162AEA">
            <w:pPr>
              <w:pStyle w:val="Tabletext"/>
              <w:jc w:val="center"/>
              <w:rPr>
                <w:rPrChange w:id="1531" w:author="Author">
                  <w:rPr>
                    <w:highlight w:val="cyan"/>
                  </w:rPr>
                </w:rPrChange>
              </w:rPr>
            </w:pPr>
            <w:ins w:id="1532" w:author="Author">
              <w:r w:rsidRPr="00D40B8D">
                <w:t>-130.3</w:t>
              </w:r>
            </w:ins>
            <w:del w:id="1533" w:author="Author">
              <w:r w:rsidRPr="002A4BFC" w:rsidDel="0086025E">
                <w:rPr>
                  <w:rPrChange w:id="1534" w:author="Author">
                    <w:rPr>
                      <w:highlight w:val="cyan"/>
                    </w:rPr>
                  </w:rPrChange>
                </w:rPr>
                <w:delText>-126.3</w:delText>
              </w:r>
            </w:del>
          </w:p>
        </w:tc>
      </w:tr>
      <w:tr w:rsidR="000F271F" w:rsidRPr="00BF187E" w14:paraId="4608B82D" w14:textId="77777777" w:rsidTr="002A4BFC">
        <w:tblPrEx>
          <w:tblW w:w="5000" w:type="pct"/>
          <w:jc w:val="center"/>
          <w:tblPrExChange w:id="1535" w:author="Author">
            <w:tblPrEx>
              <w:tblW w:w="5000" w:type="pct"/>
              <w:jc w:val="center"/>
            </w:tblPrEx>
          </w:tblPrExChange>
        </w:tblPrEx>
        <w:trPr>
          <w:cantSplit/>
          <w:jc w:val="center"/>
          <w:trPrChange w:id="1536" w:author="Author">
            <w:trPr>
              <w:gridAfter w:val="0"/>
              <w:cantSplit/>
              <w:jc w:val="center"/>
            </w:trPr>
          </w:trPrChange>
        </w:trPr>
        <w:tc>
          <w:tcPr>
            <w:tcW w:w="634" w:type="pct"/>
            <w:noWrap/>
            <w:hideMark/>
            <w:tcPrChange w:id="1537" w:author="Author">
              <w:tcPr>
                <w:tcW w:w="634" w:type="pct"/>
                <w:gridSpan w:val="2"/>
                <w:noWrap/>
                <w:hideMark/>
              </w:tcPr>
            </w:tcPrChange>
          </w:tcPr>
          <w:p w14:paraId="06833FE5" w14:textId="77777777" w:rsidR="000F271F" w:rsidRPr="002A4BFC" w:rsidRDefault="000F271F" w:rsidP="00162AEA">
            <w:pPr>
              <w:pStyle w:val="Tabletext"/>
              <w:jc w:val="center"/>
              <w:rPr>
                <w:rPrChange w:id="1538" w:author="Author">
                  <w:rPr>
                    <w:highlight w:val="cyan"/>
                  </w:rPr>
                </w:rPrChange>
              </w:rPr>
            </w:pPr>
            <w:r w:rsidRPr="002A4BFC">
              <w:rPr>
                <w:rPrChange w:id="1539" w:author="Author">
                  <w:rPr>
                    <w:highlight w:val="cyan"/>
                  </w:rPr>
                </w:rPrChange>
              </w:rPr>
              <w:t>50</w:t>
            </w:r>
          </w:p>
        </w:tc>
        <w:tc>
          <w:tcPr>
            <w:tcW w:w="702" w:type="pct"/>
            <w:noWrap/>
            <w:vAlign w:val="bottom"/>
            <w:hideMark/>
            <w:tcPrChange w:id="1540" w:author="Author">
              <w:tcPr>
                <w:tcW w:w="702" w:type="pct"/>
                <w:gridSpan w:val="2"/>
                <w:noWrap/>
                <w:hideMark/>
              </w:tcPr>
            </w:tcPrChange>
          </w:tcPr>
          <w:p w14:paraId="7436F5D3" w14:textId="77777777" w:rsidR="000F271F" w:rsidRPr="002A4BFC" w:rsidRDefault="000F271F" w:rsidP="00162AEA">
            <w:pPr>
              <w:pStyle w:val="Tabletext"/>
              <w:jc w:val="center"/>
              <w:rPr>
                <w:rPrChange w:id="1541" w:author="Author">
                  <w:rPr>
                    <w:highlight w:val="cyan"/>
                  </w:rPr>
                </w:rPrChange>
              </w:rPr>
            </w:pPr>
            <w:ins w:id="1542" w:author="Author">
              <w:r w:rsidRPr="00D40B8D">
                <w:t>10.5</w:t>
              </w:r>
            </w:ins>
            <w:del w:id="1543" w:author="Author">
              <w:r w:rsidRPr="002A4BFC" w:rsidDel="00E419C9">
                <w:rPr>
                  <w:rPrChange w:id="1544" w:author="Author">
                    <w:rPr>
                      <w:highlight w:val="cyan"/>
                    </w:rPr>
                  </w:rPrChange>
                </w:rPr>
                <w:delText>9.0</w:delText>
              </w:r>
            </w:del>
          </w:p>
        </w:tc>
        <w:tc>
          <w:tcPr>
            <w:tcW w:w="771" w:type="pct"/>
            <w:noWrap/>
            <w:hideMark/>
            <w:tcPrChange w:id="1545" w:author="Author">
              <w:tcPr>
                <w:tcW w:w="771" w:type="pct"/>
                <w:gridSpan w:val="2"/>
                <w:noWrap/>
                <w:hideMark/>
              </w:tcPr>
            </w:tcPrChange>
          </w:tcPr>
          <w:p w14:paraId="7B81A459" w14:textId="77777777" w:rsidR="000F271F" w:rsidRPr="002A4BFC" w:rsidRDefault="000F271F" w:rsidP="00162AEA">
            <w:pPr>
              <w:pStyle w:val="Tabletext"/>
              <w:jc w:val="center"/>
              <w:rPr>
                <w:rPrChange w:id="1546" w:author="Author">
                  <w:rPr>
                    <w:highlight w:val="cyan"/>
                  </w:rPr>
                </w:rPrChange>
              </w:rPr>
            </w:pPr>
            <w:r w:rsidRPr="002A4BFC">
              <w:rPr>
                <w:rPrChange w:id="1547" w:author="Author">
                  <w:rPr>
                    <w:highlight w:val="cyan"/>
                  </w:rPr>
                </w:rPrChange>
              </w:rPr>
              <w:t>3</w:t>
            </w:r>
          </w:p>
        </w:tc>
        <w:tc>
          <w:tcPr>
            <w:tcW w:w="563" w:type="pct"/>
            <w:noWrap/>
            <w:hideMark/>
            <w:tcPrChange w:id="1548" w:author="Author">
              <w:tcPr>
                <w:tcW w:w="563" w:type="pct"/>
                <w:gridSpan w:val="2"/>
                <w:noWrap/>
                <w:hideMark/>
              </w:tcPr>
            </w:tcPrChange>
          </w:tcPr>
          <w:p w14:paraId="378ADE8C" w14:textId="77777777" w:rsidR="000F271F" w:rsidRPr="002A4BFC" w:rsidRDefault="000F271F" w:rsidP="00162AEA">
            <w:pPr>
              <w:pStyle w:val="Tabletext"/>
              <w:jc w:val="center"/>
              <w:rPr>
                <w:rPrChange w:id="1549" w:author="Author">
                  <w:rPr>
                    <w:highlight w:val="cyan"/>
                  </w:rPr>
                </w:rPrChange>
              </w:rPr>
            </w:pPr>
            <w:r w:rsidRPr="002A4BFC">
              <w:rPr>
                <w:rPrChange w:id="1550" w:author="Author">
                  <w:rPr>
                    <w:highlight w:val="cyan"/>
                  </w:rPr>
                </w:rPrChange>
              </w:rPr>
              <w:t>761</w:t>
            </w:r>
          </w:p>
        </w:tc>
        <w:tc>
          <w:tcPr>
            <w:tcW w:w="465" w:type="pct"/>
            <w:noWrap/>
            <w:hideMark/>
            <w:tcPrChange w:id="1551" w:author="Author">
              <w:tcPr>
                <w:tcW w:w="465" w:type="pct"/>
                <w:gridSpan w:val="2"/>
                <w:noWrap/>
                <w:hideMark/>
              </w:tcPr>
            </w:tcPrChange>
          </w:tcPr>
          <w:p w14:paraId="65887035" w14:textId="77777777" w:rsidR="000F271F" w:rsidRPr="002A4BFC" w:rsidRDefault="000F271F" w:rsidP="00162AEA">
            <w:pPr>
              <w:pStyle w:val="Tabletext"/>
              <w:jc w:val="center"/>
              <w:rPr>
                <w:rPrChange w:id="1552" w:author="Author">
                  <w:rPr>
                    <w:highlight w:val="cyan"/>
                  </w:rPr>
                </w:rPrChange>
              </w:rPr>
            </w:pPr>
            <w:r w:rsidRPr="002A4BFC">
              <w:rPr>
                <w:rPrChange w:id="1553" w:author="Author">
                  <w:rPr>
                    <w:highlight w:val="cyan"/>
                  </w:rPr>
                </w:rPrChange>
              </w:rPr>
              <w:t>134</w:t>
            </w:r>
          </w:p>
        </w:tc>
        <w:tc>
          <w:tcPr>
            <w:tcW w:w="586" w:type="pct"/>
            <w:noWrap/>
            <w:hideMark/>
            <w:tcPrChange w:id="1554" w:author="Author">
              <w:tcPr>
                <w:tcW w:w="586" w:type="pct"/>
                <w:gridSpan w:val="2"/>
                <w:noWrap/>
                <w:hideMark/>
              </w:tcPr>
            </w:tcPrChange>
          </w:tcPr>
          <w:p w14:paraId="3E4588CE" w14:textId="77777777" w:rsidR="000F271F" w:rsidRPr="002A4BFC" w:rsidRDefault="000F271F" w:rsidP="00162AEA">
            <w:pPr>
              <w:pStyle w:val="Tabletext"/>
              <w:jc w:val="center"/>
              <w:rPr>
                <w:rPrChange w:id="1555" w:author="Author">
                  <w:rPr>
                    <w:highlight w:val="cyan"/>
                  </w:rPr>
                </w:rPrChange>
              </w:rPr>
            </w:pPr>
            <w:r w:rsidRPr="002A4BFC">
              <w:rPr>
                <w:rPrChange w:id="1556" w:author="Author">
                  <w:rPr>
                    <w:highlight w:val="cyan"/>
                  </w:rPr>
                </w:rPrChange>
              </w:rPr>
              <w:t>-4</w:t>
            </w:r>
          </w:p>
        </w:tc>
        <w:tc>
          <w:tcPr>
            <w:tcW w:w="496" w:type="pct"/>
            <w:noWrap/>
            <w:hideMark/>
            <w:tcPrChange w:id="1557" w:author="Author">
              <w:tcPr>
                <w:tcW w:w="496" w:type="pct"/>
                <w:gridSpan w:val="2"/>
                <w:noWrap/>
                <w:hideMark/>
              </w:tcPr>
            </w:tcPrChange>
          </w:tcPr>
          <w:p w14:paraId="0C9E21BA" w14:textId="77777777" w:rsidR="000F271F" w:rsidRPr="002A4BFC" w:rsidRDefault="000F271F" w:rsidP="00162AEA">
            <w:pPr>
              <w:pStyle w:val="Tabletext"/>
              <w:jc w:val="center"/>
              <w:rPr>
                <w:rPrChange w:id="1558" w:author="Author">
                  <w:rPr>
                    <w:highlight w:val="cyan"/>
                  </w:rPr>
                </w:rPrChange>
              </w:rPr>
            </w:pPr>
            <w:r w:rsidRPr="002A4BFC">
              <w:rPr>
                <w:rPrChange w:id="1559" w:author="Author">
                  <w:rPr>
                    <w:highlight w:val="cyan"/>
                  </w:rPr>
                </w:rPrChange>
              </w:rPr>
              <w:t>1</w:t>
            </w:r>
          </w:p>
        </w:tc>
        <w:tc>
          <w:tcPr>
            <w:tcW w:w="783" w:type="pct"/>
            <w:noWrap/>
            <w:vAlign w:val="bottom"/>
            <w:hideMark/>
            <w:tcPrChange w:id="1560" w:author="Author">
              <w:tcPr>
                <w:tcW w:w="784" w:type="pct"/>
                <w:gridSpan w:val="2"/>
                <w:noWrap/>
                <w:hideMark/>
              </w:tcPr>
            </w:tcPrChange>
          </w:tcPr>
          <w:p w14:paraId="29809CB6" w14:textId="77777777" w:rsidR="000F271F" w:rsidRPr="002A4BFC" w:rsidRDefault="000F271F" w:rsidP="00162AEA">
            <w:pPr>
              <w:pStyle w:val="Tabletext"/>
              <w:jc w:val="center"/>
              <w:rPr>
                <w:rPrChange w:id="1561" w:author="Author">
                  <w:rPr>
                    <w:highlight w:val="cyan"/>
                  </w:rPr>
                </w:rPrChange>
              </w:rPr>
            </w:pPr>
            <w:ins w:id="1562" w:author="Author">
              <w:r w:rsidRPr="00D40B8D">
                <w:t>-131.5</w:t>
              </w:r>
            </w:ins>
            <w:del w:id="1563" w:author="Author">
              <w:r w:rsidRPr="002A4BFC" w:rsidDel="0086025E">
                <w:rPr>
                  <w:rPrChange w:id="1564" w:author="Author">
                    <w:rPr>
                      <w:highlight w:val="cyan"/>
                    </w:rPr>
                  </w:rPrChange>
                </w:rPr>
                <w:delText>-133.0</w:delText>
              </w:r>
            </w:del>
          </w:p>
        </w:tc>
      </w:tr>
      <w:tr w:rsidR="000F271F" w:rsidRPr="00BF187E" w14:paraId="6DBDE5F1" w14:textId="77777777" w:rsidTr="002A4BFC">
        <w:tblPrEx>
          <w:tblW w:w="5000" w:type="pct"/>
          <w:jc w:val="center"/>
          <w:tblPrExChange w:id="1565" w:author="Author">
            <w:tblPrEx>
              <w:tblW w:w="5000" w:type="pct"/>
              <w:jc w:val="center"/>
            </w:tblPrEx>
          </w:tblPrExChange>
        </w:tblPrEx>
        <w:trPr>
          <w:cantSplit/>
          <w:jc w:val="center"/>
          <w:trPrChange w:id="1566" w:author="Author">
            <w:trPr>
              <w:gridAfter w:val="0"/>
              <w:cantSplit/>
              <w:jc w:val="center"/>
            </w:trPr>
          </w:trPrChange>
        </w:trPr>
        <w:tc>
          <w:tcPr>
            <w:tcW w:w="634" w:type="pct"/>
            <w:noWrap/>
            <w:hideMark/>
            <w:tcPrChange w:id="1567" w:author="Author">
              <w:tcPr>
                <w:tcW w:w="634" w:type="pct"/>
                <w:gridSpan w:val="2"/>
                <w:noWrap/>
                <w:hideMark/>
              </w:tcPr>
            </w:tcPrChange>
          </w:tcPr>
          <w:p w14:paraId="578E69D1" w14:textId="77777777" w:rsidR="000F271F" w:rsidRPr="002A4BFC" w:rsidRDefault="000F271F" w:rsidP="00162AEA">
            <w:pPr>
              <w:pStyle w:val="Tabletext"/>
              <w:jc w:val="center"/>
              <w:rPr>
                <w:rPrChange w:id="1568" w:author="Author">
                  <w:rPr>
                    <w:highlight w:val="cyan"/>
                  </w:rPr>
                </w:rPrChange>
              </w:rPr>
            </w:pPr>
            <w:r w:rsidRPr="002A4BFC">
              <w:rPr>
                <w:rPrChange w:id="1569" w:author="Author">
                  <w:rPr>
                    <w:highlight w:val="cyan"/>
                  </w:rPr>
                </w:rPrChange>
              </w:rPr>
              <w:t>60</w:t>
            </w:r>
          </w:p>
        </w:tc>
        <w:tc>
          <w:tcPr>
            <w:tcW w:w="702" w:type="pct"/>
            <w:noWrap/>
            <w:vAlign w:val="bottom"/>
            <w:hideMark/>
            <w:tcPrChange w:id="1570" w:author="Author">
              <w:tcPr>
                <w:tcW w:w="702" w:type="pct"/>
                <w:gridSpan w:val="2"/>
                <w:noWrap/>
                <w:hideMark/>
              </w:tcPr>
            </w:tcPrChange>
          </w:tcPr>
          <w:p w14:paraId="0D7E5E1B" w14:textId="77777777" w:rsidR="000F271F" w:rsidRPr="002A4BFC" w:rsidRDefault="000F271F" w:rsidP="00162AEA">
            <w:pPr>
              <w:pStyle w:val="Tabletext"/>
              <w:jc w:val="center"/>
              <w:rPr>
                <w:rPrChange w:id="1571" w:author="Author">
                  <w:rPr>
                    <w:highlight w:val="cyan"/>
                  </w:rPr>
                </w:rPrChange>
              </w:rPr>
            </w:pPr>
            <w:ins w:id="1572" w:author="Author">
              <w:r w:rsidRPr="00D40B8D">
                <w:t>10.0</w:t>
              </w:r>
            </w:ins>
            <w:del w:id="1573" w:author="Author">
              <w:r w:rsidRPr="002A4BFC" w:rsidDel="00E419C9">
                <w:rPr>
                  <w:rPrChange w:id="1574" w:author="Author">
                    <w:rPr>
                      <w:highlight w:val="cyan"/>
                    </w:rPr>
                  </w:rPrChange>
                </w:rPr>
                <w:delText>14.5</w:delText>
              </w:r>
            </w:del>
          </w:p>
        </w:tc>
        <w:tc>
          <w:tcPr>
            <w:tcW w:w="771" w:type="pct"/>
            <w:noWrap/>
            <w:hideMark/>
            <w:tcPrChange w:id="1575" w:author="Author">
              <w:tcPr>
                <w:tcW w:w="771" w:type="pct"/>
                <w:gridSpan w:val="2"/>
                <w:noWrap/>
                <w:hideMark/>
              </w:tcPr>
            </w:tcPrChange>
          </w:tcPr>
          <w:p w14:paraId="43ECE9DB" w14:textId="77777777" w:rsidR="000F271F" w:rsidRPr="002A4BFC" w:rsidRDefault="000F271F" w:rsidP="00162AEA">
            <w:pPr>
              <w:pStyle w:val="Tabletext"/>
              <w:jc w:val="center"/>
              <w:rPr>
                <w:rPrChange w:id="1576" w:author="Author">
                  <w:rPr>
                    <w:highlight w:val="cyan"/>
                  </w:rPr>
                </w:rPrChange>
              </w:rPr>
            </w:pPr>
            <w:r w:rsidRPr="002A4BFC">
              <w:rPr>
                <w:rPrChange w:id="1577" w:author="Author">
                  <w:rPr>
                    <w:highlight w:val="cyan"/>
                  </w:rPr>
                </w:rPrChange>
              </w:rPr>
              <w:t>3</w:t>
            </w:r>
          </w:p>
        </w:tc>
        <w:tc>
          <w:tcPr>
            <w:tcW w:w="563" w:type="pct"/>
            <w:noWrap/>
            <w:hideMark/>
            <w:tcPrChange w:id="1578" w:author="Author">
              <w:tcPr>
                <w:tcW w:w="563" w:type="pct"/>
                <w:gridSpan w:val="2"/>
                <w:noWrap/>
                <w:hideMark/>
              </w:tcPr>
            </w:tcPrChange>
          </w:tcPr>
          <w:p w14:paraId="72D44B4D" w14:textId="77777777" w:rsidR="000F271F" w:rsidRPr="002A4BFC" w:rsidRDefault="000F271F" w:rsidP="00162AEA">
            <w:pPr>
              <w:pStyle w:val="Tabletext"/>
              <w:jc w:val="center"/>
              <w:rPr>
                <w:rPrChange w:id="1579" w:author="Author">
                  <w:rPr>
                    <w:highlight w:val="cyan"/>
                  </w:rPr>
                </w:rPrChange>
              </w:rPr>
            </w:pPr>
            <w:r w:rsidRPr="002A4BFC">
              <w:rPr>
                <w:rPrChange w:id="1580" w:author="Author">
                  <w:rPr>
                    <w:highlight w:val="cyan"/>
                  </w:rPr>
                </w:rPrChange>
              </w:rPr>
              <w:t>683</w:t>
            </w:r>
          </w:p>
        </w:tc>
        <w:tc>
          <w:tcPr>
            <w:tcW w:w="465" w:type="pct"/>
            <w:noWrap/>
            <w:hideMark/>
            <w:tcPrChange w:id="1581" w:author="Author">
              <w:tcPr>
                <w:tcW w:w="465" w:type="pct"/>
                <w:gridSpan w:val="2"/>
                <w:noWrap/>
                <w:hideMark/>
              </w:tcPr>
            </w:tcPrChange>
          </w:tcPr>
          <w:p w14:paraId="5559B385" w14:textId="77777777" w:rsidR="000F271F" w:rsidRPr="002A4BFC" w:rsidRDefault="000F271F" w:rsidP="00162AEA">
            <w:pPr>
              <w:pStyle w:val="Tabletext"/>
              <w:jc w:val="center"/>
              <w:rPr>
                <w:rPrChange w:id="1582" w:author="Author">
                  <w:rPr>
                    <w:highlight w:val="cyan"/>
                  </w:rPr>
                </w:rPrChange>
              </w:rPr>
            </w:pPr>
            <w:r w:rsidRPr="002A4BFC">
              <w:rPr>
                <w:rPrChange w:id="1583" w:author="Author">
                  <w:rPr>
                    <w:highlight w:val="cyan"/>
                  </w:rPr>
                </w:rPrChange>
              </w:rPr>
              <w:t>133.1</w:t>
            </w:r>
          </w:p>
        </w:tc>
        <w:tc>
          <w:tcPr>
            <w:tcW w:w="586" w:type="pct"/>
            <w:noWrap/>
            <w:hideMark/>
            <w:tcPrChange w:id="1584" w:author="Author">
              <w:tcPr>
                <w:tcW w:w="586" w:type="pct"/>
                <w:gridSpan w:val="2"/>
                <w:noWrap/>
                <w:hideMark/>
              </w:tcPr>
            </w:tcPrChange>
          </w:tcPr>
          <w:p w14:paraId="6D48DA8B" w14:textId="77777777" w:rsidR="000F271F" w:rsidRPr="002A4BFC" w:rsidRDefault="000F271F" w:rsidP="00162AEA">
            <w:pPr>
              <w:pStyle w:val="Tabletext"/>
              <w:jc w:val="center"/>
              <w:rPr>
                <w:rPrChange w:id="1585" w:author="Author">
                  <w:rPr>
                    <w:highlight w:val="cyan"/>
                  </w:rPr>
                </w:rPrChange>
              </w:rPr>
            </w:pPr>
            <w:r w:rsidRPr="002A4BFC">
              <w:rPr>
                <w:rPrChange w:id="1586" w:author="Author">
                  <w:rPr>
                    <w:highlight w:val="cyan"/>
                  </w:rPr>
                </w:rPrChange>
              </w:rPr>
              <w:t>-5</w:t>
            </w:r>
          </w:p>
        </w:tc>
        <w:tc>
          <w:tcPr>
            <w:tcW w:w="496" w:type="pct"/>
            <w:noWrap/>
            <w:hideMark/>
            <w:tcPrChange w:id="1587" w:author="Author">
              <w:tcPr>
                <w:tcW w:w="496" w:type="pct"/>
                <w:gridSpan w:val="2"/>
                <w:noWrap/>
                <w:hideMark/>
              </w:tcPr>
            </w:tcPrChange>
          </w:tcPr>
          <w:p w14:paraId="1EF4EF8C" w14:textId="77777777" w:rsidR="000F271F" w:rsidRPr="002A4BFC" w:rsidRDefault="000F271F" w:rsidP="00162AEA">
            <w:pPr>
              <w:pStyle w:val="Tabletext"/>
              <w:jc w:val="center"/>
              <w:rPr>
                <w:rPrChange w:id="1588" w:author="Author">
                  <w:rPr>
                    <w:highlight w:val="cyan"/>
                  </w:rPr>
                </w:rPrChange>
              </w:rPr>
            </w:pPr>
            <w:r w:rsidRPr="002A4BFC">
              <w:rPr>
                <w:rPrChange w:id="1589" w:author="Author">
                  <w:rPr>
                    <w:highlight w:val="cyan"/>
                  </w:rPr>
                </w:rPrChange>
              </w:rPr>
              <w:t>1</w:t>
            </w:r>
          </w:p>
        </w:tc>
        <w:tc>
          <w:tcPr>
            <w:tcW w:w="783" w:type="pct"/>
            <w:noWrap/>
            <w:vAlign w:val="bottom"/>
            <w:hideMark/>
            <w:tcPrChange w:id="1590" w:author="Author">
              <w:tcPr>
                <w:tcW w:w="784" w:type="pct"/>
                <w:gridSpan w:val="2"/>
                <w:noWrap/>
                <w:hideMark/>
              </w:tcPr>
            </w:tcPrChange>
          </w:tcPr>
          <w:p w14:paraId="35969AD0" w14:textId="77777777" w:rsidR="000F271F" w:rsidRPr="002A4BFC" w:rsidRDefault="000F271F" w:rsidP="00162AEA">
            <w:pPr>
              <w:pStyle w:val="Tabletext"/>
              <w:jc w:val="center"/>
              <w:rPr>
                <w:rPrChange w:id="1591" w:author="Author">
                  <w:rPr>
                    <w:highlight w:val="cyan"/>
                  </w:rPr>
                </w:rPrChange>
              </w:rPr>
            </w:pPr>
            <w:ins w:id="1592" w:author="Author">
              <w:r w:rsidRPr="00D40B8D">
                <w:t>-132.1</w:t>
              </w:r>
            </w:ins>
            <w:del w:id="1593" w:author="Author">
              <w:r w:rsidRPr="002A4BFC" w:rsidDel="0086025E">
                <w:rPr>
                  <w:rPrChange w:id="1594" w:author="Author">
                    <w:rPr>
                      <w:highlight w:val="cyan"/>
                    </w:rPr>
                  </w:rPrChange>
                </w:rPr>
                <w:delText>-127.6</w:delText>
              </w:r>
            </w:del>
          </w:p>
        </w:tc>
      </w:tr>
      <w:tr w:rsidR="000F271F" w:rsidRPr="00BF187E" w14:paraId="5474DC1F" w14:textId="77777777" w:rsidTr="002A4BFC">
        <w:tblPrEx>
          <w:tblW w:w="5000" w:type="pct"/>
          <w:jc w:val="center"/>
          <w:tblPrExChange w:id="1595" w:author="Author">
            <w:tblPrEx>
              <w:tblW w:w="5000" w:type="pct"/>
              <w:jc w:val="center"/>
            </w:tblPrEx>
          </w:tblPrExChange>
        </w:tblPrEx>
        <w:trPr>
          <w:cantSplit/>
          <w:jc w:val="center"/>
          <w:trPrChange w:id="1596" w:author="Author">
            <w:trPr>
              <w:gridAfter w:val="0"/>
              <w:cantSplit/>
              <w:jc w:val="center"/>
            </w:trPr>
          </w:trPrChange>
        </w:trPr>
        <w:tc>
          <w:tcPr>
            <w:tcW w:w="634" w:type="pct"/>
            <w:noWrap/>
            <w:hideMark/>
            <w:tcPrChange w:id="1597" w:author="Author">
              <w:tcPr>
                <w:tcW w:w="634" w:type="pct"/>
                <w:gridSpan w:val="2"/>
                <w:noWrap/>
                <w:hideMark/>
              </w:tcPr>
            </w:tcPrChange>
          </w:tcPr>
          <w:p w14:paraId="292B3A39" w14:textId="77777777" w:rsidR="000F271F" w:rsidRPr="002A4BFC" w:rsidRDefault="000F271F" w:rsidP="00162AEA">
            <w:pPr>
              <w:pStyle w:val="Tabletext"/>
              <w:jc w:val="center"/>
              <w:rPr>
                <w:rPrChange w:id="1598" w:author="Author">
                  <w:rPr>
                    <w:highlight w:val="cyan"/>
                  </w:rPr>
                </w:rPrChange>
              </w:rPr>
            </w:pPr>
            <w:r w:rsidRPr="002A4BFC">
              <w:rPr>
                <w:rPrChange w:id="1599" w:author="Author">
                  <w:rPr>
                    <w:highlight w:val="cyan"/>
                  </w:rPr>
                </w:rPrChange>
              </w:rPr>
              <w:t>70</w:t>
            </w:r>
          </w:p>
        </w:tc>
        <w:tc>
          <w:tcPr>
            <w:tcW w:w="702" w:type="pct"/>
            <w:noWrap/>
            <w:vAlign w:val="bottom"/>
            <w:hideMark/>
            <w:tcPrChange w:id="1600" w:author="Author">
              <w:tcPr>
                <w:tcW w:w="702" w:type="pct"/>
                <w:gridSpan w:val="2"/>
                <w:noWrap/>
                <w:hideMark/>
              </w:tcPr>
            </w:tcPrChange>
          </w:tcPr>
          <w:p w14:paraId="7A65774B" w14:textId="77777777" w:rsidR="000F271F" w:rsidRPr="002A4BFC" w:rsidRDefault="000F271F" w:rsidP="00162AEA">
            <w:pPr>
              <w:pStyle w:val="Tabletext"/>
              <w:jc w:val="center"/>
              <w:rPr>
                <w:rPrChange w:id="1601" w:author="Author">
                  <w:rPr>
                    <w:highlight w:val="cyan"/>
                  </w:rPr>
                </w:rPrChange>
              </w:rPr>
            </w:pPr>
            <w:ins w:id="1602" w:author="Author">
              <w:r w:rsidRPr="00D40B8D">
                <w:t>10.0</w:t>
              </w:r>
            </w:ins>
            <w:del w:id="1603" w:author="Author">
              <w:r w:rsidRPr="002A4BFC" w:rsidDel="00E419C9">
                <w:rPr>
                  <w:rPrChange w:id="1604" w:author="Author">
                    <w:rPr>
                      <w:highlight w:val="cyan"/>
                    </w:rPr>
                  </w:rPrChange>
                </w:rPr>
                <w:delText>12.5</w:delText>
              </w:r>
            </w:del>
          </w:p>
        </w:tc>
        <w:tc>
          <w:tcPr>
            <w:tcW w:w="771" w:type="pct"/>
            <w:noWrap/>
            <w:hideMark/>
            <w:tcPrChange w:id="1605" w:author="Author">
              <w:tcPr>
                <w:tcW w:w="771" w:type="pct"/>
                <w:gridSpan w:val="2"/>
                <w:noWrap/>
                <w:hideMark/>
              </w:tcPr>
            </w:tcPrChange>
          </w:tcPr>
          <w:p w14:paraId="219E693D" w14:textId="77777777" w:rsidR="000F271F" w:rsidRPr="002A4BFC" w:rsidRDefault="000F271F" w:rsidP="00162AEA">
            <w:pPr>
              <w:pStyle w:val="Tabletext"/>
              <w:jc w:val="center"/>
              <w:rPr>
                <w:rPrChange w:id="1606" w:author="Author">
                  <w:rPr>
                    <w:highlight w:val="cyan"/>
                  </w:rPr>
                </w:rPrChange>
              </w:rPr>
            </w:pPr>
            <w:r w:rsidRPr="002A4BFC">
              <w:rPr>
                <w:rPrChange w:id="1607" w:author="Author">
                  <w:rPr>
                    <w:highlight w:val="cyan"/>
                  </w:rPr>
                </w:rPrChange>
              </w:rPr>
              <w:t>3</w:t>
            </w:r>
          </w:p>
        </w:tc>
        <w:tc>
          <w:tcPr>
            <w:tcW w:w="563" w:type="pct"/>
            <w:noWrap/>
            <w:hideMark/>
            <w:tcPrChange w:id="1608" w:author="Author">
              <w:tcPr>
                <w:tcW w:w="563" w:type="pct"/>
                <w:gridSpan w:val="2"/>
                <w:noWrap/>
                <w:hideMark/>
              </w:tcPr>
            </w:tcPrChange>
          </w:tcPr>
          <w:p w14:paraId="55381FB4" w14:textId="77777777" w:rsidR="000F271F" w:rsidRPr="002A4BFC" w:rsidRDefault="000F271F" w:rsidP="00162AEA">
            <w:pPr>
              <w:pStyle w:val="Tabletext"/>
              <w:jc w:val="center"/>
              <w:rPr>
                <w:rPrChange w:id="1609" w:author="Author">
                  <w:rPr>
                    <w:highlight w:val="cyan"/>
                  </w:rPr>
                </w:rPrChange>
              </w:rPr>
            </w:pPr>
            <w:r w:rsidRPr="002A4BFC">
              <w:rPr>
                <w:rPrChange w:id="1610" w:author="Author">
                  <w:rPr>
                    <w:highlight w:val="cyan"/>
                  </w:rPr>
                </w:rPrChange>
              </w:rPr>
              <w:t>635</w:t>
            </w:r>
          </w:p>
        </w:tc>
        <w:tc>
          <w:tcPr>
            <w:tcW w:w="465" w:type="pct"/>
            <w:noWrap/>
            <w:hideMark/>
            <w:tcPrChange w:id="1611" w:author="Author">
              <w:tcPr>
                <w:tcW w:w="465" w:type="pct"/>
                <w:gridSpan w:val="2"/>
                <w:noWrap/>
                <w:hideMark/>
              </w:tcPr>
            </w:tcPrChange>
          </w:tcPr>
          <w:p w14:paraId="65250E5C" w14:textId="77777777" w:rsidR="000F271F" w:rsidRPr="002A4BFC" w:rsidRDefault="000F271F" w:rsidP="00162AEA">
            <w:pPr>
              <w:pStyle w:val="Tabletext"/>
              <w:jc w:val="center"/>
              <w:rPr>
                <w:rPrChange w:id="1612" w:author="Author">
                  <w:rPr>
                    <w:highlight w:val="cyan"/>
                  </w:rPr>
                </w:rPrChange>
              </w:rPr>
            </w:pPr>
            <w:r w:rsidRPr="002A4BFC">
              <w:rPr>
                <w:rPrChange w:id="1613" w:author="Author">
                  <w:rPr>
                    <w:highlight w:val="cyan"/>
                  </w:rPr>
                </w:rPrChange>
              </w:rPr>
              <w:t>132.4</w:t>
            </w:r>
          </w:p>
        </w:tc>
        <w:tc>
          <w:tcPr>
            <w:tcW w:w="586" w:type="pct"/>
            <w:noWrap/>
            <w:hideMark/>
            <w:tcPrChange w:id="1614" w:author="Author">
              <w:tcPr>
                <w:tcW w:w="586" w:type="pct"/>
                <w:gridSpan w:val="2"/>
                <w:noWrap/>
                <w:hideMark/>
              </w:tcPr>
            </w:tcPrChange>
          </w:tcPr>
          <w:p w14:paraId="59A4D4AF" w14:textId="77777777" w:rsidR="000F271F" w:rsidRPr="002A4BFC" w:rsidRDefault="000F271F" w:rsidP="00162AEA">
            <w:pPr>
              <w:pStyle w:val="Tabletext"/>
              <w:jc w:val="center"/>
              <w:rPr>
                <w:rPrChange w:id="1615" w:author="Author">
                  <w:rPr>
                    <w:highlight w:val="cyan"/>
                  </w:rPr>
                </w:rPrChange>
              </w:rPr>
            </w:pPr>
            <w:r w:rsidRPr="002A4BFC">
              <w:rPr>
                <w:rPrChange w:id="1616" w:author="Author">
                  <w:rPr>
                    <w:highlight w:val="cyan"/>
                  </w:rPr>
                </w:rPrChange>
              </w:rPr>
              <w:t>-7</w:t>
            </w:r>
          </w:p>
        </w:tc>
        <w:tc>
          <w:tcPr>
            <w:tcW w:w="496" w:type="pct"/>
            <w:noWrap/>
            <w:hideMark/>
            <w:tcPrChange w:id="1617" w:author="Author">
              <w:tcPr>
                <w:tcW w:w="496" w:type="pct"/>
                <w:gridSpan w:val="2"/>
                <w:noWrap/>
                <w:hideMark/>
              </w:tcPr>
            </w:tcPrChange>
          </w:tcPr>
          <w:p w14:paraId="238021AE" w14:textId="77777777" w:rsidR="000F271F" w:rsidRPr="002A4BFC" w:rsidRDefault="000F271F" w:rsidP="00162AEA">
            <w:pPr>
              <w:pStyle w:val="Tabletext"/>
              <w:jc w:val="center"/>
              <w:rPr>
                <w:rPrChange w:id="1618" w:author="Author">
                  <w:rPr>
                    <w:highlight w:val="cyan"/>
                  </w:rPr>
                </w:rPrChange>
              </w:rPr>
            </w:pPr>
            <w:r w:rsidRPr="002A4BFC">
              <w:rPr>
                <w:rPrChange w:id="1619" w:author="Author">
                  <w:rPr>
                    <w:highlight w:val="cyan"/>
                  </w:rPr>
                </w:rPrChange>
              </w:rPr>
              <w:t>1</w:t>
            </w:r>
          </w:p>
        </w:tc>
        <w:tc>
          <w:tcPr>
            <w:tcW w:w="783" w:type="pct"/>
            <w:noWrap/>
            <w:vAlign w:val="bottom"/>
            <w:hideMark/>
            <w:tcPrChange w:id="1620" w:author="Author">
              <w:tcPr>
                <w:tcW w:w="784" w:type="pct"/>
                <w:gridSpan w:val="2"/>
                <w:noWrap/>
                <w:hideMark/>
              </w:tcPr>
            </w:tcPrChange>
          </w:tcPr>
          <w:p w14:paraId="0598DD77" w14:textId="77777777" w:rsidR="000F271F" w:rsidRPr="002A4BFC" w:rsidRDefault="000F271F" w:rsidP="00162AEA">
            <w:pPr>
              <w:pStyle w:val="Tabletext"/>
              <w:jc w:val="center"/>
              <w:rPr>
                <w:rPrChange w:id="1621" w:author="Author">
                  <w:rPr>
                    <w:highlight w:val="cyan"/>
                  </w:rPr>
                </w:rPrChange>
              </w:rPr>
            </w:pPr>
            <w:ins w:id="1622" w:author="Author">
              <w:r w:rsidRPr="00D40B8D">
                <w:t>-133.4</w:t>
              </w:r>
            </w:ins>
            <w:del w:id="1623" w:author="Author">
              <w:r w:rsidRPr="002A4BFC" w:rsidDel="0086025E">
                <w:rPr>
                  <w:rPrChange w:id="1624" w:author="Author">
                    <w:rPr>
                      <w:highlight w:val="cyan"/>
                    </w:rPr>
                  </w:rPrChange>
                </w:rPr>
                <w:delText>-130.9</w:delText>
              </w:r>
            </w:del>
          </w:p>
        </w:tc>
      </w:tr>
      <w:tr w:rsidR="000F271F" w:rsidRPr="00BF187E" w14:paraId="578B3849" w14:textId="77777777" w:rsidTr="002A4BFC">
        <w:tblPrEx>
          <w:tblW w:w="5000" w:type="pct"/>
          <w:jc w:val="center"/>
          <w:tblPrExChange w:id="1625" w:author="Author">
            <w:tblPrEx>
              <w:tblW w:w="5000" w:type="pct"/>
              <w:jc w:val="center"/>
            </w:tblPrEx>
          </w:tblPrExChange>
        </w:tblPrEx>
        <w:trPr>
          <w:cantSplit/>
          <w:jc w:val="center"/>
          <w:trPrChange w:id="1626" w:author="Author">
            <w:trPr>
              <w:gridAfter w:val="0"/>
              <w:cantSplit/>
              <w:jc w:val="center"/>
            </w:trPr>
          </w:trPrChange>
        </w:trPr>
        <w:tc>
          <w:tcPr>
            <w:tcW w:w="634" w:type="pct"/>
            <w:noWrap/>
            <w:hideMark/>
            <w:tcPrChange w:id="1627" w:author="Author">
              <w:tcPr>
                <w:tcW w:w="634" w:type="pct"/>
                <w:gridSpan w:val="2"/>
                <w:noWrap/>
                <w:hideMark/>
              </w:tcPr>
            </w:tcPrChange>
          </w:tcPr>
          <w:p w14:paraId="222D6C74" w14:textId="77777777" w:rsidR="000F271F" w:rsidRPr="002A4BFC" w:rsidRDefault="000F271F" w:rsidP="00162AEA">
            <w:pPr>
              <w:pStyle w:val="Tabletext"/>
              <w:jc w:val="center"/>
              <w:rPr>
                <w:rPrChange w:id="1628" w:author="Author">
                  <w:rPr>
                    <w:highlight w:val="cyan"/>
                  </w:rPr>
                </w:rPrChange>
              </w:rPr>
            </w:pPr>
            <w:r w:rsidRPr="002A4BFC">
              <w:rPr>
                <w:rPrChange w:id="1629" w:author="Author">
                  <w:rPr>
                    <w:highlight w:val="cyan"/>
                  </w:rPr>
                </w:rPrChange>
              </w:rPr>
              <w:t>80</w:t>
            </w:r>
          </w:p>
        </w:tc>
        <w:tc>
          <w:tcPr>
            <w:tcW w:w="702" w:type="pct"/>
            <w:noWrap/>
            <w:vAlign w:val="bottom"/>
            <w:hideMark/>
            <w:tcPrChange w:id="1630" w:author="Author">
              <w:tcPr>
                <w:tcW w:w="702" w:type="pct"/>
                <w:gridSpan w:val="2"/>
                <w:noWrap/>
                <w:hideMark/>
              </w:tcPr>
            </w:tcPrChange>
          </w:tcPr>
          <w:p w14:paraId="43A653CA" w14:textId="77777777" w:rsidR="000F271F" w:rsidRPr="002A4BFC" w:rsidRDefault="000F271F" w:rsidP="00162AEA">
            <w:pPr>
              <w:pStyle w:val="Tabletext"/>
              <w:jc w:val="center"/>
              <w:rPr>
                <w:rPrChange w:id="1631" w:author="Author">
                  <w:rPr>
                    <w:highlight w:val="cyan"/>
                  </w:rPr>
                </w:rPrChange>
              </w:rPr>
            </w:pPr>
            <w:ins w:id="1632" w:author="Author">
              <w:r w:rsidRPr="00D40B8D">
                <w:t>10.0</w:t>
              </w:r>
            </w:ins>
            <w:del w:id="1633" w:author="Author">
              <w:r w:rsidRPr="002A4BFC" w:rsidDel="00E419C9">
                <w:rPr>
                  <w:rPrChange w:id="1634" w:author="Author">
                    <w:rPr>
                      <w:highlight w:val="cyan"/>
                    </w:rPr>
                  </w:rPrChange>
                </w:rPr>
                <w:delText>9.0</w:delText>
              </w:r>
            </w:del>
          </w:p>
        </w:tc>
        <w:tc>
          <w:tcPr>
            <w:tcW w:w="771" w:type="pct"/>
            <w:noWrap/>
            <w:hideMark/>
            <w:tcPrChange w:id="1635" w:author="Author">
              <w:tcPr>
                <w:tcW w:w="771" w:type="pct"/>
                <w:gridSpan w:val="2"/>
                <w:noWrap/>
                <w:hideMark/>
              </w:tcPr>
            </w:tcPrChange>
          </w:tcPr>
          <w:p w14:paraId="5EE94851" w14:textId="77777777" w:rsidR="000F271F" w:rsidRPr="002A4BFC" w:rsidRDefault="000F271F" w:rsidP="00162AEA">
            <w:pPr>
              <w:pStyle w:val="Tabletext"/>
              <w:jc w:val="center"/>
              <w:rPr>
                <w:rPrChange w:id="1636" w:author="Author">
                  <w:rPr>
                    <w:highlight w:val="cyan"/>
                  </w:rPr>
                </w:rPrChange>
              </w:rPr>
            </w:pPr>
            <w:r w:rsidRPr="002A4BFC">
              <w:rPr>
                <w:rPrChange w:id="1637" w:author="Author">
                  <w:rPr>
                    <w:highlight w:val="cyan"/>
                  </w:rPr>
                </w:rPrChange>
              </w:rPr>
              <w:t>3</w:t>
            </w:r>
          </w:p>
        </w:tc>
        <w:tc>
          <w:tcPr>
            <w:tcW w:w="563" w:type="pct"/>
            <w:noWrap/>
            <w:hideMark/>
            <w:tcPrChange w:id="1638" w:author="Author">
              <w:tcPr>
                <w:tcW w:w="563" w:type="pct"/>
                <w:gridSpan w:val="2"/>
                <w:noWrap/>
                <w:hideMark/>
              </w:tcPr>
            </w:tcPrChange>
          </w:tcPr>
          <w:p w14:paraId="368846C2" w14:textId="77777777" w:rsidR="000F271F" w:rsidRPr="002A4BFC" w:rsidRDefault="000F271F" w:rsidP="00162AEA">
            <w:pPr>
              <w:pStyle w:val="Tabletext"/>
              <w:jc w:val="center"/>
              <w:rPr>
                <w:rPrChange w:id="1639" w:author="Author">
                  <w:rPr>
                    <w:highlight w:val="cyan"/>
                  </w:rPr>
                </w:rPrChange>
              </w:rPr>
            </w:pPr>
            <w:r w:rsidRPr="002A4BFC">
              <w:rPr>
                <w:rPrChange w:id="1640" w:author="Author">
                  <w:rPr>
                    <w:highlight w:val="cyan"/>
                  </w:rPr>
                </w:rPrChange>
              </w:rPr>
              <w:t>608</w:t>
            </w:r>
          </w:p>
        </w:tc>
        <w:tc>
          <w:tcPr>
            <w:tcW w:w="465" w:type="pct"/>
            <w:noWrap/>
            <w:hideMark/>
            <w:tcPrChange w:id="1641" w:author="Author">
              <w:tcPr>
                <w:tcW w:w="465" w:type="pct"/>
                <w:gridSpan w:val="2"/>
                <w:noWrap/>
                <w:hideMark/>
              </w:tcPr>
            </w:tcPrChange>
          </w:tcPr>
          <w:p w14:paraId="250F5991" w14:textId="77777777" w:rsidR="000F271F" w:rsidRPr="002A4BFC" w:rsidRDefault="000F271F" w:rsidP="00162AEA">
            <w:pPr>
              <w:pStyle w:val="Tabletext"/>
              <w:jc w:val="center"/>
              <w:rPr>
                <w:rPrChange w:id="1642" w:author="Author">
                  <w:rPr>
                    <w:highlight w:val="cyan"/>
                  </w:rPr>
                </w:rPrChange>
              </w:rPr>
            </w:pPr>
            <w:r w:rsidRPr="002A4BFC">
              <w:rPr>
                <w:rPrChange w:id="1643" w:author="Author">
                  <w:rPr>
                    <w:highlight w:val="cyan"/>
                  </w:rPr>
                </w:rPrChange>
              </w:rPr>
              <w:t>132.1</w:t>
            </w:r>
          </w:p>
        </w:tc>
        <w:tc>
          <w:tcPr>
            <w:tcW w:w="586" w:type="pct"/>
            <w:noWrap/>
            <w:hideMark/>
            <w:tcPrChange w:id="1644" w:author="Author">
              <w:tcPr>
                <w:tcW w:w="586" w:type="pct"/>
                <w:gridSpan w:val="2"/>
                <w:noWrap/>
                <w:hideMark/>
              </w:tcPr>
            </w:tcPrChange>
          </w:tcPr>
          <w:p w14:paraId="58EBE864" w14:textId="77777777" w:rsidR="000F271F" w:rsidRPr="002A4BFC" w:rsidRDefault="000F271F" w:rsidP="00162AEA">
            <w:pPr>
              <w:pStyle w:val="Tabletext"/>
              <w:jc w:val="center"/>
              <w:rPr>
                <w:rPrChange w:id="1645" w:author="Author">
                  <w:rPr>
                    <w:highlight w:val="cyan"/>
                  </w:rPr>
                </w:rPrChange>
              </w:rPr>
            </w:pPr>
            <w:r w:rsidRPr="002A4BFC">
              <w:rPr>
                <w:rPrChange w:id="1646" w:author="Author">
                  <w:rPr>
                    <w:highlight w:val="cyan"/>
                  </w:rPr>
                </w:rPrChange>
              </w:rPr>
              <w:t>-8</w:t>
            </w:r>
          </w:p>
        </w:tc>
        <w:tc>
          <w:tcPr>
            <w:tcW w:w="496" w:type="pct"/>
            <w:noWrap/>
            <w:hideMark/>
            <w:tcPrChange w:id="1647" w:author="Author">
              <w:tcPr>
                <w:tcW w:w="496" w:type="pct"/>
                <w:gridSpan w:val="2"/>
                <w:noWrap/>
                <w:hideMark/>
              </w:tcPr>
            </w:tcPrChange>
          </w:tcPr>
          <w:p w14:paraId="6D3F2090" w14:textId="77777777" w:rsidR="000F271F" w:rsidRPr="002A4BFC" w:rsidRDefault="000F271F" w:rsidP="00162AEA">
            <w:pPr>
              <w:pStyle w:val="Tabletext"/>
              <w:jc w:val="center"/>
              <w:rPr>
                <w:rPrChange w:id="1648" w:author="Author">
                  <w:rPr>
                    <w:highlight w:val="cyan"/>
                  </w:rPr>
                </w:rPrChange>
              </w:rPr>
            </w:pPr>
            <w:r w:rsidRPr="002A4BFC">
              <w:rPr>
                <w:rPrChange w:id="1649" w:author="Author">
                  <w:rPr>
                    <w:highlight w:val="cyan"/>
                  </w:rPr>
                </w:rPrChange>
              </w:rPr>
              <w:t>1</w:t>
            </w:r>
          </w:p>
        </w:tc>
        <w:tc>
          <w:tcPr>
            <w:tcW w:w="783" w:type="pct"/>
            <w:noWrap/>
            <w:vAlign w:val="bottom"/>
            <w:hideMark/>
            <w:tcPrChange w:id="1650" w:author="Author">
              <w:tcPr>
                <w:tcW w:w="784" w:type="pct"/>
                <w:gridSpan w:val="2"/>
                <w:noWrap/>
                <w:hideMark/>
              </w:tcPr>
            </w:tcPrChange>
          </w:tcPr>
          <w:p w14:paraId="29D12528" w14:textId="77777777" w:rsidR="000F271F" w:rsidRPr="002A4BFC" w:rsidRDefault="000F271F" w:rsidP="00162AEA">
            <w:pPr>
              <w:pStyle w:val="Tabletext"/>
              <w:jc w:val="center"/>
              <w:rPr>
                <w:rPrChange w:id="1651" w:author="Author">
                  <w:rPr>
                    <w:highlight w:val="cyan"/>
                  </w:rPr>
                </w:rPrChange>
              </w:rPr>
            </w:pPr>
            <w:ins w:id="1652" w:author="Author">
              <w:r w:rsidRPr="00D40B8D">
                <w:t>-134.1</w:t>
              </w:r>
            </w:ins>
            <w:del w:id="1653" w:author="Author">
              <w:r w:rsidRPr="002A4BFC" w:rsidDel="0086025E">
                <w:rPr>
                  <w:rPrChange w:id="1654" w:author="Author">
                    <w:rPr>
                      <w:highlight w:val="cyan"/>
                    </w:rPr>
                  </w:rPrChange>
                </w:rPr>
                <w:delText>-135.1</w:delText>
              </w:r>
            </w:del>
          </w:p>
        </w:tc>
      </w:tr>
      <w:tr w:rsidR="000F271F" w:rsidRPr="00BF187E" w14:paraId="0CDD1414" w14:textId="77777777" w:rsidTr="002A4BFC">
        <w:tblPrEx>
          <w:tblW w:w="5000" w:type="pct"/>
          <w:jc w:val="center"/>
          <w:tblPrExChange w:id="1655" w:author="Author">
            <w:tblPrEx>
              <w:tblW w:w="5000" w:type="pct"/>
              <w:jc w:val="center"/>
            </w:tblPrEx>
          </w:tblPrExChange>
        </w:tblPrEx>
        <w:trPr>
          <w:cantSplit/>
          <w:jc w:val="center"/>
          <w:trPrChange w:id="1656" w:author="Author">
            <w:trPr>
              <w:gridAfter w:val="0"/>
              <w:cantSplit/>
              <w:jc w:val="center"/>
            </w:trPr>
          </w:trPrChange>
        </w:trPr>
        <w:tc>
          <w:tcPr>
            <w:tcW w:w="634" w:type="pct"/>
            <w:noWrap/>
            <w:hideMark/>
            <w:tcPrChange w:id="1657" w:author="Author">
              <w:tcPr>
                <w:tcW w:w="634" w:type="pct"/>
                <w:gridSpan w:val="2"/>
                <w:noWrap/>
                <w:hideMark/>
              </w:tcPr>
            </w:tcPrChange>
          </w:tcPr>
          <w:p w14:paraId="12FB30AC" w14:textId="77777777" w:rsidR="000F271F" w:rsidRPr="002A4BFC" w:rsidRDefault="000F271F" w:rsidP="00162AEA">
            <w:pPr>
              <w:pStyle w:val="Tabletext"/>
              <w:jc w:val="center"/>
              <w:rPr>
                <w:rPrChange w:id="1658" w:author="Author">
                  <w:rPr>
                    <w:highlight w:val="cyan"/>
                  </w:rPr>
                </w:rPrChange>
              </w:rPr>
            </w:pPr>
            <w:r w:rsidRPr="002A4BFC">
              <w:rPr>
                <w:rPrChange w:id="1659" w:author="Author">
                  <w:rPr>
                    <w:highlight w:val="cyan"/>
                  </w:rPr>
                </w:rPrChange>
              </w:rPr>
              <w:t>90</w:t>
            </w:r>
          </w:p>
        </w:tc>
        <w:tc>
          <w:tcPr>
            <w:tcW w:w="702" w:type="pct"/>
            <w:noWrap/>
            <w:vAlign w:val="bottom"/>
            <w:hideMark/>
            <w:tcPrChange w:id="1660" w:author="Author">
              <w:tcPr>
                <w:tcW w:w="702" w:type="pct"/>
                <w:gridSpan w:val="2"/>
                <w:noWrap/>
                <w:hideMark/>
              </w:tcPr>
            </w:tcPrChange>
          </w:tcPr>
          <w:p w14:paraId="4986FC64" w14:textId="77777777" w:rsidR="000F271F" w:rsidRPr="002A4BFC" w:rsidRDefault="000F271F" w:rsidP="00162AEA">
            <w:pPr>
              <w:pStyle w:val="Tabletext"/>
              <w:jc w:val="center"/>
              <w:rPr>
                <w:rPrChange w:id="1661" w:author="Author">
                  <w:rPr>
                    <w:highlight w:val="cyan"/>
                  </w:rPr>
                </w:rPrChange>
              </w:rPr>
            </w:pPr>
            <w:ins w:id="1662" w:author="Author">
              <w:r w:rsidRPr="00D40B8D">
                <w:t>10.0</w:t>
              </w:r>
            </w:ins>
            <w:del w:id="1663" w:author="Author">
              <w:r w:rsidRPr="002A4BFC" w:rsidDel="00E419C9">
                <w:rPr>
                  <w:rPrChange w:id="1664" w:author="Author">
                    <w:rPr>
                      <w:highlight w:val="cyan"/>
                    </w:rPr>
                  </w:rPrChange>
                </w:rPr>
                <w:delText>-2.0</w:delText>
              </w:r>
            </w:del>
          </w:p>
        </w:tc>
        <w:tc>
          <w:tcPr>
            <w:tcW w:w="771" w:type="pct"/>
            <w:noWrap/>
            <w:hideMark/>
            <w:tcPrChange w:id="1665" w:author="Author">
              <w:tcPr>
                <w:tcW w:w="771" w:type="pct"/>
                <w:gridSpan w:val="2"/>
                <w:noWrap/>
                <w:hideMark/>
              </w:tcPr>
            </w:tcPrChange>
          </w:tcPr>
          <w:p w14:paraId="5A8D7439" w14:textId="77777777" w:rsidR="000F271F" w:rsidRPr="002A4BFC" w:rsidRDefault="000F271F" w:rsidP="00162AEA">
            <w:pPr>
              <w:pStyle w:val="Tabletext"/>
              <w:jc w:val="center"/>
              <w:rPr>
                <w:rPrChange w:id="1666" w:author="Author">
                  <w:rPr>
                    <w:highlight w:val="cyan"/>
                  </w:rPr>
                </w:rPrChange>
              </w:rPr>
            </w:pPr>
            <w:r w:rsidRPr="002A4BFC">
              <w:rPr>
                <w:rPrChange w:id="1667" w:author="Author">
                  <w:rPr>
                    <w:highlight w:val="cyan"/>
                  </w:rPr>
                </w:rPrChange>
              </w:rPr>
              <w:t>3</w:t>
            </w:r>
          </w:p>
        </w:tc>
        <w:tc>
          <w:tcPr>
            <w:tcW w:w="563" w:type="pct"/>
            <w:noWrap/>
            <w:hideMark/>
            <w:tcPrChange w:id="1668" w:author="Author">
              <w:tcPr>
                <w:tcW w:w="563" w:type="pct"/>
                <w:gridSpan w:val="2"/>
                <w:noWrap/>
                <w:hideMark/>
              </w:tcPr>
            </w:tcPrChange>
          </w:tcPr>
          <w:p w14:paraId="7FB09E1F" w14:textId="77777777" w:rsidR="000F271F" w:rsidRPr="002A4BFC" w:rsidRDefault="000F271F" w:rsidP="00162AEA">
            <w:pPr>
              <w:pStyle w:val="Tabletext"/>
              <w:jc w:val="center"/>
              <w:rPr>
                <w:rPrChange w:id="1669" w:author="Author">
                  <w:rPr>
                    <w:highlight w:val="cyan"/>
                  </w:rPr>
                </w:rPrChange>
              </w:rPr>
            </w:pPr>
            <w:r w:rsidRPr="002A4BFC">
              <w:rPr>
                <w:rPrChange w:id="1670" w:author="Author">
                  <w:rPr>
                    <w:highlight w:val="cyan"/>
                  </w:rPr>
                </w:rPrChange>
              </w:rPr>
              <w:t>600</w:t>
            </w:r>
          </w:p>
        </w:tc>
        <w:tc>
          <w:tcPr>
            <w:tcW w:w="465" w:type="pct"/>
            <w:noWrap/>
            <w:hideMark/>
            <w:tcPrChange w:id="1671" w:author="Author">
              <w:tcPr>
                <w:tcW w:w="465" w:type="pct"/>
                <w:gridSpan w:val="2"/>
                <w:noWrap/>
                <w:hideMark/>
              </w:tcPr>
            </w:tcPrChange>
          </w:tcPr>
          <w:p w14:paraId="35AF0F49" w14:textId="77777777" w:rsidR="000F271F" w:rsidRPr="002A4BFC" w:rsidRDefault="000F271F" w:rsidP="00162AEA">
            <w:pPr>
              <w:pStyle w:val="Tabletext"/>
              <w:jc w:val="center"/>
              <w:rPr>
                <w:rPrChange w:id="1672" w:author="Author">
                  <w:rPr>
                    <w:highlight w:val="cyan"/>
                  </w:rPr>
                </w:rPrChange>
              </w:rPr>
            </w:pPr>
            <w:r w:rsidRPr="002A4BFC">
              <w:rPr>
                <w:rPrChange w:id="1673" w:author="Author">
                  <w:rPr>
                    <w:highlight w:val="cyan"/>
                  </w:rPr>
                </w:rPrChange>
              </w:rPr>
              <w:t>131.9</w:t>
            </w:r>
          </w:p>
        </w:tc>
        <w:tc>
          <w:tcPr>
            <w:tcW w:w="586" w:type="pct"/>
            <w:noWrap/>
            <w:hideMark/>
            <w:tcPrChange w:id="1674" w:author="Author">
              <w:tcPr>
                <w:tcW w:w="586" w:type="pct"/>
                <w:gridSpan w:val="2"/>
                <w:noWrap/>
                <w:hideMark/>
              </w:tcPr>
            </w:tcPrChange>
          </w:tcPr>
          <w:p w14:paraId="17EA3F76" w14:textId="77777777" w:rsidR="000F271F" w:rsidRPr="002A4BFC" w:rsidRDefault="000F271F" w:rsidP="00162AEA">
            <w:pPr>
              <w:pStyle w:val="Tabletext"/>
              <w:jc w:val="center"/>
              <w:rPr>
                <w:rPrChange w:id="1675" w:author="Author">
                  <w:rPr>
                    <w:highlight w:val="cyan"/>
                  </w:rPr>
                </w:rPrChange>
              </w:rPr>
            </w:pPr>
            <w:r w:rsidRPr="002A4BFC">
              <w:rPr>
                <w:rPrChange w:id="1676" w:author="Author">
                  <w:rPr>
                    <w:highlight w:val="cyan"/>
                  </w:rPr>
                </w:rPrChange>
              </w:rPr>
              <w:t>-8.5</w:t>
            </w:r>
          </w:p>
        </w:tc>
        <w:tc>
          <w:tcPr>
            <w:tcW w:w="496" w:type="pct"/>
            <w:noWrap/>
            <w:hideMark/>
            <w:tcPrChange w:id="1677" w:author="Author">
              <w:tcPr>
                <w:tcW w:w="496" w:type="pct"/>
                <w:gridSpan w:val="2"/>
                <w:noWrap/>
                <w:hideMark/>
              </w:tcPr>
            </w:tcPrChange>
          </w:tcPr>
          <w:p w14:paraId="1091407A" w14:textId="77777777" w:rsidR="000F271F" w:rsidRPr="002A4BFC" w:rsidRDefault="000F271F" w:rsidP="00162AEA">
            <w:pPr>
              <w:pStyle w:val="Tabletext"/>
              <w:jc w:val="center"/>
              <w:rPr>
                <w:rPrChange w:id="1678" w:author="Author">
                  <w:rPr>
                    <w:highlight w:val="cyan"/>
                  </w:rPr>
                </w:rPrChange>
              </w:rPr>
            </w:pPr>
            <w:r w:rsidRPr="002A4BFC">
              <w:rPr>
                <w:rPrChange w:id="1679" w:author="Author">
                  <w:rPr>
                    <w:highlight w:val="cyan"/>
                  </w:rPr>
                </w:rPrChange>
              </w:rPr>
              <w:t>1</w:t>
            </w:r>
          </w:p>
        </w:tc>
        <w:tc>
          <w:tcPr>
            <w:tcW w:w="783" w:type="pct"/>
            <w:noWrap/>
            <w:vAlign w:val="bottom"/>
            <w:hideMark/>
            <w:tcPrChange w:id="1680" w:author="Author">
              <w:tcPr>
                <w:tcW w:w="784" w:type="pct"/>
                <w:gridSpan w:val="2"/>
                <w:noWrap/>
                <w:hideMark/>
              </w:tcPr>
            </w:tcPrChange>
          </w:tcPr>
          <w:p w14:paraId="2F633B0C" w14:textId="77777777" w:rsidR="000F271F" w:rsidRPr="002A4BFC" w:rsidRDefault="000F271F" w:rsidP="00162AEA">
            <w:pPr>
              <w:pStyle w:val="Tabletext"/>
              <w:jc w:val="center"/>
              <w:rPr>
                <w:rPrChange w:id="1681" w:author="Author">
                  <w:rPr>
                    <w:highlight w:val="cyan"/>
                  </w:rPr>
                </w:rPrChange>
              </w:rPr>
            </w:pPr>
            <w:ins w:id="1682" w:author="Author">
              <w:r w:rsidRPr="00D40B8D">
                <w:t>-134.4</w:t>
              </w:r>
            </w:ins>
            <w:del w:id="1683" w:author="Author">
              <w:r w:rsidRPr="002A4BFC" w:rsidDel="0086025E">
                <w:rPr>
                  <w:rPrChange w:id="1684" w:author="Author">
                    <w:rPr>
                      <w:highlight w:val="cyan"/>
                    </w:rPr>
                  </w:rPrChange>
                </w:rPr>
                <w:delText>-146.4</w:delText>
              </w:r>
            </w:del>
          </w:p>
        </w:tc>
      </w:tr>
    </w:tbl>
    <w:p w14:paraId="1857F924" w14:textId="77777777" w:rsidR="000F271F" w:rsidRPr="002A4BFC" w:rsidRDefault="000F271F" w:rsidP="000F271F">
      <w:pPr>
        <w:pStyle w:val="TableNo"/>
        <w:rPr>
          <w:rPrChange w:id="1685" w:author="Author">
            <w:rPr>
              <w:highlight w:val="cyan"/>
            </w:rPr>
          </w:rPrChange>
        </w:rPr>
      </w:pPr>
      <w:r w:rsidRPr="002A4BFC">
        <w:rPr>
          <w:rPrChange w:id="1686" w:author="Author">
            <w:rPr>
              <w:highlight w:val="cyan"/>
            </w:rPr>
          </w:rPrChange>
        </w:rPr>
        <w:t>TABLE 7-2</w:t>
      </w:r>
      <w:ins w:id="1687" w:author="Author">
        <w:r>
          <w:t>2</w:t>
        </w:r>
      </w:ins>
      <w:del w:id="1688" w:author="Author">
        <w:r w:rsidRPr="002A4BFC" w:rsidDel="0074512B">
          <w:rPr>
            <w:rPrChange w:id="1689" w:author="Author">
              <w:rPr>
                <w:highlight w:val="cyan"/>
              </w:rPr>
            </w:rPrChange>
          </w:rPr>
          <w:delText>1</w:delText>
        </w:r>
      </w:del>
    </w:p>
    <w:p w14:paraId="01FDA490" w14:textId="77777777" w:rsidR="000F271F" w:rsidRPr="002A4BFC" w:rsidRDefault="000F271F" w:rsidP="000F271F">
      <w:pPr>
        <w:pStyle w:val="Tabletitle"/>
        <w:rPr>
          <w:rPrChange w:id="1690" w:author="Author">
            <w:rPr>
              <w:highlight w:val="cyan"/>
            </w:rPr>
          </w:rPrChange>
        </w:rPr>
      </w:pPr>
      <w:r w:rsidRPr="002A4BFC">
        <w:rPr>
          <w:rPrChange w:id="1691" w:author="Author">
            <w:rPr>
              <w:highlight w:val="cyan"/>
            </w:rPr>
          </w:rPrChange>
        </w:rPr>
        <w:t>Assessment of interference caused by base station at the VDES satellite receiver input with Yagi antenna</w:t>
      </w:r>
    </w:p>
    <w:tbl>
      <w:tblPr>
        <w:tblStyle w:val="TableGrid"/>
        <w:tblW w:w="0" w:type="auto"/>
        <w:jc w:val="center"/>
        <w:tblLook w:val="04A0" w:firstRow="1" w:lastRow="0" w:firstColumn="1" w:lastColumn="0" w:noHBand="0" w:noVBand="1"/>
      </w:tblPr>
      <w:tblGrid>
        <w:gridCol w:w="1015"/>
        <w:gridCol w:w="1124"/>
        <w:gridCol w:w="1533"/>
        <w:gridCol w:w="1015"/>
        <w:gridCol w:w="1438"/>
        <w:gridCol w:w="938"/>
        <w:gridCol w:w="739"/>
        <w:gridCol w:w="1254"/>
        <w:tblGridChange w:id="1692">
          <w:tblGrid>
            <w:gridCol w:w="113"/>
            <w:gridCol w:w="843"/>
            <w:gridCol w:w="172"/>
            <w:gridCol w:w="884"/>
            <w:gridCol w:w="240"/>
            <w:gridCol w:w="1360"/>
            <w:gridCol w:w="173"/>
            <w:gridCol w:w="883"/>
            <w:gridCol w:w="132"/>
            <w:gridCol w:w="1369"/>
            <w:gridCol w:w="69"/>
            <w:gridCol w:w="815"/>
            <w:gridCol w:w="123"/>
            <w:gridCol w:w="642"/>
            <w:gridCol w:w="97"/>
            <w:gridCol w:w="1141"/>
            <w:gridCol w:w="113"/>
          </w:tblGrid>
        </w:tblGridChange>
      </w:tblGrid>
      <w:tr w:rsidR="000F271F" w:rsidRPr="00BF187E" w14:paraId="2620288A" w14:textId="77777777" w:rsidTr="00162AEA">
        <w:trPr>
          <w:cantSplit/>
          <w:jc w:val="center"/>
        </w:trPr>
        <w:tc>
          <w:tcPr>
            <w:tcW w:w="1000" w:type="dxa"/>
            <w:hideMark/>
          </w:tcPr>
          <w:p w14:paraId="7A9ECA8D" w14:textId="77777777" w:rsidR="000F271F" w:rsidRPr="002A4BFC" w:rsidRDefault="000F271F" w:rsidP="00162AEA">
            <w:pPr>
              <w:pStyle w:val="Tablehead"/>
              <w:keepLines/>
              <w:rPr>
                <w:bCs/>
                <w:sz w:val="18"/>
                <w:szCs w:val="18"/>
                <w:rPrChange w:id="1693" w:author="Author">
                  <w:rPr>
                    <w:bCs/>
                    <w:sz w:val="18"/>
                    <w:szCs w:val="18"/>
                    <w:highlight w:val="cyan"/>
                  </w:rPr>
                </w:rPrChange>
              </w:rPr>
            </w:pPr>
            <w:r w:rsidRPr="002A4BFC">
              <w:rPr>
                <w:rPrChange w:id="1694" w:author="Author">
                  <w:rPr>
                    <w:highlight w:val="cyan"/>
                  </w:rPr>
                </w:rPrChange>
              </w:rPr>
              <w:t>Elevation angle</w:t>
            </w:r>
          </w:p>
        </w:tc>
        <w:tc>
          <w:tcPr>
            <w:tcW w:w="1108" w:type="dxa"/>
            <w:hideMark/>
          </w:tcPr>
          <w:p w14:paraId="38CD83CD" w14:textId="77777777" w:rsidR="000F271F" w:rsidRPr="002A4BFC" w:rsidRDefault="000F271F" w:rsidP="00162AEA">
            <w:pPr>
              <w:pStyle w:val="Tablehead"/>
              <w:keepLines/>
              <w:rPr>
                <w:bCs/>
                <w:sz w:val="18"/>
                <w:szCs w:val="18"/>
                <w:rPrChange w:id="1695" w:author="Author">
                  <w:rPr>
                    <w:bCs/>
                    <w:sz w:val="18"/>
                    <w:szCs w:val="18"/>
                    <w:highlight w:val="cyan"/>
                  </w:rPr>
                </w:rPrChange>
              </w:rPr>
            </w:pPr>
            <w:r w:rsidRPr="002A4BFC">
              <w:rPr>
                <w:rPrChange w:id="1696" w:author="Author">
                  <w:rPr>
                    <w:highlight w:val="cyan"/>
                  </w:rPr>
                </w:rPrChange>
              </w:rPr>
              <w:t xml:space="preserve">e.i.r.p. in 42 kHz bandwidth </w:t>
            </w:r>
          </w:p>
        </w:tc>
        <w:tc>
          <w:tcPr>
            <w:tcW w:w="1554" w:type="dxa"/>
            <w:hideMark/>
          </w:tcPr>
          <w:p w14:paraId="3F4634B3" w14:textId="77777777" w:rsidR="000F271F" w:rsidRPr="002A4BFC" w:rsidRDefault="000F271F" w:rsidP="00162AEA">
            <w:pPr>
              <w:pStyle w:val="Tablehead"/>
              <w:keepLines/>
              <w:rPr>
                <w:bCs/>
                <w:sz w:val="18"/>
                <w:szCs w:val="18"/>
                <w:rPrChange w:id="1697" w:author="Author">
                  <w:rPr>
                    <w:bCs/>
                    <w:sz w:val="18"/>
                    <w:szCs w:val="18"/>
                    <w:highlight w:val="cyan"/>
                  </w:rPr>
                </w:rPrChange>
              </w:rPr>
            </w:pPr>
            <w:r w:rsidRPr="002A4BFC">
              <w:rPr>
                <w:bCs/>
                <w:sz w:val="18"/>
                <w:szCs w:val="18"/>
                <w:rPrChange w:id="1698" w:author="Author">
                  <w:rPr>
                    <w:bCs/>
                    <w:sz w:val="18"/>
                    <w:szCs w:val="18"/>
                    <w:highlight w:val="cyan"/>
                  </w:rPr>
                </w:rPrChange>
              </w:rPr>
              <w:t>Polarization loss</w:t>
            </w:r>
          </w:p>
        </w:tc>
        <w:tc>
          <w:tcPr>
            <w:tcW w:w="1028" w:type="dxa"/>
            <w:hideMark/>
          </w:tcPr>
          <w:p w14:paraId="0360A015" w14:textId="77777777" w:rsidR="000F271F" w:rsidRPr="002A4BFC" w:rsidRDefault="000F271F" w:rsidP="00162AEA">
            <w:pPr>
              <w:pStyle w:val="Tablehead"/>
              <w:keepLines/>
              <w:rPr>
                <w:bCs/>
                <w:sz w:val="18"/>
                <w:szCs w:val="18"/>
                <w:rPrChange w:id="1699" w:author="Author">
                  <w:rPr>
                    <w:bCs/>
                    <w:sz w:val="18"/>
                    <w:szCs w:val="18"/>
                    <w:highlight w:val="cyan"/>
                  </w:rPr>
                </w:rPrChange>
              </w:rPr>
            </w:pPr>
            <w:r w:rsidRPr="002A4BFC">
              <w:rPr>
                <w:rPrChange w:id="1700" w:author="Author">
                  <w:rPr>
                    <w:highlight w:val="cyan"/>
                  </w:rPr>
                </w:rPrChange>
              </w:rPr>
              <w:t>Path length</w:t>
            </w:r>
          </w:p>
        </w:tc>
        <w:tc>
          <w:tcPr>
            <w:tcW w:w="1458" w:type="dxa"/>
            <w:hideMark/>
          </w:tcPr>
          <w:p w14:paraId="2CE9EC12" w14:textId="77777777" w:rsidR="000F271F" w:rsidRPr="002A4BFC" w:rsidRDefault="000F271F" w:rsidP="00162AEA">
            <w:pPr>
              <w:pStyle w:val="Tablehead"/>
              <w:keepLines/>
              <w:rPr>
                <w:bCs/>
                <w:sz w:val="18"/>
                <w:szCs w:val="18"/>
                <w:rPrChange w:id="1701" w:author="Author">
                  <w:rPr>
                    <w:bCs/>
                    <w:sz w:val="18"/>
                    <w:szCs w:val="18"/>
                    <w:highlight w:val="cyan"/>
                  </w:rPr>
                </w:rPrChange>
              </w:rPr>
            </w:pPr>
            <w:r w:rsidRPr="002A4BFC">
              <w:rPr>
                <w:rPrChange w:id="1702" w:author="Author">
                  <w:rPr>
                    <w:highlight w:val="cyan"/>
                  </w:rPr>
                </w:rPrChange>
              </w:rPr>
              <w:t>Path loss</w:t>
            </w:r>
          </w:p>
        </w:tc>
        <w:tc>
          <w:tcPr>
            <w:tcW w:w="925" w:type="dxa"/>
            <w:hideMark/>
          </w:tcPr>
          <w:p w14:paraId="251228FC" w14:textId="77777777" w:rsidR="000F271F" w:rsidRPr="002A4BFC" w:rsidRDefault="000F271F" w:rsidP="00162AEA">
            <w:pPr>
              <w:pStyle w:val="Tablehead"/>
              <w:keepLines/>
              <w:rPr>
                <w:bCs/>
                <w:sz w:val="18"/>
                <w:szCs w:val="18"/>
                <w:rPrChange w:id="1703" w:author="Author">
                  <w:rPr>
                    <w:bCs/>
                    <w:sz w:val="18"/>
                    <w:szCs w:val="18"/>
                    <w:highlight w:val="cyan"/>
                  </w:rPr>
                </w:rPrChange>
              </w:rPr>
            </w:pPr>
            <w:r w:rsidRPr="002A4BFC">
              <w:rPr>
                <w:rPrChange w:id="1704" w:author="Author">
                  <w:rPr>
                    <w:highlight w:val="cyan"/>
                  </w:rPr>
                </w:rPrChange>
              </w:rPr>
              <w:t>Antenna gain</w:t>
            </w:r>
          </w:p>
        </w:tc>
        <w:tc>
          <w:tcPr>
            <w:tcW w:w="747" w:type="dxa"/>
            <w:hideMark/>
          </w:tcPr>
          <w:p w14:paraId="44BB1919" w14:textId="77777777" w:rsidR="000F271F" w:rsidRPr="002A4BFC" w:rsidRDefault="000F271F" w:rsidP="00162AEA">
            <w:pPr>
              <w:pStyle w:val="Tablehead"/>
              <w:keepLines/>
              <w:rPr>
                <w:bCs/>
                <w:sz w:val="18"/>
                <w:szCs w:val="18"/>
                <w:rPrChange w:id="1705" w:author="Author">
                  <w:rPr>
                    <w:bCs/>
                    <w:sz w:val="18"/>
                    <w:szCs w:val="18"/>
                    <w:highlight w:val="cyan"/>
                  </w:rPr>
                </w:rPrChange>
              </w:rPr>
            </w:pPr>
            <w:r w:rsidRPr="002A4BFC">
              <w:rPr>
                <w:bCs/>
                <w:sz w:val="18"/>
                <w:szCs w:val="18"/>
                <w:rPrChange w:id="1706" w:author="Author">
                  <w:rPr>
                    <w:bCs/>
                    <w:sz w:val="18"/>
                    <w:szCs w:val="18"/>
                    <w:highlight w:val="cyan"/>
                  </w:rPr>
                </w:rPrChange>
              </w:rPr>
              <w:t>Feed loss</w:t>
            </w:r>
          </w:p>
        </w:tc>
        <w:tc>
          <w:tcPr>
            <w:tcW w:w="1236" w:type="dxa"/>
            <w:hideMark/>
          </w:tcPr>
          <w:p w14:paraId="58BEADD8" w14:textId="77777777" w:rsidR="000F271F" w:rsidRPr="002A4BFC" w:rsidRDefault="000F271F" w:rsidP="00162AEA">
            <w:pPr>
              <w:pStyle w:val="Tablehead"/>
              <w:keepLines/>
              <w:rPr>
                <w:rPrChange w:id="1707" w:author="Author">
                  <w:rPr>
                    <w:highlight w:val="cyan"/>
                  </w:rPr>
                </w:rPrChange>
              </w:rPr>
            </w:pPr>
            <w:r w:rsidRPr="002A4BFC">
              <w:rPr>
                <w:rPrChange w:id="1708" w:author="Author">
                  <w:rPr>
                    <w:highlight w:val="cyan"/>
                  </w:rPr>
                </w:rPrChange>
              </w:rPr>
              <w:t>Interference level at satellite receiver input</w:t>
            </w:r>
          </w:p>
        </w:tc>
      </w:tr>
      <w:tr w:rsidR="000F271F" w:rsidRPr="00BF187E" w14:paraId="23A8D171" w14:textId="77777777" w:rsidTr="00162AEA">
        <w:trPr>
          <w:cantSplit/>
          <w:jc w:val="center"/>
        </w:trPr>
        <w:tc>
          <w:tcPr>
            <w:tcW w:w="1000" w:type="dxa"/>
            <w:noWrap/>
            <w:hideMark/>
          </w:tcPr>
          <w:p w14:paraId="3ABFED48" w14:textId="77777777" w:rsidR="000F271F" w:rsidRPr="002A4BFC" w:rsidRDefault="000F271F" w:rsidP="00162AEA">
            <w:pPr>
              <w:pStyle w:val="Tabletext"/>
              <w:keepNext/>
              <w:keepLines/>
              <w:jc w:val="center"/>
              <w:rPr>
                <w:rPrChange w:id="1709" w:author="Author">
                  <w:rPr>
                    <w:highlight w:val="cyan"/>
                  </w:rPr>
                </w:rPrChange>
              </w:rPr>
            </w:pPr>
            <w:r w:rsidRPr="002A4BFC">
              <w:rPr>
                <w:rPrChange w:id="1710" w:author="Author">
                  <w:rPr>
                    <w:highlight w:val="cyan"/>
                  </w:rPr>
                </w:rPrChange>
              </w:rPr>
              <w:t>deg</w:t>
            </w:r>
          </w:p>
        </w:tc>
        <w:tc>
          <w:tcPr>
            <w:tcW w:w="1108" w:type="dxa"/>
            <w:noWrap/>
            <w:hideMark/>
          </w:tcPr>
          <w:p w14:paraId="6FFEB101" w14:textId="77777777" w:rsidR="000F271F" w:rsidRPr="002A4BFC" w:rsidRDefault="000F271F" w:rsidP="00162AEA">
            <w:pPr>
              <w:pStyle w:val="Tabletext"/>
              <w:keepNext/>
              <w:keepLines/>
              <w:jc w:val="center"/>
              <w:rPr>
                <w:rPrChange w:id="1711" w:author="Author">
                  <w:rPr>
                    <w:highlight w:val="cyan"/>
                  </w:rPr>
                </w:rPrChange>
              </w:rPr>
            </w:pPr>
            <w:r w:rsidRPr="002A4BFC">
              <w:rPr>
                <w:rPrChange w:id="1712" w:author="Author">
                  <w:rPr>
                    <w:highlight w:val="cyan"/>
                  </w:rPr>
                </w:rPrChange>
              </w:rPr>
              <w:t>dBW</w:t>
            </w:r>
          </w:p>
        </w:tc>
        <w:tc>
          <w:tcPr>
            <w:tcW w:w="1554" w:type="dxa"/>
            <w:noWrap/>
            <w:hideMark/>
          </w:tcPr>
          <w:p w14:paraId="18D96901" w14:textId="77777777" w:rsidR="000F271F" w:rsidRPr="002A4BFC" w:rsidRDefault="000F271F" w:rsidP="00162AEA">
            <w:pPr>
              <w:pStyle w:val="Tabletext"/>
              <w:keepNext/>
              <w:keepLines/>
              <w:jc w:val="center"/>
              <w:rPr>
                <w:rPrChange w:id="1713" w:author="Author">
                  <w:rPr>
                    <w:highlight w:val="cyan"/>
                  </w:rPr>
                </w:rPrChange>
              </w:rPr>
            </w:pPr>
            <w:r w:rsidRPr="002A4BFC">
              <w:rPr>
                <w:rPrChange w:id="1714" w:author="Author">
                  <w:rPr>
                    <w:highlight w:val="cyan"/>
                  </w:rPr>
                </w:rPrChange>
              </w:rPr>
              <w:t>dB</w:t>
            </w:r>
          </w:p>
        </w:tc>
        <w:tc>
          <w:tcPr>
            <w:tcW w:w="1028" w:type="dxa"/>
            <w:noWrap/>
            <w:hideMark/>
          </w:tcPr>
          <w:p w14:paraId="679E05BB" w14:textId="77777777" w:rsidR="000F271F" w:rsidRPr="002A4BFC" w:rsidRDefault="000F271F" w:rsidP="00162AEA">
            <w:pPr>
              <w:pStyle w:val="Tabletext"/>
              <w:keepNext/>
              <w:keepLines/>
              <w:jc w:val="center"/>
              <w:rPr>
                <w:rPrChange w:id="1715" w:author="Author">
                  <w:rPr>
                    <w:highlight w:val="cyan"/>
                  </w:rPr>
                </w:rPrChange>
              </w:rPr>
            </w:pPr>
            <w:r w:rsidRPr="002A4BFC">
              <w:rPr>
                <w:rPrChange w:id="1716" w:author="Author">
                  <w:rPr>
                    <w:highlight w:val="cyan"/>
                  </w:rPr>
                </w:rPrChange>
              </w:rPr>
              <w:t>km</w:t>
            </w:r>
          </w:p>
        </w:tc>
        <w:tc>
          <w:tcPr>
            <w:tcW w:w="1458" w:type="dxa"/>
            <w:noWrap/>
            <w:hideMark/>
          </w:tcPr>
          <w:p w14:paraId="344EC3E1" w14:textId="77777777" w:rsidR="000F271F" w:rsidRPr="002A4BFC" w:rsidRDefault="000F271F" w:rsidP="00162AEA">
            <w:pPr>
              <w:pStyle w:val="Tabletext"/>
              <w:keepNext/>
              <w:keepLines/>
              <w:jc w:val="center"/>
              <w:rPr>
                <w:rPrChange w:id="1717" w:author="Author">
                  <w:rPr>
                    <w:highlight w:val="cyan"/>
                  </w:rPr>
                </w:rPrChange>
              </w:rPr>
            </w:pPr>
            <w:r w:rsidRPr="002A4BFC">
              <w:rPr>
                <w:rPrChange w:id="1718" w:author="Author">
                  <w:rPr>
                    <w:highlight w:val="cyan"/>
                  </w:rPr>
                </w:rPrChange>
              </w:rPr>
              <w:t>dB</w:t>
            </w:r>
          </w:p>
        </w:tc>
        <w:tc>
          <w:tcPr>
            <w:tcW w:w="925" w:type="dxa"/>
            <w:noWrap/>
            <w:hideMark/>
          </w:tcPr>
          <w:p w14:paraId="4CBD6C9F" w14:textId="77777777" w:rsidR="000F271F" w:rsidRPr="002A4BFC" w:rsidRDefault="000F271F" w:rsidP="00162AEA">
            <w:pPr>
              <w:pStyle w:val="Tabletext"/>
              <w:keepNext/>
              <w:keepLines/>
              <w:jc w:val="center"/>
              <w:rPr>
                <w:rPrChange w:id="1719" w:author="Author">
                  <w:rPr>
                    <w:highlight w:val="cyan"/>
                  </w:rPr>
                </w:rPrChange>
              </w:rPr>
            </w:pPr>
            <w:r w:rsidRPr="002A4BFC">
              <w:rPr>
                <w:rPrChange w:id="1720" w:author="Author">
                  <w:rPr>
                    <w:highlight w:val="cyan"/>
                  </w:rPr>
                </w:rPrChange>
              </w:rPr>
              <w:t>dBi</w:t>
            </w:r>
          </w:p>
        </w:tc>
        <w:tc>
          <w:tcPr>
            <w:tcW w:w="747" w:type="dxa"/>
            <w:noWrap/>
            <w:hideMark/>
          </w:tcPr>
          <w:p w14:paraId="19FD0075" w14:textId="77777777" w:rsidR="000F271F" w:rsidRPr="002A4BFC" w:rsidRDefault="000F271F" w:rsidP="00162AEA">
            <w:pPr>
              <w:pStyle w:val="Tabletext"/>
              <w:keepNext/>
              <w:keepLines/>
              <w:jc w:val="center"/>
              <w:rPr>
                <w:rPrChange w:id="1721" w:author="Author">
                  <w:rPr>
                    <w:highlight w:val="cyan"/>
                  </w:rPr>
                </w:rPrChange>
              </w:rPr>
            </w:pPr>
            <w:r w:rsidRPr="002A4BFC">
              <w:rPr>
                <w:rPrChange w:id="1722" w:author="Author">
                  <w:rPr>
                    <w:highlight w:val="cyan"/>
                  </w:rPr>
                </w:rPrChange>
              </w:rPr>
              <w:t>dB</w:t>
            </w:r>
          </w:p>
        </w:tc>
        <w:tc>
          <w:tcPr>
            <w:tcW w:w="1236" w:type="dxa"/>
            <w:noWrap/>
            <w:hideMark/>
          </w:tcPr>
          <w:p w14:paraId="1A07432D" w14:textId="77777777" w:rsidR="000F271F" w:rsidRPr="002A4BFC" w:rsidRDefault="000F271F" w:rsidP="00162AEA">
            <w:pPr>
              <w:pStyle w:val="Tabletext"/>
              <w:keepNext/>
              <w:keepLines/>
              <w:jc w:val="center"/>
              <w:rPr>
                <w:rPrChange w:id="1723" w:author="Author">
                  <w:rPr>
                    <w:highlight w:val="cyan"/>
                  </w:rPr>
                </w:rPrChange>
              </w:rPr>
            </w:pPr>
            <w:r w:rsidRPr="002A4BFC">
              <w:rPr>
                <w:rPrChange w:id="1724" w:author="Author">
                  <w:rPr>
                    <w:highlight w:val="cyan"/>
                  </w:rPr>
                </w:rPrChange>
              </w:rPr>
              <w:t>dBW</w:t>
            </w:r>
          </w:p>
        </w:tc>
      </w:tr>
      <w:tr w:rsidR="000F271F" w:rsidRPr="00BF187E" w14:paraId="621BB372" w14:textId="77777777" w:rsidTr="002A4BFC">
        <w:tblPrEx>
          <w:tblW w:w="0" w:type="auto"/>
          <w:jc w:val="center"/>
          <w:tblPrExChange w:id="1725" w:author="Author">
            <w:tblPrEx>
              <w:tblW w:w="0" w:type="auto"/>
              <w:jc w:val="center"/>
            </w:tblPrEx>
          </w:tblPrExChange>
        </w:tblPrEx>
        <w:trPr>
          <w:cantSplit/>
          <w:jc w:val="center"/>
          <w:trPrChange w:id="1726" w:author="Author">
            <w:trPr>
              <w:gridAfter w:val="0"/>
              <w:cantSplit/>
              <w:jc w:val="center"/>
            </w:trPr>
          </w:trPrChange>
        </w:trPr>
        <w:tc>
          <w:tcPr>
            <w:tcW w:w="1000" w:type="dxa"/>
            <w:noWrap/>
            <w:hideMark/>
            <w:tcPrChange w:id="1727" w:author="Author">
              <w:tcPr>
                <w:tcW w:w="1028" w:type="dxa"/>
                <w:gridSpan w:val="2"/>
                <w:noWrap/>
                <w:hideMark/>
              </w:tcPr>
            </w:tcPrChange>
          </w:tcPr>
          <w:p w14:paraId="1E77A974" w14:textId="77777777" w:rsidR="000F271F" w:rsidRPr="002A4BFC" w:rsidRDefault="000F271F" w:rsidP="00162AEA">
            <w:pPr>
              <w:pStyle w:val="Tabletext"/>
              <w:keepNext/>
              <w:keepLines/>
              <w:jc w:val="center"/>
              <w:rPr>
                <w:rPrChange w:id="1728" w:author="Author">
                  <w:rPr>
                    <w:highlight w:val="cyan"/>
                  </w:rPr>
                </w:rPrChange>
              </w:rPr>
            </w:pPr>
            <w:r w:rsidRPr="002A4BFC">
              <w:rPr>
                <w:rPrChange w:id="1729" w:author="Author">
                  <w:rPr>
                    <w:highlight w:val="cyan"/>
                  </w:rPr>
                </w:rPrChange>
              </w:rPr>
              <w:t>0</w:t>
            </w:r>
          </w:p>
        </w:tc>
        <w:tc>
          <w:tcPr>
            <w:tcW w:w="1108" w:type="dxa"/>
            <w:noWrap/>
            <w:vAlign w:val="bottom"/>
            <w:hideMark/>
            <w:tcPrChange w:id="1730" w:author="Author">
              <w:tcPr>
                <w:tcW w:w="1139" w:type="dxa"/>
                <w:gridSpan w:val="2"/>
                <w:noWrap/>
                <w:hideMark/>
              </w:tcPr>
            </w:tcPrChange>
          </w:tcPr>
          <w:p w14:paraId="6FAC92F7" w14:textId="77777777" w:rsidR="000F271F" w:rsidRPr="002A4BFC" w:rsidRDefault="000F271F" w:rsidP="00162AEA">
            <w:pPr>
              <w:pStyle w:val="Tabletext"/>
              <w:keepNext/>
              <w:keepLines/>
              <w:jc w:val="center"/>
              <w:rPr>
                <w:rPrChange w:id="1731" w:author="Author">
                  <w:rPr>
                    <w:highlight w:val="cyan"/>
                  </w:rPr>
                </w:rPrChange>
              </w:rPr>
            </w:pPr>
            <w:ins w:id="1732" w:author="Author">
              <w:r w:rsidRPr="00D40B8D">
                <w:t>26.0</w:t>
              </w:r>
            </w:ins>
            <w:del w:id="1733" w:author="Author">
              <w:r w:rsidRPr="002A4BFC" w:rsidDel="006B5A80">
                <w:rPr>
                  <w:rPrChange w:id="1734" w:author="Author">
                    <w:rPr>
                      <w:highlight w:val="cyan"/>
                    </w:rPr>
                  </w:rPrChange>
                </w:rPr>
                <w:delText>27.0</w:delText>
              </w:r>
            </w:del>
          </w:p>
        </w:tc>
        <w:tc>
          <w:tcPr>
            <w:tcW w:w="1554" w:type="dxa"/>
            <w:noWrap/>
            <w:hideMark/>
            <w:tcPrChange w:id="1735" w:author="Author">
              <w:tcPr>
                <w:tcW w:w="1736" w:type="dxa"/>
                <w:gridSpan w:val="2"/>
                <w:noWrap/>
                <w:hideMark/>
              </w:tcPr>
            </w:tcPrChange>
          </w:tcPr>
          <w:p w14:paraId="4A8F070A" w14:textId="77777777" w:rsidR="000F271F" w:rsidRPr="002A4BFC" w:rsidRDefault="000F271F" w:rsidP="00162AEA">
            <w:pPr>
              <w:pStyle w:val="Tabletext"/>
              <w:keepNext/>
              <w:keepLines/>
              <w:jc w:val="center"/>
              <w:rPr>
                <w:rPrChange w:id="1736" w:author="Author">
                  <w:rPr>
                    <w:highlight w:val="cyan"/>
                  </w:rPr>
                </w:rPrChange>
              </w:rPr>
            </w:pPr>
            <w:r w:rsidRPr="002A4BFC">
              <w:rPr>
                <w:rPrChange w:id="1737" w:author="Author">
                  <w:rPr>
                    <w:highlight w:val="cyan"/>
                  </w:rPr>
                </w:rPrChange>
              </w:rPr>
              <w:t>3</w:t>
            </w:r>
          </w:p>
        </w:tc>
        <w:tc>
          <w:tcPr>
            <w:tcW w:w="1028" w:type="dxa"/>
            <w:noWrap/>
            <w:hideMark/>
            <w:tcPrChange w:id="1738" w:author="Author">
              <w:tcPr>
                <w:tcW w:w="1139" w:type="dxa"/>
                <w:gridSpan w:val="2"/>
                <w:noWrap/>
                <w:hideMark/>
              </w:tcPr>
            </w:tcPrChange>
          </w:tcPr>
          <w:p w14:paraId="6C0DE777" w14:textId="77777777" w:rsidR="000F271F" w:rsidRPr="002A4BFC" w:rsidRDefault="000F271F" w:rsidP="00162AEA">
            <w:pPr>
              <w:pStyle w:val="Tabletext"/>
              <w:keepNext/>
              <w:keepLines/>
              <w:jc w:val="center"/>
              <w:rPr>
                <w:rPrChange w:id="1739" w:author="Author">
                  <w:rPr>
                    <w:highlight w:val="cyan"/>
                  </w:rPr>
                </w:rPrChange>
              </w:rPr>
            </w:pPr>
            <w:r w:rsidRPr="002A4BFC">
              <w:rPr>
                <w:rPrChange w:id="1740" w:author="Author">
                  <w:rPr>
                    <w:highlight w:val="cyan"/>
                  </w:rPr>
                </w:rPrChange>
              </w:rPr>
              <w:t>2 830</w:t>
            </w:r>
          </w:p>
        </w:tc>
        <w:tc>
          <w:tcPr>
            <w:tcW w:w="1458" w:type="dxa"/>
            <w:noWrap/>
            <w:hideMark/>
            <w:tcPrChange w:id="1741" w:author="Author">
              <w:tcPr>
                <w:tcW w:w="1627" w:type="dxa"/>
                <w:gridSpan w:val="2"/>
                <w:noWrap/>
                <w:hideMark/>
              </w:tcPr>
            </w:tcPrChange>
          </w:tcPr>
          <w:p w14:paraId="6C75C274" w14:textId="77777777" w:rsidR="000F271F" w:rsidRPr="002A4BFC" w:rsidRDefault="000F271F" w:rsidP="00162AEA">
            <w:pPr>
              <w:pStyle w:val="Tabletext"/>
              <w:keepNext/>
              <w:keepLines/>
              <w:jc w:val="center"/>
              <w:rPr>
                <w:rPrChange w:id="1742" w:author="Author">
                  <w:rPr>
                    <w:highlight w:val="cyan"/>
                  </w:rPr>
                </w:rPrChange>
              </w:rPr>
            </w:pPr>
            <w:r w:rsidRPr="002A4BFC">
              <w:rPr>
                <w:rPrChange w:id="1743" w:author="Author">
                  <w:rPr>
                    <w:highlight w:val="cyan"/>
                  </w:rPr>
                </w:rPrChange>
              </w:rPr>
              <w:t>145.4</w:t>
            </w:r>
          </w:p>
        </w:tc>
        <w:tc>
          <w:tcPr>
            <w:tcW w:w="925" w:type="dxa"/>
            <w:noWrap/>
            <w:vAlign w:val="center"/>
            <w:hideMark/>
            <w:tcPrChange w:id="1744" w:author="Author">
              <w:tcPr>
                <w:tcW w:w="950" w:type="dxa"/>
                <w:gridSpan w:val="2"/>
                <w:noWrap/>
                <w:vAlign w:val="center"/>
                <w:hideMark/>
              </w:tcPr>
            </w:tcPrChange>
          </w:tcPr>
          <w:p w14:paraId="7CB1D0A7" w14:textId="77777777" w:rsidR="000F271F" w:rsidRPr="002A4BFC" w:rsidRDefault="000F271F" w:rsidP="00162AEA">
            <w:pPr>
              <w:pStyle w:val="Tabletext"/>
              <w:keepNext/>
              <w:keepLines/>
              <w:jc w:val="center"/>
              <w:rPr>
                <w:color w:val="000000"/>
                <w:rPrChange w:id="1745" w:author="Author">
                  <w:rPr>
                    <w:color w:val="000000"/>
                    <w:highlight w:val="cyan"/>
                  </w:rPr>
                </w:rPrChange>
              </w:rPr>
            </w:pPr>
            <w:r w:rsidRPr="002A4BFC">
              <w:rPr>
                <w:color w:val="000000"/>
                <w:rPrChange w:id="1746" w:author="Author">
                  <w:rPr>
                    <w:color w:val="000000"/>
                    <w:highlight w:val="cyan"/>
                  </w:rPr>
                </w:rPrChange>
              </w:rPr>
              <w:t>8</w:t>
            </w:r>
          </w:p>
        </w:tc>
        <w:tc>
          <w:tcPr>
            <w:tcW w:w="747" w:type="dxa"/>
            <w:noWrap/>
            <w:vAlign w:val="center"/>
            <w:hideMark/>
            <w:tcPrChange w:id="1747" w:author="Author">
              <w:tcPr>
                <w:tcW w:w="819" w:type="dxa"/>
                <w:gridSpan w:val="2"/>
                <w:noWrap/>
                <w:vAlign w:val="center"/>
                <w:hideMark/>
              </w:tcPr>
            </w:tcPrChange>
          </w:tcPr>
          <w:p w14:paraId="4C9E81E4" w14:textId="77777777" w:rsidR="000F271F" w:rsidRPr="002A4BFC" w:rsidRDefault="000F271F" w:rsidP="00162AEA">
            <w:pPr>
              <w:pStyle w:val="Tabletext"/>
              <w:keepNext/>
              <w:keepLines/>
              <w:jc w:val="center"/>
              <w:rPr>
                <w:color w:val="000000"/>
                <w:rPrChange w:id="1748" w:author="Author">
                  <w:rPr>
                    <w:color w:val="000000"/>
                    <w:highlight w:val="cyan"/>
                  </w:rPr>
                </w:rPrChange>
              </w:rPr>
            </w:pPr>
            <w:r w:rsidRPr="002A4BFC">
              <w:rPr>
                <w:color w:val="000000"/>
                <w:rPrChange w:id="1749" w:author="Author">
                  <w:rPr>
                    <w:color w:val="000000"/>
                    <w:highlight w:val="cyan"/>
                  </w:rPr>
                </w:rPrChange>
              </w:rPr>
              <w:t>1</w:t>
            </w:r>
          </w:p>
        </w:tc>
        <w:tc>
          <w:tcPr>
            <w:tcW w:w="1236" w:type="dxa"/>
            <w:noWrap/>
            <w:vAlign w:val="bottom"/>
            <w:hideMark/>
            <w:tcPrChange w:id="1750" w:author="Author">
              <w:tcPr>
                <w:tcW w:w="1339" w:type="dxa"/>
                <w:gridSpan w:val="2"/>
                <w:noWrap/>
                <w:vAlign w:val="center"/>
                <w:hideMark/>
              </w:tcPr>
            </w:tcPrChange>
          </w:tcPr>
          <w:p w14:paraId="77E9DEF7" w14:textId="77777777" w:rsidR="000F271F" w:rsidRPr="002A4BFC" w:rsidRDefault="000F271F" w:rsidP="00162AEA">
            <w:pPr>
              <w:pStyle w:val="Tabletext"/>
              <w:keepNext/>
              <w:keepLines/>
              <w:jc w:val="center"/>
              <w:rPr>
                <w:color w:val="000000"/>
                <w:rPrChange w:id="1751" w:author="Author">
                  <w:rPr>
                    <w:color w:val="000000"/>
                    <w:highlight w:val="cyan"/>
                  </w:rPr>
                </w:rPrChange>
              </w:rPr>
            </w:pPr>
            <w:ins w:id="1752" w:author="Author">
              <w:r w:rsidRPr="00D40B8D">
                <w:t>-115.4</w:t>
              </w:r>
            </w:ins>
            <w:del w:id="1753" w:author="Author">
              <w:r w:rsidRPr="002A4BFC" w:rsidDel="00A50545">
                <w:rPr>
                  <w:color w:val="000000"/>
                  <w:rPrChange w:id="1754" w:author="Author">
                    <w:rPr>
                      <w:color w:val="000000"/>
                      <w:highlight w:val="cyan"/>
                    </w:rPr>
                  </w:rPrChange>
                </w:rPr>
                <w:delText>-114.4</w:delText>
              </w:r>
            </w:del>
          </w:p>
        </w:tc>
      </w:tr>
      <w:tr w:rsidR="000F271F" w:rsidRPr="00BF187E" w14:paraId="3D35B541" w14:textId="77777777" w:rsidTr="002A4BFC">
        <w:tblPrEx>
          <w:tblW w:w="0" w:type="auto"/>
          <w:jc w:val="center"/>
          <w:tblPrExChange w:id="1755" w:author="Author">
            <w:tblPrEx>
              <w:tblW w:w="0" w:type="auto"/>
              <w:jc w:val="center"/>
            </w:tblPrEx>
          </w:tblPrExChange>
        </w:tblPrEx>
        <w:trPr>
          <w:cantSplit/>
          <w:jc w:val="center"/>
          <w:trPrChange w:id="1756" w:author="Author">
            <w:trPr>
              <w:gridAfter w:val="0"/>
              <w:cantSplit/>
              <w:jc w:val="center"/>
            </w:trPr>
          </w:trPrChange>
        </w:trPr>
        <w:tc>
          <w:tcPr>
            <w:tcW w:w="1000" w:type="dxa"/>
            <w:noWrap/>
            <w:hideMark/>
            <w:tcPrChange w:id="1757" w:author="Author">
              <w:tcPr>
                <w:tcW w:w="1028" w:type="dxa"/>
                <w:gridSpan w:val="2"/>
                <w:noWrap/>
                <w:hideMark/>
              </w:tcPr>
            </w:tcPrChange>
          </w:tcPr>
          <w:p w14:paraId="5BC01738" w14:textId="77777777" w:rsidR="000F271F" w:rsidRPr="002A4BFC" w:rsidRDefault="000F271F" w:rsidP="00162AEA">
            <w:pPr>
              <w:pStyle w:val="Tabletext"/>
              <w:keepNext/>
              <w:keepLines/>
              <w:jc w:val="center"/>
              <w:rPr>
                <w:rPrChange w:id="1758" w:author="Author">
                  <w:rPr>
                    <w:highlight w:val="cyan"/>
                  </w:rPr>
                </w:rPrChange>
              </w:rPr>
            </w:pPr>
            <w:r w:rsidRPr="002A4BFC">
              <w:rPr>
                <w:rPrChange w:id="1759" w:author="Author">
                  <w:rPr>
                    <w:highlight w:val="cyan"/>
                  </w:rPr>
                </w:rPrChange>
              </w:rPr>
              <w:t>10</w:t>
            </w:r>
          </w:p>
        </w:tc>
        <w:tc>
          <w:tcPr>
            <w:tcW w:w="1108" w:type="dxa"/>
            <w:noWrap/>
            <w:vAlign w:val="bottom"/>
            <w:hideMark/>
            <w:tcPrChange w:id="1760" w:author="Author">
              <w:tcPr>
                <w:tcW w:w="1139" w:type="dxa"/>
                <w:gridSpan w:val="2"/>
                <w:noWrap/>
                <w:hideMark/>
              </w:tcPr>
            </w:tcPrChange>
          </w:tcPr>
          <w:p w14:paraId="7347B461" w14:textId="77777777" w:rsidR="000F271F" w:rsidRPr="002A4BFC" w:rsidRDefault="000F271F" w:rsidP="00162AEA">
            <w:pPr>
              <w:pStyle w:val="Tabletext"/>
              <w:keepNext/>
              <w:keepLines/>
              <w:jc w:val="center"/>
              <w:rPr>
                <w:rPrChange w:id="1761" w:author="Author">
                  <w:rPr>
                    <w:highlight w:val="cyan"/>
                  </w:rPr>
                </w:rPrChange>
              </w:rPr>
            </w:pPr>
            <w:ins w:id="1762" w:author="Author">
              <w:r w:rsidRPr="00D40B8D">
                <w:t>21.5</w:t>
              </w:r>
            </w:ins>
            <w:del w:id="1763" w:author="Author">
              <w:r w:rsidRPr="002A4BFC" w:rsidDel="006B5A80">
                <w:rPr>
                  <w:rPrChange w:id="1764" w:author="Author">
                    <w:rPr>
                      <w:highlight w:val="cyan"/>
                    </w:rPr>
                  </w:rPrChange>
                </w:rPr>
                <w:delText>23.0</w:delText>
              </w:r>
            </w:del>
          </w:p>
        </w:tc>
        <w:tc>
          <w:tcPr>
            <w:tcW w:w="1554" w:type="dxa"/>
            <w:noWrap/>
            <w:hideMark/>
            <w:tcPrChange w:id="1765" w:author="Author">
              <w:tcPr>
                <w:tcW w:w="1736" w:type="dxa"/>
                <w:gridSpan w:val="2"/>
                <w:noWrap/>
                <w:hideMark/>
              </w:tcPr>
            </w:tcPrChange>
          </w:tcPr>
          <w:p w14:paraId="20DFE2CE" w14:textId="77777777" w:rsidR="000F271F" w:rsidRPr="002A4BFC" w:rsidRDefault="000F271F" w:rsidP="00162AEA">
            <w:pPr>
              <w:pStyle w:val="Tabletext"/>
              <w:keepNext/>
              <w:keepLines/>
              <w:jc w:val="center"/>
              <w:rPr>
                <w:rPrChange w:id="1766" w:author="Author">
                  <w:rPr>
                    <w:highlight w:val="cyan"/>
                  </w:rPr>
                </w:rPrChange>
              </w:rPr>
            </w:pPr>
            <w:r w:rsidRPr="002A4BFC">
              <w:rPr>
                <w:rPrChange w:id="1767" w:author="Author">
                  <w:rPr>
                    <w:highlight w:val="cyan"/>
                  </w:rPr>
                </w:rPrChange>
              </w:rPr>
              <w:t>3</w:t>
            </w:r>
          </w:p>
        </w:tc>
        <w:tc>
          <w:tcPr>
            <w:tcW w:w="1028" w:type="dxa"/>
            <w:noWrap/>
            <w:hideMark/>
            <w:tcPrChange w:id="1768" w:author="Author">
              <w:tcPr>
                <w:tcW w:w="1139" w:type="dxa"/>
                <w:gridSpan w:val="2"/>
                <w:noWrap/>
                <w:hideMark/>
              </w:tcPr>
            </w:tcPrChange>
          </w:tcPr>
          <w:p w14:paraId="480CAC29" w14:textId="77777777" w:rsidR="000F271F" w:rsidRPr="002A4BFC" w:rsidRDefault="000F271F" w:rsidP="00162AEA">
            <w:pPr>
              <w:pStyle w:val="Tabletext"/>
              <w:keepNext/>
              <w:keepLines/>
              <w:jc w:val="center"/>
              <w:rPr>
                <w:rPrChange w:id="1769" w:author="Author">
                  <w:rPr>
                    <w:highlight w:val="cyan"/>
                  </w:rPr>
                </w:rPrChange>
              </w:rPr>
            </w:pPr>
            <w:r w:rsidRPr="002A4BFC">
              <w:rPr>
                <w:rPrChange w:id="1770" w:author="Author">
                  <w:rPr>
                    <w:highlight w:val="cyan"/>
                  </w:rPr>
                </w:rPrChange>
              </w:rPr>
              <w:t>1 932</w:t>
            </w:r>
          </w:p>
        </w:tc>
        <w:tc>
          <w:tcPr>
            <w:tcW w:w="1458" w:type="dxa"/>
            <w:noWrap/>
            <w:hideMark/>
            <w:tcPrChange w:id="1771" w:author="Author">
              <w:tcPr>
                <w:tcW w:w="1627" w:type="dxa"/>
                <w:gridSpan w:val="2"/>
                <w:noWrap/>
                <w:hideMark/>
              </w:tcPr>
            </w:tcPrChange>
          </w:tcPr>
          <w:p w14:paraId="29358AFF" w14:textId="77777777" w:rsidR="000F271F" w:rsidRPr="002A4BFC" w:rsidRDefault="000F271F" w:rsidP="00162AEA">
            <w:pPr>
              <w:pStyle w:val="Tabletext"/>
              <w:keepNext/>
              <w:keepLines/>
              <w:jc w:val="center"/>
              <w:rPr>
                <w:rPrChange w:id="1772" w:author="Author">
                  <w:rPr>
                    <w:highlight w:val="cyan"/>
                  </w:rPr>
                </w:rPrChange>
              </w:rPr>
            </w:pPr>
            <w:r w:rsidRPr="002A4BFC">
              <w:rPr>
                <w:rPrChange w:id="1773" w:author="Author">
                  <w:rPr>
                    <w:highlight w:val="cyan"/>
                  </w:rPr>
                </w:rPrChange>
              </w:rPr>
              <w:t>142.1</w:t>
            </w:r>
          </w:p>
        </w:tc>
        <w:tc>
          <w:tcPr>
            <w:tcW w:w="925" w:type="dxa"/>
            <w:noWrap/>
            <w:vAlign w:val="center"/>
            <w:hideMark/>
            <w:tcPrChange w:id="1774" w:author="Author">
              <w:tcPr>
                <w:tcW w:w="950" w:type="dxa"/>
                <w:gridSpan w:val="2"/>
                <w:noWrap/>
                <w:vAlign w:val="center"/>
                <w:hideMark/>
              </w:tcPr>
            </w:tcPrChange>
          </w:tcPr>
          <w:p w14:paraId="062213E9" w14:textId="77777777" w:rsidR="000F271F" w:rsidRPr="002A4BFC" w:rsidRDefault="000F271F" w:rsidP="00162AEA">
            <w:pPr>
              <w:pStyle w:val="Tabletext"/>
              <w:keepNext/>
              <w:keepLines/>
              <w:jc w:val="center"/>
              <w:rPr>
                <w:color w:val="000000"/>
                <w:rPrChange w:id="1775" w:author="Author">
                  <w:rPr>
                    <w:color w:val="000000"/>
                    <w:highlight w:val="cyan"/>
                  </w:rPr>
                </w:rPrChange>
              </w:rPr>
            </w:pPr>
            <w:r w:rsidRPr="002A4BFC">
              <w:rPr>
                <w:color w:val="000000"/>
                <w:rPrChange w:id="1776" w:author="Author">
                  <w:rPr>
                    <w:color w:val="000000"/>
                    <w:highlight w:val="cyan"/>
                  </w:rPr>
                </w:rPrChange>
              </w:rPr>
              <w:t>8</w:t>
            </w:r>
          </w:p>
        </w:tc>
        <w:tc>
          <w:tcPr>
            <w:tcW w:w="747" w:type="dxa"/>
            <w:noWrap/>
            <w:vAlign w:val="center"/>
            <w:hideMark/>
            <w:tcPrChange w:id="1777" w:author="Author">
              <w:tcPr>
                <w:tcW w:w="819" w:type="dxa"/>
                <w:gridSpan w:val="2"/>
                <w:noWrap/>
                <w:vAlign w:val="center"/>
                <w:hideMark/>
              </w:tcPr>
            </w:tcPrChange>
          </w:tcPr>
          <w:p w14:paraId="646278C1" w14:textId="77777777" w:rsidR="000F271F" w:rsidRPr="002A4BFC" w:rsidRDefault="000F271F" w:rsidP="00162AEA">
            <w:pPr>
              <w:pStyle w:val="Tabletext"/>
              <w:keepNext/>
              <w:keepLines/>
              <w:jc w:val="center"/>
              <w:rPr>
                <w:color w:val="000000"/>
                <w:rPrChange w:id="1778" w:author="Author">
                  <w:rPr>
                    <w:color w:val="000000"/>
                    <w:highlight w:val="cyan"/>
                  </w:rPr>
                </w:rPrChange>
              </w:rPr>
            </w:pPr>
            <w:r w:rsidRPr="002A4BFC">
              <w:rPr>
                <w:color w:val="000000"/>
                <w:rPrChange w:id="1779" w:author="Author">
                  <w:rPr>
                    <w:color w:val="000000"/>
                    <w:highlight w:val="cyan"/>
                  </w:rPr>
                </w:rPrChange>
              </w:rPr>
              <w:t>1</w:t>
            </w:r>
          </w:p>
        </w:tc>
        <w:tc>
          <w:tcPr>
            <w:tcW w:w="1236" w:type="dxa"/>
            <w:noWrap/>
            <w:vAlign w:val="bottom"/>
            <w:hideMark/>
            <w:tcPrChange w:id="1780" w:author="Author">
              <w:tcPr>
                <w:tcW w:w="1339" w:type="dxa"/>
                <w:gridSpan w:val="2"/>
                <w:noWrap/>
                <w:vAlign w:val="center"/>
                <w:hideMark/>
              </w:tcPr>
            </w:tcPrChange>
          </w:tcPr>
          <w:p w14:paraId="30BF7D46" w14:textId="77777777" w:rsidR="000F271F" w:rsidRPr="002A4BFC" w:rsidRDefault="000F271F" w:rsidP="00162AEA">
            <w:pPr>
              <w:pStyle w:val="Tabletext"/>
              <w:keepNext/>
              <w:keepLines/>
              <w:jc w:val="center"/>
              <w:rPr>
                <w:color w:val="000000"/>
                <w:rPrChange w:id="1781" w:author="Author">
                  <w:rPr>
                    <w:color w:val="000000"/>
                    <w:highlight w:val="cyan"/>
                  </w:rPr>
                </w:rPrChange>
              </w:rPr>
            </w:pPr>
            <w:ins w:id="1782" w:author="Author">
              <w:r w:rsidRPr="00D40B8D">
                <w:t>-116.6</w:t>
              </w:r>
            </w:ins>
            <w:del w:id="1783" w:author="Author">
              <w:r w:rsidRPr="002A4BFC" w:rsidDel="00A50545">
                <w:rPr>
                  <w:color w:val="000000"/>
                  <w:rPrChange w:id="1784" w:author="Author">
                    <w:rPr>
                      <w:color w:val="000000"/>
                      <w:highlight w:val="cyan"/>
                    </w:rPr>
                  </w:rPrChange>
                </w:rPr>
                <w:delText>-115.1</w:delText>
              </w:r>
            </w:del>
          </w:p>
        </w:tc>
      </w:tr>
      <w:tr w:rsidR="000F271F" w:rsidRPr="00BF187E" w14:paraId="3806C47C" w14:textId="77777777" w:rsidTr="002A4BFC">
        <w:tblPrEx>
          <w:tblW w:w="0" w:type="auto"/>
          <w:jc w:val="center"/>
          <w:tblPrExChange w:id="1785" w:author="Author">
            <w:tblPrEx>
              <w:tblW w:w="0" w:type="auto"/>
              <w:jc w:val="center"/>
            </w:tblPrEx>
          </w:tblPrExChange>
        </w:tblPrEx>
        <w:trPr>
          <w:cantSplit/>
          <w:jc w:val="center"/>
          <w:trPrChange w:id="1786" w:author="Author">
            <w:trPr>
              <w:gridAfter w:val="0"/>
              <w:cantSplit/>
              <w:jc w:val="center"/>
            </w:trPr>
          </w:trPrChange>
        </w:trPr>
        <w:tc>
          <w:tcPr>
            <w:tcW w:w="1000" w:type="dxa"/>
            <w:noWrap/>
            <w:hideMark/>
            <w:tcPrChange w:id="1787" w:author="Author">
              <w:tcPr>
                <w:tcW w:w="1028" w:type="dxa"/>
                <w:gridSpan w:val="2"/>
                <w:noWrap/>
                <w:hideMark/>
              </w:tcPr>
            </w:tcPrChange>
          </w:tcPr>
          <w:p w14:paraId="50775BC0" w14:textId="77777777" w:rsidR="000F271F" w:rsidRPr="002A4BFC" w:rsidRDefault="000F271F" w:rsidP="00162AEA">
            <w:pPr>
              <w:pStyle w:val="Tabletext"/>
              <w:keepNext/>
              <w:keepLines/>
              <w:jc w:val="center"/>
              <w:rPr>
                <w:rPrChange w:id="1788" w:author="Author">
                  <w:rPr>
                    <w:highlight w:val="cyan"/>
                  </w:rPr>
                </w:rPrChange>
              </w:rPr>
            </w:pPr>
            <w:r w:rsidRPr="002A4BFC">
              <w:rPr>
                <w:rPrChange w:id="1789" w:author="Author">
                  <w:rPr>
                    <w:highlight w:val="cyan"/>
                  </w:rPr>
                </w:rPrChange>
              </w:rPr>
              <w:t>20</w:t>
            </w:r>
          </w:p>
        </w:tc>
        <w:tc>
          <w:tcPr>
            <w:tcW w:w="1108" w:type="dxa"/>
            <w:noWrap/>
            <w:vAlign w:val="bottom"/>
            <w:hideMark/>
            <w:tcPrChange w:id="1790" w:author="Author">
              <w:tcPr>
                <w:tcW w:w="1139" w:type="dxa"/>
                <w:gridSpan w:val="2"/>
                <w:noWrap/>
                <w:hideMark/>
              </w:tcPr>
            </w:tcPrChange>
          </w:tcPr>
          <w:p w14:paraId="0E07A620" w14:textId="77777777" w:rsidR="000F271F" w:rsidRPr="002A4BFC" w:rsidRDefault="000F271F" w:rsidP="00162AEA">
            <w:pPr>
              <w:pStyle w:val="Tabletext"/>
              <w:keepNext/>
              <w:keepLines/>
              <w:jc w:val="center"/>
              <w:rPr>
                <w:rPrChange w:id="1791" w:author="Author">
                  <w:rPr>
                    <w:highlight w:val="cyan"/>
                  </w:rPr>
                </w:rPrChange>
              </w:rPr>
            </w:pPr>
            <w:ins w:id="1792" w:author="Author">
              <w:r w:rsidRPr="00D40B8D">
                <w:t>12.5</w:t>
              </w:r>
            </w:ins>
            <w:del w:id="1793" w:author="Author">
              <w:r w:rsidRPr="002A4BFC" w:rsidDel="006B5A80">
                <w:rPr>
                  <w:rPrChange w:id="1794" w:author="Author">
                    <w:rPr>
                      <w:highlight w:val="cyan"/>
                    </w:rPr>
                  </w:rPrChange>
                </w:rPr>
                <w:delText>8.0</w:delText>
              </w:r>
            </w:del>
          </w:p>
        </w:tc>
        <w:tc>
          <w:tcPr>
            <w:tcW w:w="1554" w:type="dxa"/>
            <w:noWrap/>
            <w:hideMark/>
            <w:tcPrChange w:id="1795" w:author="Author">
              <w:tcPr>
                <w:tcW w:w="1736" w:type="dxa"/>
                <w:gridSpan w:val="2"/>
                <w:noWrap/>
                <w:hideMark/>
              </w:tcPr>
            </w:tcPrChange>
          </w:tcPr>
          <w:p w14:paraId="567CD724" w14:textId="77777777" w:rsidR="000F271F" w:rsidRPr="002A4BFC" w:rsidRDefault="000F271F" w:rsidP="00162AEA">
            <w:pPr>
              <w:pStyle w:val="Tabletext"/>
              <w:keepNext/>
              <w:keepLines/>
              <w:jc w:val="center"/>
              <w:rPr>
                <w:rPrChange w:id="1796" w:author="Author">
                  <w:rPr>
                    <w:highlight w:val="cyan"/>
                  </w:rPr>
                </w:rPrChange>
              </w:rPr>
            </w:pPr>
            <w:r w:rsidRPr="002A4BFC">
              <w:rPr>
                <w:rPrChange w:id="1797" w:author="Author">
                  <w:rPr>
                    <w:highlight w:val="cyan"/>
                  </w:rPr>
                </w:rPrChange>
              </w:rPr>
              <w:t>3</w:t>
            </w:r>
          </w:p>
        </w:tc>
        <w:tc>
          <w:tcPr>
            <w:tcW w:w="1028" w:type="dxa"/>
            <w:noWrap/>
            <w:hideMark/>
            <w:tcPrChange w:id="1798" w:author="Author">
              <w:tcPr>
                <w:tcW w:w="1139" w:type="dxa"/>
                <w:gridSpan w:val="2"/>
                <w:noWrap/>
                <w:hideMark/>
              </w:tcPr>
            </w:tcPrChange>
          </w:tcPr>
          <w:p w14:paraId="0E565ECA" w14:textId="77777777" w:rsidR="000F271F" w:rsidRPr="002A4BFC" w:rsidRDefault="000F271F" w:rsidP="00162AEA">
            <w:pPr>
              <w:pStyle w:val="Tabletext"/>
              <w:keepNext/>
              <w:keepLines/>
              <w:jc w:val="center"/>
              <w:rPr>
                <w:rPrChange w:id="1799" w:author="Author">
                  <w:rPr>
                    <w:highlight w:val="cyan"/>
                  </w:rPr>
                </w:rPrChange>
              </w:rPr>
            </w:pPr>
            <w:r w:rsidRPr="002A4BFC">
              <w:rPr>
                <w:rPrChange w:id="1800" w:author="Author">
                  <w:rPr>
                    <w:highlight w:val="cyan"/>
                  </w:rPr>
                </w:rPrChange>
              </w:rPr>
              <w:t>1 392</w:t>
            </w:r>
          </w:p>
        </w:tc>
        <w:tc>
          <w:tcPr>
            <w:tcW w:w="1458" w:type="dxa"/>
            <w:noWrap/>
            <w:hideMark/>
            <w:tcPrChange w:id="1801" w:author="Author">
              <w:tcPr>
                <w:tcW w:w="1627" w:type="dxa"/>
                <w:gridSpan w:val="2"/>
                <w:noWrap/>
                <w:hideMark/>
              </w:tcPr>
            </w:tcPrChange>
          </w:tcPr>
          <w:p w14:paraId="227F35A4" w14:textId="77777777" w:rsidR="000F271F" w:rsidRPr="002A4BFC" w:rsidRDefault="000F271F" w:rsidP="00162AEA">
            <w:pPr>
              <w:pStyle w:val="Tabletext"/>
              <w:keepNext/>
              <w:keepLines/>
              <w:jc w:val="center"/>
              <w:rPr>
                <w:rPrChange w:id="1802" w:author="Author">
                  <w:rPr>
                    <w:highlight w:val="cyan"/>
                  </w:rPr>
                </w:rPrChange>
              </w:rPr>
            </w:pPr>
            <w:r w:rsidRPr="002A4BFC">
              <w:rPr>
                <w:rPrChange w:id="1803" w:author="Author">
                  <w:rPr>
                    <w:highlight w:val="cyan"/>
                  </w:rPr>
                </w:rPrChange>
              </w:rPr>
              <w:t>139.3</w:t>
            </w:r>
          </w:p>
        </w:tc>
        <w:tc>
          <w:tcPr>
            <w:tcW w:w="925" w:type="dxa"/>
            <w:noWrap/>
            <w:vAlign w:val="center"/>
            <w:hideMark/>
            <w:tcPrChange w:id="1804" w:author="Author">
              <w:tcPr>
                <w:tcW w:w="950" w:type="dxa"/>
                <w:gridSpan w:val="2"/>
                <w:noWrap/>
                <w:vAlign w:val="center"/>
                <w:hideMark/>
              </w:tcPr>
            </w:tcPrChange>
          </w:tcPr>
          <w:p w14:paraId="05398848" w14:textId="77777777" w:rsidR="000F271F" w:rsidRPr="002A4BFC" w:rsidRDefault="000F271F" w:rsidP="00162AEA">
            <w:pPr>
              <w:pStyle w:val="Tabletext"/>
              <w:keepNext/>
              <w:keepLines/>
              <w:jc w:val="center"/>
              <w:rPr>
                <w:color w:val="000000"/>
                <w:rPrChange w:id="1805" w:author="Author">
                  <w:rPr>
                    <w:color w:val="000000"/>
                    <w:highlight w:val="cyan"/>
                  </w:rPr>
                </w:rPrChange>
              </w:rPr>
            </w:pPr>
            <w:r w:rsidRPr="002A4BFC">
              <w:rPr>
                <w:color w:val="000000"/>
                <w:rPrChange w:id="1806" w:author="Author">
                  <w:rPr>
                    <w:color w:val="000000"/>
                    <w:highlight w:val="cyan"/>
                  </w:rPr>
                </w:rPrChange>
              </w:rPr>
              <w:t>8</w:t>
            </w:r>
          </w:p>
        </w:tc>
        <w:tc>
          <w:tcPr>
            <w:tcW w:w="747" w:type="dxa"/>
            <w:noWrap/>
            <w:vAlign w:val="center"/>
            <w:hideMark/>
            <w:tcPrChange w:id="1807" w:author="Author">
              <w:tcPr>
                <w:tcW w:w="819" w:type="dxa"/>
                <w:gridSpan w:val="2"/>
                <w:noWrap/>
                <w:vAlign w:val="center"/>
                <w:hideMark/>
              </w:tcPr>
            </w:tcPrChange>
          </w:tcPr>
          <w:p w14:paraId="0B2DF260" w14:textId="77777777" w:rsidR="000F271F" w:rsidRPr="002A4BFC" w:rsidRDefault="000F271F" w:rsidP="00162AEA">
            <w:pPr>
              <w:pStyle w:val="Tabletext"/>
              <w:keepNext/>
              <w:keepLines/>
              <w:jc w:val="center"/>
              <w:rPr>
                <w:color w:val="000000"/>
                <w:rPrChange w:id="1808" w:author="Author">
                  <w:rPr>
                    <w:color w:val="000000"/>
                    <w:highlight w:val="cyan"/>
                  </w:rPr>
                </w:rPrChange>
              </w:rPr>
            </w:pPr>
            <w:r w:rsidRPr="002A4BFC">
              <w:rPr>
                <w:color w:val="000000"/>
                <w:rPrChange w:id="1809" w:author="Author">
                  <w:rPr>
                    <w:color w:val="000000"/>
                    <w:highlight w:val="cyan"/>
                  </w:rPr>
                </w:rPrChange>
              </w:rPr>
              <w:t>1</w:t>
            </w:r>
          </w:p>
        </w:tc>
        <w:tc>
          <w:tcPr>
            <w:tcW w:w="1236" w:type="dxa"/>
            <w:noWrap/>
            <w:vAlign w:val="bottom"/>
            <w:hideMark/>
            <w:tcPrChange w:id="1810" w:author="Author">
              <w:tcPr>
                <w:tcW w:w="1339" w:type="dxa"/>
                <w:gridSpan w:val="2"/>
                <w:noWrap/>
                <w:vAlign w:val="center"/>
                <w:hideMark/>
              </w:tcPr>
            </w:tcPrChange>
          </w:tcPr>
          <w:p w14:paraId="7CB7F389" w14:textId="77777777" w:rsidR="000F271F" w:rsidRPr="002A4BFC" w:rsidRDefault="000F271F" w:rsidP="00162AEA">
            <w:pPr>
              <w:pStyle w:val="Tabletext"/>
              <w:keepNext/>
              <w:keepLines/>
              <w:jc w:val="center"/>
              <w:rPr>
                <w:color w:val="000000"/>
                <w:rPrChange w:id="1811" w:author="Author">
                  <w:rPr>
                    <w:color w:val="000000"/>
                    <w:highlight w:val="cyan"/>
                  </w:rPr>
                </w:rPrChange>
              </w:rPr>
            </w:pPr>
            <w:ins w:id="1812" w:author="Author">
              <w:r w:rsidRPr="00D40B8D">
                <w:t>-122.8</w:t>
              </w:r>
            </w:ins>
            <w:del w:id="1813" w:author="Author">
              <w:r w:rsidRPr="002A4BFC" w:rsidDel="00A50545">
                <w:rPr>
                  <w:color w:val="000000"/>
                  <w:rPrChange w:id="1814" w:author="Author">
                    <w:rPr>
                      <w:color w:val="000000"/>
                      <w:highlight w:val="cyan"/>
                    </w:rPr>
                  </w:rPrChange>
                </w:rPr>
                <w:delText>-127.3</w:delText>
              </w:r>
            </w:del>
          </w:p>
        </w:tc>
      </w:tr>
      <w:tr w:rsidR="000F271F" w:rsidRPr="00BF187E" w14:paraId="171ACFCF" w14:textId="77777777" w:rsidTr="002A4BFC">
        <w:tblPrEx>
          <w:tblW w:w="0" w:type="auto"/>
          <w:jc w:val="center"/>
          <w:tblPrExChange w:id="1815" w:author="Author">
            <w:tblPrEx>
              <w:tblW w:w="0" w:type="auto"/>
              <w:jc w:val="center"/>
            </w:tblPrEx>
          </w:tblPrExChange>
        </w:tblPrEx>
        <w:trPr>
          <w:cantSplit/>
          <w:jc w:val="center"/>
          <w:trPrChange w:id="1816" w:author="Author">
            <w:trPr>
              <w:gridAfter w:val="0"/>
              <w:cantSplit/>
              <w:jc w:val="center"/>
            </w:trPr>
          </w:trPrChange>
        </w:trPr>
        <w:tc>
          <w:tcPr>
            <w:tcW w:w="1000" w:type="dxa"/>
            <w:noWrap/>
            <w:hideMark/>
            <w:tcPrChange w:id="1817" w:author="Author">
              <w:tcPr>
                <w:tcW w:w="1028" w:type="dxa"/>
                <w:gridSpan w:val="2"/>
                <w:noWrap/>
                <w:hideMark/>
              </w:tcPr>
            </w:tcPrChange>
          </w:tcPr>
          <w:p w14:paraId="76AC8A4E" w14:textId="77777777" w:rsidR="000F271F" w:rsidRPr="002A4BFC" w:rsidRDefault="000F271F" w:rsidP="00162AEA">
            <w:pPr>
              <w:pStyle w:val="Tabletext"/>
              <w:keepNext/>
              <w:keepLines/>
              <w:jc w:val="center"/>
              <w:rPr>
                <w:rPrChange w:id="1818" w:author="Author">
                  <w:rPr>
                    <w:highlight w:val="cyan"/>
                  </w:rPr>
                </w:rPrChange>
              </w:rPr>
            </w:pPr>
            <w:r w:rsidRPr="002A4BFC">
              <w:rPr>
                <w:rPrChange w:id="1819" w:author="Author">
                  <w:rPr>
                    <w:highlight w:val="cyan"/>
                  </w:rPr>
                </w:rPrChange>
              </w:rPr>
              <w:t>30</w:t>
            </w:r>
          </w:p>
        </w:tc>
        <w:tc>
          <w:tcPr>
            <w:tcW w:w="1108" w:type="dxa"/>
            <w:noWrap/>
            <w:vAlign w:val="bottom"/>
            <w:hideMark/>
            <w:tcPrChange w:id="1820" w:author="Author">
              <w:tcPr>
                <w:tcW w:w="1139" w:type="dxa"/>
                <w:gridSpan w:val="2"/>
                <w:noWrap/>
                <w:hideMark/>
              </w:tcPr>
            </w:tcPrChange>
          </w:tcPr>
          <w:p w14:paraId="5442DA8E" w14:textId="77777777" w:rsidR="000F271F" w:rsidRPr="002A4BFC" w:rsidRDefault="000F271F" w:rsidP="00162AEA">
            <w:pPr>
              <w:pStyle w:val="Tabletext"/>
              <w:keepNext/>
              <w:keepLines/>
              <w:jc w:val="center"/>
              <w:rPr>
                <w:rPrChange w:id="1821" w:author="Author">
                  <w:rPr>
                    <w:highlight w:val="cyan"/>
                  </w:rPr>
                </w:rPrChange>
              </w:rPr>
            </w:pPr>
            <w:ins w:id="1822" w:author="Author">
              <w:r w:rsidRPr="00D40B8D">
                <w:t>11.5</w:t>
              </w:r>
            </w:ins>
            <w:del w:id="1823" w:author="Author">
              <w:r w:rsidRPr="002A4BFC" w:rsidDel="006B5A80">
                <w:rPr>
                  <w:rPrChange w:id="1824" w:author="Author">
                    <w:rPr>
                      <w:highlight w:val="cyan"/>
                    </w:rPr>
                  </w:rPrChange>
                </w:rPr>
                <w:delText>20.0</w:delText>
              </w:r>
            </w:del>
          </w:p>
        </w:tc>
        <w:tc>
          <w:tcPr>
            <w:tcW w:w="1554" w:type="dxa"/>
            <w:noWrap/>
            <w:hideMark/>
            <w:tcPrChange w:id="1825" w:author="Author">
              <w:tcPr>
                <w:tcW w:w="1736" w:type="dxa"/>
                <w:gridSpan w:val="2"/>
                <w:noWrap/>
                <w:hideMark/>
              </w:tcPr>
            </w:tcPrChange>
          </w:tcPr>
          <w:p w14:paraId="23C75C1E" w14:textId="77777777" w:rsidR="000F271F" w:rsidRPr="002A4BFC" w:rsidRDefault="000F271F" w:rsidP="00162AEA">
            <w:pPr>
              <w:pStyle w:val="Tabletext"/>
              <w:keepNext/>
              <w:keepLines/>
              <w:jc w:val="center"/>
              <w:rPr>
                <w:rPrChange w:id="1826" w:author="Author">
                  <w:rPr>
                    <w:highlight w:val="cyan"/>
                  </w:rPr>
                </w:rPrChange>
              </w:rPr>
            </w:pPr>
            <w:r w:rsidRPr="002A4BFC">
              <w:rPr>
                <w:rPrChange w:id="1827" w:author="Author">
                  <w:rPr>
                    <w:highlight w:val="cyan"/>
                  </w:rPr>
                </w:rPrChange>
              </w:rPr>
              <w:t>3</w:t>
            </w:r>
          </w:p>
        </w:tc>
        <w:tc>
          <w:tcPr>
            <w:tcW w:w="1028" w:type="dxa"/>
            <w:noWrap/>
            <w:hideMark/>
            <w:tcPrChange w:id="1828" w:author="Author">
              <w:tcPr>
                <w:tcW w:w="1139" w:type="dxa"/>
                <w:gridSpan w:val="2"/>
                <w:noWrap/>
                <w:hideMark/>
              </w:tcPr>
            </w:tcPrChange>
          </w:tcPr>
          <w:p w14:paraId="3225BF45" w14:textId="77777777" w:rsidR="000F271F" w:rsidRPr="002A4BFC" w:rsidRDefault="000F271F" w:rsidP="00162AEA">
            <w:pPr>
              <w:pStyle w:val="Tabletext"/>
              <w:keepNext/>
              <w:keepLines/>
              <w:jc w:val="center"/>
              <w:rPr>
                <w:rPrChange w:id="1829" w:author="Author">
                  <w:rPr>
                    <w:highlight w:val="cyan"/>
                  </w:rPr>
                </w:rPrChange>
              </w:rPr>
            </w:pPr>
            <w:r w:rsidRPr="002A4BFC">
              <w:rPr>
                <w:rPrChange w:id="1830" w:author="Author">
                  <w:rPr>
                    <w:highlight w:val="cyan"/>
                  </w:rPr>
                </w:rPrChange>
              </w:rPr>
              <w:t>1 075</w:t>
            </w:r>
          </w:p>
        </w:tc>
        <w:tc>
          <w:tcPr>
            <w:tcW w:w="1458" w:type="dxa"/>
            <w:noWrap/>
            <w:hideMark/>
            <w:tcPrChange w:id="1831" w:author="Author">
              <w:tcPr>
                <w:tcW w:w="1627" w:type="dxa"/>
                <w:gridSpan w:val="2"/>
                <w:noWrap/>
                <w:hideMark/>
              </w:tcPr>
            </w:tcPrChange>
          </w:tcPr>
          <w:p w14:paraId="6D2781C5" w14:textId="77777777" w:rsidR="000F271F" w:rsidRPr="002A4BFC" w:rsidRDefault="000F271F" w:rsidP="00162AEA">
            <w:pPr>
              <w:pStyle w:val="Tabletext"/>
              <w:keepNext/>
              <w:keepLines/>
              <w:jc w:val="center"/>
              <w:rPr>
                <w:rPrChange w:id="1832" w:author="Author">
                  <w:rPr>
                    <w:highlight w:val="cyan"/>
                  </w:rPr>
                </w:rPrChange>
              </w:rPr>
            </w:pPr>
            <w:r w:rsidRPr="002A4BFC">
              <w:rPr>
                <w:rPrChange w:id="1833" w:author="Author">
                  <w:rPr>
                    <w:highlight w:val="cyan"/>
                  </w:rPr>
                </w:rPrChange>
              </w:rPr>
              <w:t>137</w:t>
            </w:r>
          </w:p>
        </w:tc>
        <w:tc>
          <w:tcPr>
            <w:tcW w:w="925" w:type="dxa"/>
            <w:noWrap/>
            <w:vAlign w:val="center"/>
            <w:hideMark/>
            <w:tcPrChange w:id="1834" w:author="Author">
              <w:tcPr>
                <w:tcW w:w="950" w:type="dxa"/>
                <w:gridSpan w:val="2"/>
                <w:noWrap/>
                <w:vAlign w:val="center"/>
                <w:hideMark/>
              </w:tcPr>
            </w:tcPrChange>
          </w:tcPr>
          <w:p w14:paraId="1FAA5C41" w14:textId="77777777" w:rsidR="000F271F" w:rsidRPr="002A4BFC" w:rsidRDefault="000F271F" w:rsidP="00162AEA">
            <w:pPr>
              <w:pStyle w:val="Tabletext"/>
              <w:keepNext/>
              <w:keepLines/>
              <w:jc w:val="center"/>
              <w:rPr>
                <w:color w:val="000000"/>
                <w:rPrChange w:id="1835" w:author="Author">
                  <w:rPr>
                    <w:color w:val="000000"/>
                    <w:highlight w:val="cyan"/>
                  </w:rPr>
                </w:rPrChange>
              </w:rPr>
            </w:pPr>
            <w:r w:rsidRPr="002A4BFC">
              <w:rPr>
                <w:color w:val="000000"/>
                <w:rPrChange w:id="1836" w:author="Author">
                  <w:rPr>
                    <w:color w:val="000000"/>
                    <w:highlight w:val="cyan"/>
                  </w:rPr>
                </w:rPrChange>
              </w:rPr>
              <w:t>7.8</w:t>
            </w:r>
          </w:p>
        </w:tc>
        <w:tc>
          <w:tcPr>
            <w:tcW w:w="747" w:type="dxa"/>
            <w:noWrap/>
            <w:vAlign w:val="center"/>
            <w:hideMark/>
            <w:tcPrChange w:id="1837" w:author="Author">
              <w:tcPr>
                <w:tcW w:w="819" w:type="dxa"/>
                <w:gridSpan w:val="2"/>
                <w:noWrap/>
                <w:vAlign w:val="center"/>
                <w:hideMark/>
              </w:tcPr>
            </w:tcPrChange>
          </w:tcPr>
          <w:p w14:paraId="65A1DC7D" w14:textId="77777777" w:rsidR="000F271F" w:rsidRPr="002A4BFC" w:rsidRDefault="000F271F" w:rsidP="00162AEA">
            <w:pPr>
              <w:pStyle w:val="Tabletext"/>
              <w:keepNext/>
              <w:keepLines/>
              <w:jc w:val="center"/>
              <w:rPr>
                <w:color w:val="000000"/>
                <w:rPrChange w:id="1838" w:author="Author">
                  <w:rPr>
                    <w:color w:val="000000"/>
                    <w:highlight w:val="cyan"/>
                  </w:rPr>
                </w:rPrChange>
              </w:rPr>
            </w:pPr>
            <w:r w:rsidRPr="002A4BFC">
              <w:rPr>
                <w:color w:val="000000"/>
                <w:rPrChange w:id="1839" w:author="Author">
                  <w:rPr>
                    <w:color w:val="000000"/>
                    <w:highlight w:val="cyan"/>
                  </w:rPr>
                </w:rPrChange>
              </w:rPr>
              <w:t>1</w:t>
            </w:r>
          </w:p>
        </w:tc>
        <w:tc>
          <w:tcPr>
            <w:tcW w:w="1236" w:type="dxa"/>
            <w:noWrap/>
            <w:vAlign w:val="bottom"/>
            <w:hideMark/>
            <w:tcPrChange w:id="1840" w:author="Author">
              <w:tcPr>
                <w:tcW w:w="1339" w:type="dxa"/>
                <w:gridSpan w:val="2"/>
                <w:noWrap/>
                <w:vAlign w:val="center"/>
                <w:hideMark/>
              </w:tcPr>
            </w:tcPrChange>
          </w:tcPr>
          <w:p w14:paraId="0D948E11" w14:textId="77777777" w:rsidR="000F271F" w:rsidRPr="002A4BFC" w:rsidRDefault="000F271F" w:rsidP="00162AEA">
            <w:pPr>
              <w:pStyle w:val="Tabletext"/>
              <w:keepNext/>
              <w:keepLines/>
              <w:jc w:val="center"/>
              <w:rPr>
                <w:color w:val="000000"/>
                <w:rPrChange w:id="1841" w:author="Author">
                  <w:rPr>
                    <w:color w:val="000000"/>
                    <w:highlight w:val="cyan"/>
                  </w:rPr>
                </w:rPrChange>
              </w:rPr>
            </w:pPr>
            <w:ins w:id="1842" w:author="Author">
              <w:r w:rsidRPr="00D40B8D">
                <w:t>-121.7</w:t>
              </w:r>
            </w:ins>
            <w:del w:id="1843" w:author="Author">
              <w:r w:rsidRPr="002A4BFC" w:rsidDel="00A50545">
                <w:rPr>
                  <w:color w:val="000000"/>
                  <w:rPrChange w:id="1844" w:author="Author">
                    <w:rPr>
                      <w:color w:val="000000"/>
                      <w:highlight w:val="cyan"/>
                    </w:rPr>
                  </w:rPrChange>
                </w:rPr>
                <w:delText>-113.2</w:delText>
              </w:r>
            </w:del>
          </w:p>
        </w:tc>
      </w:tr>
      <w:tr w:rsidR="000F271F" w:rsidRPr="00BF187E" w14:paraId="7F2FFC62" w14:textId="77777777" w:rsidTr="002A4BFC">
        <w:tblPrEx>
          <w:tblW w:w="0" w:type="auto"/>
          <w:jc w:val="center"/>
          <w:tblPrExChange w:id="1845" w:author="Author">
            <w:tblPrEx>
              <w:tblW w:w="0" w:type="auto"/>
              <w:jc w:val="center"/>
            </w:tblPrEx>
          </w:tblPrExChange>
        </w:tblPrEx>
        <w:trPr>
          <w:cantSplit/>
          <w:jc w:val="center"/>
          <w:trPrChange w:id="1846" w:author="Author">
            <w:trPr>
              <w:gridAfter w:val="0"/>
              <w:cantSplit/>
              <w:jc w:val="center"/>
            </w:trPr>
          </w:trPrChange>
        </w:trPr>
        <w:tc>
          <w:tcPr>
            <w:tcW w:w="1000" w:type="dxa"/>
            <w:noWrap/>
            <w:hideMark/>
            <w:tcPrChange w:id="1847" w:author="Author">
              <w:tcPr>
                <w:tcW w:w="1028" w:type="dxa"/>
                <w:gridSpan w:val="2"/>
                <w:noWrap/>
                <w:hideMark/>
              </w:tcPr>
            </w:tcPrChange>
          </w:tcPr>
          <w:p w14:paraId="7AA3036D" w14:textId="77777777" w:rsidR="000F271F" w:rsidRPr="002A4BFC" w:rsidRDefault="000F271F" w:rsidP="00162AEA">
            <w:pPr>
              <w:pStyle w:val="Tabletext"/>
              <w:keepNext/>
              <w:keepLines/>
              <w:jc w:val="center"/>
              <w:rPr>
                <w:rPrChange w:id="1848" w:author="Author">
                  <w:rPr>
                    <w:highlight w:val="cyan"/>
                  </w:rPr>
                </w:rPrChange>
              </w:rPr>
            </w:pPr>
            <w:r w:rsidRPr="002A4BFC">
              <w:rPr>
                <w:rPrChange w:id="1849" w:author="Author">
                  <w:rPr>
                    <w:highlight w:val="cyan"/>
                  </w:rPr>
                </w:rPrChange>
              </w:rPr>
              <w:t>40</w:t>
            </w:r>
          </w:p>
        </w:tc>
        <w:tc>
          <w:tcPr>
            <w:tcW w:w="1108" w:type="dxa"/>
            <w:noWrap/>
            <w:vAlign w:val="bottom"/>
            <w:hideMark/>
            <w:tcPrChange w:id="1850" w:author="Author">
              <w:tcPr>
                <w:tcW w:w="1139" w:type="dxa"/>
                <w:gridSpan w:val="2"/>
                <w:noWrap/>
                <w:hideMark/>
              </w:tcPr>
            </w:tcPrChange>
          </w:tcPr>
          <w:p w14:paraId="5AC75486" w14:textId="77777777" w:rsidR="000F271F" w:rsidRPr="002A4BFC" w:rsidRDefault="000F271F" w:rsidP="00162AEA">
            <w:pPr>
              <w:pStyle w:val="Tabletext"/>
              <w:keepNext/>
              <w:keepLines/>
              <w:jc w:val="center"/>
              <w:rPr>
                <w:rPrChange w:id="1851" w:author="Author">
                  <w:rPr>
                    <w:highlight w:val="cyan"/>
                  </w:rPr>
                </w:rPrChange>
              </w:rPr>
            </w:pPr>
            <w:ins w:id="1852" w:author="Author">
              <w:r w:rsidRPr="00D40B8D">
                <w:t>11.0</w:t>
              </w:r>
            </w:ins>
            <w:del w:id="1853" w:author="Author">
              <w:r w:rsidRPr="002A4BFC" w:rsidDel="006B5A80">
                <w:rPr>
                  <w:rPrChange w:id="1854" w:author="Author">
                    <w:rPr>
                      <w:highlight w:val="cyan"/>
                    </w:rPr>
                  </w:rPrChange>
                </w:rPr>
                <w:delText>15.0</w:delText>
              </w:r>
            </w:del>
          </w:p>
        </w:tc>
        <w:tc>
          <w:tcPr>
            <w:tcW w:w="1554" w:type="dxa"/>
            <w:noWrap/>
            <w:hideMark/>
            <w:tcPrChange w:id="1855" w:author="Author">
              <w:tcPr>
                <w:tcW w:w="1736" w:type="dxa"/>
                <w:gridSpan w:val="2"/>
                <w:noWrap/>
                <w:hideMark/>
              </w:tcPr>
            </w:tcPrChange>
          </w:tcPr>
          <w:p w14:paraId="2C02701F" w14:textId="77777777" w:rsidR="000F271F" w:rsidRPr="002A4BFC" w:rsidRDefault="000F271F" w:rsidP="00162AEA">
            <w:pPr>
              <w:pStyle w:val="Tabletext"/>
              <w:keepNext/>
              <w:keepLines/>
              <w:jc w:val="center"/>
              <w:rPr>
                <w:rPrChange w:id="1856" w:author="Author">
                  <w:rPr>
                    <w:highlight w:val="cyan"/>
                  </w:rPr>
                </w:rPrChange>
              </w:rPr>
            </w:pPr>
            <w:r w:rsidRPr="002A4BFC">
              <w:rPr>
                <w:rPrChange w:id="1857" w:author="Author">
                  <w:rPr>
                    <w:highlight w:val="cyan"/>
                  </w:rPr>
                </w:rPrChange>
              </w:rPr>
              <w:t>3</w:t>
            </w:r>
          </w:p>
        </w:tc>
        <w:tc>
          <w:tcPr>
            <w:tcW w:w="1028" w:type="dxa"/>
            <w:noWrap/>
            <w:hideMark/>
            <w:tcPrChange w:id="1858" w:author="Author">
              <w:tcPr>
                <w:tcW w:w="1139" w:type="dxa"/>
                <w:gridSpan w:val="2"/>
                <w:noWrap/>
                <w:hideMark/>
              </w:tcPr>
            </w:tcPrChange>
          </w:tcPr>
          <w:p w14:paraId="74942E20" w14:textId="77777777" w:rsidR="000F271F" w:rsidRPr="002A4BFC" w:rsidRDefault="000F271F" w:rsidP="00162AEA">
            <w:pPr>
              <w:pStyle w:val="Tabletext"/>
              <w:keepNext/>
              <w:keepLines/>
              <w:jc w:val="center"/>
              <w:rPr>
                <w:rPrChange w:id="1859" w:author="Author">
                  <w:rPr>
                    <w:highlight w:val="cyan"/>
                  </w:rPr>
                </w:rPrChange>
              </w:rPr>
            </w:pPr>
            <w:r w:rsidRPr="002A4BFC">
              <w:rPr>
                <w:rPrChange w:id="1860" w:author="Author">
                  <w:rPr>
                    <w:highlight w:val="cyan"/>
                  </w:rPr>
                </w:rPrChange>
              </w:rPr>
              <w:t>882</w:t>
            </w:r>
          </w:p>
        </w:tc>
        <w:tc>
          <w:tcPr>
            <w:tcW w:w="1458" w:type="dxa"/>
            <w:noWrap/>
            <w:hideMark/>
            <w:tcPrChange w:id="1861" w:author="Author">
              <w:tcPr>
                <w:tcW w:w="1627" w:type="dxa"/>
                <w:gridSpan w:val="2"/>
                <w:noWrap/>
                <w:hideMark/>
              </w:tcPr>
            </w:tcPrChange>
          </w:tcPr>
          <w:p w14:paraId="73BA6BCC" w14:textId="77777777" w:rsidR="000F271F" w:rsidRPr="002A4BFC" w:rsidRDefault="000F271F" w:rsidP="00162AEA">
            <w:pPr>
              <w:pStyle w:val="Tabletext"/>
              <w:keepNext/>
              <w:keepLines/>
              <w:jc w:val="center"/>
              <w:rPr>
                <w:rPrChange w:id="1862" w:author="Author">
                  <w:rPr>
                    <w:highlight w:val="cyan"/>
                  </w:rPr>
                </w:rPrChange>
              </w:rPr>
            </w:pPr>
            <w:r w:rsidRPr="002A4BFC">
              <w:rPr>
                <w:rPrChange w:id="1863" w:author="Author">
                  <w:rPr>
                    <w:highlight w:val="cyan"/>
                  </w:rPr>
                </w:rPrChange>
              </w:rPr>
              <w:t>135.3</w:t>
            </w:r>
          </w:p>
        </w:tc>
        <w:tc>
          <w:tcPr>
            <w:tcW w:w="925" w:type="dxa"/>
            <w:noWrap/>
            <w:vAlign w:val="center"/>
            <w:hideMark/>
            <w:tcPrChange w:id="1864" w:author="Author">
              <w:tcPr>
                <w:tcW w:w="950" w:type="dxa"/>
                <w:gridSpan w:val="2"/>
                <w:noWrap/>
                <w:vAlign w:val="center"/>
                <w:hideMark/>
              </w:tcPr>
            </w:tcPrChange>
          </w:tcPr>
          <w:p w14:paraId="51C659C9" w14:textId="77777777" w:rsidR="000F271F" w:rsidRPr="002A4BFC" w:rsidRDefault="000F271F" w:rsidP="00162AEA">
            <w:pPr>
              <w:pStyle w:val="Tabletext"/>
              <w:keepNext/>
              <w:keepLines/>
              <w:jc w:val="center"/>
              <w:rPr>
                <w:color w:val="000000"/>
                <w:rPrChange w:id="1865" w:author="Author">
                  <w:rPr>
                    <w:color w:val="000000"/>
                    <w:highlight w:val="cyan"/>
                  </w:rPr>
                </w:rPrChange>
              </w:rPr>
            </w:pPr>
            <w:r w:rsidRPr="002A4BFC">
              <w:rPr>
                <w:color w:val="000000"/>
                <w:rPrChange w:id="1866" w:author="Author">
                  <w:rPr>
                    <w:color w:val="000000"/>
                    <w:highlight w:val="cyan"/>
                  </w:rPr>
                </w:rPrChange>
              </w:rPr>
              <w:t>6.9</w:t>
            </w:r>
          </w:p>
        </w:tc>
        <w:tc>
          <w:tcPr>
            <w:tcW w:w="747" w:type="dxa"/>
            <w:noWrap/>
            <w:vAlign w:val="center"/>
            <w:hideMark/>
            <w:tcPrChange w:id="1867" w:author="Author">
              <w:tcPr>
                <w:tcW w:w="819" w:type="dxa"/>
                <w:gridSpan w:val="2"/>
                <w:noWrap/>
                <w:vAlign w:val="center"/>
                <w:hideMark/>
              </w:tcPr>
            </w:tcPrChange>
          </w:tcPr>
          <w:p w14:paraId="416F446B" w14:textId="77777777" w:rsidR="000F271F" w:rsidRPr="002A4BFC" w:rsidRDefault="000F271F" w:rsidP="00162AEA">
            <w:pPr>
              <w:pStyle w:val="Tabletext"/>
              <w:keepNext/>
              <w:keepLines/>
              <w:jc w:val="center"/>
              <w:rPr>
                <w:color w:val="000000"/>
                <w:rPrChange w:id="1868" w:author="Author">
                  <w:rPr>
                    <w:color w:val="000000"/>
                    <w:highlight w:val="cyan"/>
                  </w:rPr>
                </w:rPrChange>
              </w:rPr>
            </w:pPr>
            <w:r w:rsidRPr="002A4BFC">
              <w:rPr>
                <w:color w:val="000000"/>
                <w:rPrChange w:id="1869" w:author="Author">
                  <w:rPr>
                    <w:color w:val="000000"/>
                    <w:highlight w:val="cyan"/>
                  </w:rPr>
                </w:rPrChange>
              </w:rPr>
              <w:t>1</w:t>
            </w:r>
          </w:p>
        </w:tc>
        <w:tc>
          <w:tcPr>
            <w:tcW w:w="1236" w:type="dxa"/>
            <w:noWrap/>
            <w:vAlign w:val="bottom"/>
            <w:hideMark/>
            <w:tcPrChange w:id="1870" w:author="Author">
              <w:tcPr>
                <w:tcW w:w="1339" w:type="dxa"/>
                <w:gridSpan w:val="2"/>
                <w:noWrap/>
                <w:vAlign w:val="center"/>
                <w:hideMark/>
              </w:tcPr>
            </w:tcPrChange>
          </w:tcPr>
          <w:p w14:paraId="64A092E3" w14:textId="77777777" w:rsidR="000F271F" w:rsidRPr="002A4BFC" w:rsidRDefault="000F271F" w:rsidP="00162AEA">
            <w:pPr>
              <w:pStyle w:val="Tabletext"/>
              <w:keepNext/>
              <w:keepLines/>
              <w:jc w:val="center"/>
              <w:rPr>
                <w:color w:val="000000"/>
                <w:rPrChange w:id="1871" w:author="Author">
                  <w:rPr>
                    <w:color w:val="000000"/>
                    <w:highlight w:val="cyan"/>
                  </w:rPr>
                </w:rPrChange>
              </w:rPr>
            </w:pPr>
            <w:ins w:id="1872" w:author="Author">
              <w:r w:rsidRPr="00D40B8D">
                <w:t>-121.4</w:t>
              </w:r>
            </w:ins>
            <w:del w:id="1873" w:author="Author">
              <w:r w:rsidRPr="002A4BFC" w:rsidDel="00A50545">
                <w:rPr>
                  <w:color w:val="000000"/>
                  <w:rPrChange w:id="1874" w:author="Author">
                    <w:rPr>
                      <w:color w:val="000000"/>
                      <w:highlight w:val="cyan"/>
                    </w:rPr>
                  </w:rPrChange>
                </w:rPr>
                <w:delText>-117.4</w:delText>
              </w:r>
            </w:del>
          </w:p>
        </w:tc>
      </w:tr>
      <w:tr w:rsidR="000F271F" w:rsidRPr="00BF187E" w14:paraId="69993C2C" w14:textId="77777777" w:rsidTr="002A4BFC">
        <w:tblPrEx>
          <w:tblW w:w="0" w:type="auto"/>
          <w:jc w:val="center"/>
          <w:tblPrExChange w:id="1875" w:author="Author">
            <w:tblPrEx>
              <w:tblW w:w="0" w:type="auto"/>
              <w:jc w:val="center"/>
            </w:tblPrEx>
          </w:tblPrExChange>
        </w:tblPrEx>
        <w:trPr>
          <w:cantSplit/>
          <w:jc w:val="center"/>
          <w:trPrChange w:id="1876" w:author="Author">
            <w:trPr>
              <w:gridAfter w:val="0"/>
              <w:cantSplit/>
              <w:jc w:val="center"/>
            </w:trPr>
          </w:trPrChange>
        </w:trPr>
        <w:tc>
          <w:tcPr>
            <w:tcW w:w="1000" w:type="dxa"/>
            <w:noWrap/>
            <w:hideMark/>
            <w:tcPrChange w:id="1877" w:author="Author">
              <w:tcPr>
                <w:tcW w:w="1028" w:type="dxa"/>
                <w:gridSpan w:val="2"/>
                <w:noWrap/>
                <w:hideMark/>
              </w:tcPr>
            </w:tcPrChange>
          </w:tcPr>
          <w:p w14:paraId="6EF22759" w14:textId="77777777" w:rsidR="000F271F" w:rsidRPr="002A4BFC" w:rsidRDefault="000F271F" w:rsidP="00162AEA">
            <w:pPr>
              <w:pStyle w:val="Tabletext"/>
              <w:keepNext/>
              <w:keepLines/>
              <w:jc w:val="center"/>
              <w:rPr>
                <w:rPrChange w:id="1878" w:author="Author">
                  <w:rPr>
                    <w:highlight w:val="cyan"/>
                  </w:rPr>
                </w:rPrChange>
              </w:rPr>
            </w:pPr>
            <w:r w:rsidRPr="002A4BFC">
              <w:rPr>
                <w:rPrChange w:id="1879" w:author="Author">
                  <w:rPr>
                    <w:highlight w:val="cyan"/>
                  </w:rPr>
                </w:rPrChange>
              </w:rPr>
              <w:t>50</w:t>
            </w:r>
          </w:p>
        </w:tc>
        <w:tc>
          <w:tcPr>
            <w:tcW w:w="1108" w:type="dxa"/>
            <w:noWrap/>
            <w:vAlign w:val="bottom"/>
            <w:hideMark/>
            <w:tcPrChange w:id="1880" w:author="Author">
              <w:tcPr>
                <w:tcW w:w="1139" w:type="dxa"/>
                <w:gridSpan w:val="2"/>
                <w:noWrap/>
                <w:hideMark/>
              </w:tcPr>
            </w:tcPrChange>
          </w:tcPr>
          <w:p w14:paraId="5ADC62F6" w14:textId="77777777" w:rsidR="000F271F" w:rsidRPr="002A4BFC" w:rsidRDefault="000F271F" w:rsidP="00162AEA">
            <w:pPr>
              <w:pStyle w:val="Tabletext"/>
              <w:keepNext/>
              <w:keepLines/>
              <w:jc w:val="center"/>
              <w:rPr>
                <w:rPrChange w:id="1881" w:author="Author">
                  <w:rPr>
                    <w:highlight w:val="cyan"/>
                  </w:rPr>
                </w:rPrChange>
              </w:rPr>
            </w:pPr>
            <w:ins w:id="1882" w:author="Author">
              <w:r w:rsidRPr="00D40B8D">
                <w:t>10.5</w:t>
              </w:r>
            </w:ins>
            <w:del w:id="1883" w:author="Author">
              <w:r w:rsidRPr="002A4BFC" w:rsidDel="006B5A80">
                <w:rPr>
                  <w:rPrChange w:id="1884" w:author="Author">
                    <w:rPr>
                      <w:highlight w:val="cyan"/>
                    </w:rPr>
                  </w:rPrChange>
                </w:rPr>
                <w:delText>9.0</w:delText>
              </w:r>
            </w:del>
          </w:p>
        </w:tc>
        <w:tc>
          <w:tcPr>
            <w:tcW w:w="1554" w:type="dxa"/>
            <w:noWrap/>
            <w:hideMark/>
            <w:tcPrChange w:id="1885" w:author="Author">
              <w:tcPr>
                <w:tcW w:w="1736" w:type="dxa"/>
                <w:gridSpan w:val="2"/>
                <w:noWrap/>
                <w:hideMark/>
              </w:tcPr>
            </w:tcPrChange>
          </w:tcPr>
          <w:p w14:paraId="53CD6B48" w14:textId="77777777" w:rsidR="000F271F" w:rsidRPr="002A4BFC" w:rsidRDefault="000F271F" w:rsidP="00162AEA">
            <w:pPr>
              <w:pStyle w:val="Tabletext"/>
              <w:keepNext/>
              <w:keepLines/>
              <w:jc w:val="center"/>
              <w:rPr>
                <w:rPrChange w:id="1886" w:author="Author">
                  <w:rPr>
                    <w:highlight w:val="cyan"/>
                  </w:rPr>
                </w:rPrChange>
              </w:rPr>
            </w:pPr>
            <w:r w:rsidRPr="002A4BFC">
              <w:rPr>
                <w:rPrChange w:id="1887" w:author="Author">
                  <w:rPr>
                    <w:highlight w:val="cyan"/>
                  </w:rPr>
                </w:rPrChange>
              </w:rPr>
              <w:t>3</w:t>
            </w:r>
          </w:p>
        </w:tc>
        <w:tc>
          <w:tcPr>
            <w:tcW w:w="1028" w:type="dxa"/>
            <w:noWrap/>
            <w:hideMark/>
            <w:tcPrChange w:id="1888" w:author="Author">
              <w:tcPr>
                <w:tcW w:w="1139" w:type="dxa"/>
                <w:gridSpan w:val="2"/>
                <w:noWrap/>
                <w:hideMark/>
              </w:tcPr>
            </w:tcPrChange>
          </w:tcPr>
          <w:p w14:paraId="0A9982ED" w14:textId="77777777" w:rsidR="000F271F" w:rsidRPr="002A4BFC" w:rsidRDefault="000F271F" w:rsidP="00162AEA">
            <w:pPr>
              <w:pStyle w:val="Tabletext"/>
              <w:keepNext/>
              <w:keepLines/>
              <w:jc w:val="center"/>
              <w:rPr>
                <w:rPrChange w:id="1889" w:author="Author">
                  <w:rPr>
                    <w:highlight w:val="cyan"/>
                  </w:rPr>
                </w:rPrChange>
              </w:rPr>
            </w:pPr>
            <w:r w:rsidRPr="002A4BFC">
              <w:rPr>
                <w:rPrChange w:id="1890" w:author="Author">
                  <w:rPr>
                    <w:highlight w:val="cyan"/>
                  </w:rPr>
                </w:rPrChange>
              </w:rPr>
              <w:t>761</w:t>
            </w:r>
          </w:p>
        </w:tc>
        <w:tc>
          <w:tcPr>
            <w:tcW w:w="1458" w:type="dxa"/>
            <w:noWrap/>
            <w:hideMark/>
            <w:tcPrChange w:id="1891" w:author="Author">
              <w:tcPr>
                <w:tcW w:w="1627" w:type="dxa"/>
                <w:gridSpan w:val="2"/>
                <w:noWrap/>
                <w:hideMark/>
              </w:tcPr>
            </w:tcPrChange>
          </w:tcPr>
          <w:p w14:paraId="3E406270" w14:textId="77777777" w:rsidR="000F271F" w:rsidRPr="002A4BFC" w:rsidRDefault="000F271F" w:rsidP="00162AEA">
            <w:pPr>
              <w:pStyle w:val="Tabletext"/>
              <w:keepNext/>
              <w:keepLines/>
              <w:jc w:val="center"/>
              <w:rPr>
                <w:rPrChange w:id="1892" w:author="Author">
                  <w:rPr>
                    <w:highlight w:val="cyan"/>
                  </w:rPr>
                </w:rPrChange>
              </w:rPr>
            </w:pPr>
            <w:r w:rsidRPr="002A4BFC">
              <w:rPr>
                <w:rPrChange w:id="1893" w:author="Author">
                  <w:rPr>
                    <w:highlight w:val="cyan"/>
                  </w:rPr>
                </w:rPrChange>
              </w:rPr>
              <w:t>134</w:t>
            </w:r>
          </w:p>
        </w:tc>
        <w:tc>
          <w:tcPr>
            <w:tcW w:w="925" w:type="dxa"/>
            <w:noWrap/>
            <w:vAlign w:val="center"/>
            <w:hideMark/>
            <w:tcPrChange w:id="1894" w:author="Author">
              <w:tcPr>
                <w:tcW w:w="950" w:type="dxa"/>
                <w:gridSpan w:val="2"/>
                <w:noWrap/>
                <w:vAlign w:val="center"/>
                <w:hideMark/>
              </w:tcPr>
            </w:tcPrChange>
          </w:tcPr>
          <w:p w14:paraId="470D4033" w14:textId="77777777" w:rsidR="000F271F" w:rsidRPr="002A4BFC" w:rsidRDefault="000F271F" w:rsidP="00162AEA">
            <w:pPr>
              <w:pStyle w:val="Tabletext"/>
              <w:keepNext/>
              <w:keepLines/>
              <w:jc w:val="center"/>
              <w:rPr>
                <w:color w:val="000000"/>
                <w:rPrChange w:id="1895" w:author="Author">
                  <w:rPr>
                    <w:color w:val="000000"/>
                    <w:highlight w:val="cyan"/>
                  </w:rPr>
                </w:rPrChange>
              </w:rPr>
            </w:pPr>
            <w:r w:rsidRPr="002A4BFC">
              <w:rPr>
                <w:color w:val="000000"/>
                <w:rPrChange w:id="1896" w:author="Author">
                  <w:rPr>
                    <w:color w:val="000000"/>
                    <w:highlight w:val="cyan"/>
                  </w:rPr>
                </w:rPrChange>
              </w:rPr>
              <w:t>5.5</w:t>
            </w:r>
          </w:p>
        </w:tc>
        <w:tc>
          <w:tcPr>
            <w:tcW w:w="747" w:type="dxa"/>
            <w:noWrap/>
            <w:vAlign w:val="center"/>
            <w:hideMark/>
            <w:tcPrChange w:id="1897" w:author="Author">
              <w:tcPr>
                <w:tcW w:w="819" w:type="dxa"/>
                <w:gridSpan w:val="2"/>
                <w:noWrap/>
                <w:vAlign w:val="center"/>
                <w:hideMark/>
              </w:tcPr>
            </w:tcPrChange>
          </w:tcPr>
          <w:p w14:paraId="6264B260" w14:textId="77777777" w:rsidR="000F271F" w:rsidRPr="002A4BFC" w:rsidRDefault="000F271F" w:rsidP="00162AEA">
            <w:pPr>
              <w:pStyle w:val="Tabletext"/>
              <w:keepNext/>
              <w:keepLines/>
              <w:jc w:val="center"/>
              <w:rPr>
                <w:color w:val="000000"/>
                <w:rPrChange w:id="1898" w:author="Author">
                  <w:rPr>
                    <w:color w:val="000000"/>
                    <w:highlight w:val="cyan"/>
                  </w:rPr>
                </w:rPrChange>
              </w:rPr>
            </w:pPr>
            <w:r w:rsidRPr="002A4BFC">
              <w:rPr>
                <w:color w:val="000000"/>
                <w:rPrChange w:id="1899" w:author="Author">
                  <w:rPr>
                    <w:color w:val="000000"/>
                    <w:highlight w:val="cyan"/>
                  </w:rPr>
                </w:rPrChange>
              </w:rPr>
              <w:t>1</w:t>
            </w:r>
          </w:p>
        </w:tc>
        <w:tc>
          <w:tcPr>
            <w:tcW w:w="1236" w:type="dxa"/>
            <w:noWrap/>
            <w:vAlign w:val="bottom"/>
            <w:hideMark/>
            <w:tcPrChange w:id="1900" w:author="Author">
              <w:tcPr>
                <w:tcW w:w="1339" w:type="dxa"/>
                <w:gridSpan w:val="2"/>
                <w:noWrap/>
                <w:vAlign w:val="center"/>
                <w:hideMark/>
              </w:tcPr>
            </w:tcPrChange>
          </w:tcPr>
          <w:p w14:paraId="4C1C0283" w14:textId="77777777" w:rsidR="000F271F" w:rsidRPr="002A4BFC" w:rsidRDefault="000F271F" w:rsidP="00162AEA">
            <w:pPr>
              <w:pStyle w:val="Tabletext"/>
              <w:keepNext/>
              <w:keepLines/>
              <w:jc w:val="center"/>
              <w:rPr>
                <w:color w:val="000000"/>
                <w:rPrChange w:id="1901" w:author="Author">
                  <w:rPr>
                    <w:color w:val="000000"/>
                    <w:highlight w:val="cyan"/>
                  </w:rPr>
                </w:rPrChange>
              </w:rPr>
            </w:pPr>
            <w:ins w:id="1902" w:author="Author">
              <w:r w:rsidRPr="00D40B8D">
                <w:t>-122.0</w:t>
              </w:r>
            </w:ins>
            <w:del w:id="1903" w:author="Author">
              <w:r w:rsidRPr="002A4BFC" w:rsidDel="00A50545">
                <w:rPr>
                  <w:color w:val="000000"/>
                  <w:rPrChange w:id="1904" w:author="Author">
                    <w:rPr>
                      <w:color w:val="000000"/>
                      <w:highlight w:val="cyan"/>
                    </w:rPr>
                  </w:rPrChange>
                </w:rPr>
                <w:delText>-123.5</w:delText>
              </w:r>
            </w:del>
          </w:p>
        </w:tc>
      </w:tr>
      <w:tr w:rsidR="000F271F" w:rsidRPr="00BF187E" w14:paraId="33C775B2" w14:textId="77777777" w:rsidTr="002A4BFC">
        <w:tblPrEx>
          <w:tblW w:w="0" w:type="auto"/>
          <w:jc w:val="center"/>
          <w:tblPrExChange w:id="1905" w:author="Author">
            <w:tblPrEx>
              <w:tblW w:w="0" w:type="auto"/>
              <w:jc w:val="center"/>
            </w:tblPrEx>
          </w:tblPrExChange>
        </w:tblPrEx>
        <w:trPr>
          <w:cantSplit/>
          <w:jc w:val="center"/>
          <w:trPrChange w:id="1906" w:author="Author">
            <w:trPr>
              <w:gridAfter w:val="0"/>
              <w:cantSplit/>
              <w:jc w:val="center"/>
            </w:trPr>
          </w:trPrChange>
        </w:trPr>
        <w:tc>
          <w:tcPr>
            <w:tcW w:w="1000" w:type="dxa"/>
            <w:noWrap/>
            <w:hideMark/>
            <w:tcPrChange w:id="1907" w:author="Author">
              <w:tcPr>
                <w:tcW w:w="1028" w:type="dxa"/>
                <w:gridSpan w:val="2"/>
                <w:noWrap/>
                <w:hideMark/>
              </w:tcPr>
            </w:tcPrChange>
          </w:tcPr>
          <w:p w14:paraId="36A642FF" w14:textId="77777777" w:rsidR="000F271F" w:rsidRPr="002A4BFC" w:rsidRDefault="000F271F" w:rsidP="00162AEA">
            <w:pPr>
              <w:pStyle w:val="Tabletext"/>
              <w:keepNext/>
              <w:keepLines/>
              <w:jc w:val="center"/>
              <w:rPr>
                <w:rPrChange w:id="1908" w:author="Author">
                  <w:rPr>
                    <w:highlight w:val="cyan"/>
                  </w:rPr>
                </w:rPrChange>
              </w:rPr>
            </w:pPr>
            <w:r w:rsidRPr="002A4BFC">
              <w:rPr>
                <w:rPrChange w:id="1909" w:author="Author">
                  <w:rPr>
                    <w:highlight w:val="cyan"/>
                  </w:rPr>
                </w:rPrChange>
              </w:rPr>
              <w:t>60</w:t>
            </w:r>
          </w:p>
        </w:tc>
        <w:tc>
          <w:tcPr>
            <w:tcW w:w="1108" w:type="dxa"/>
            <w:noWrap/>
            <w:vAlign w:val="bottom"/>
            <w:hideMark/>
            <w:tcPrChange w:id="1910" w:author="Author">
              <w:tcPr>
                <w:tcW w:w="1139" w:type="dxa"/>
                <w:gridSpan w:val="2"/>
                <w:noWrap/>
                <w:hideMark/>
              </w:tcPr>
            </w:tcPrChange>
          </w:tcPr>
          <w:p w14:paraId="2364F067" w14:textId="77777777" w:rsidR="000F271F" w:rsidRPr="002A4BFC" w:rsidRDefault="000F271F" w:rsidP="00162AEA">
            <w:pPr>
              <w:pStyle w:val="Tabletext"/>
              <w:keepNext/>
              <w:keepLines/>
              <w:jc w:val="center"/>
              <w:rPr>
                <w:rPrChange w:id="1911" w:author="Author">
                  <w:rPr>
                    <w:highlight w:val="cyan"/>
                  </w:rPr>
                </w:rPrChange>
              </w:rPr>
            </w:pPr>
            <w:ins w:id="1912" w:author="Author">
              <w:r w:rsidRPr="00D40B8D">
                <w:t>10.0</w:t>
              </w:r>
            </w:ins>
            <w:del w:id="1913" w:author="Author">
              <w:r w:rsidRPr="002A4BFC" w:rsidDel="006B5A80">
                <w:rPr>
                  <w:rPrChange w:id="1914" w:author="Author">
                    <w:rPr>
                      <w:highlight w:val="cyan"/>
                    </w:rPr>
                  </w:rPrChange>
                </w:rPr>
                <w:delText>14.5</w:delText>
              </w:r>
            </w:del>
          </w:p>
        </w:tc>
        <w:tc>
          <w:tcPr>
            <w:tcW w:w="1554" w:type="dxa"/>
            <w:noWrap/>
            <w:hideMark/>
            <w:tcPrChange w:id="1915" w:author="Author">
              <w:tcPr>
                <w:tcW w:w="1736" w:type="dxa"/>
                <w:gridSpan w:val="2"/>
                <w:noWrap/>
                <w:hideMark/>
              </w:tcPr>
            </w:tcPrChange>
          </w:tcPr>
          <w:p w14:paraId="726768FF" w14:textId="77777777" w:rsidR="000F271F" w:rsidRPr="002A4BFC" w:rsidRDefault="000F271F" w:rsidP="00162AEA">
            <w:pPr>
              <w:pStyle w:val="Tabletext"/>
              <w:keepNext/>
              <w:keepLines/>
              <w:jc w:val="center"/>
              <w:rPr>
                <w:rPrChange w:id="1916" w:author="Author">
                  <w:rPr>
                    <w:highlight w:val="cyan"/>
                  </w:rPr>
                </w:rPrChange>
              </w:rPr>
            </w:pPr>
            <w:r w:rsidRPr="002A4BFC">
              <w:rPr>
                <w:rPrChange w:id="1917" w:author="Author">
                  <w:rPr>
                    <w:highlight w:val="cyan"/>
                  </w:rPr>
                </w:rPrChange>
              </w:rPr>
              <w:t>3</w:t>
            </w:r>
          </w:p>
        </w:tc>
        <w:tc>
          <w:tcPr>
            <w:tcW w:w="1028" w:type="dxa"/>
            <w:noWrap/>
            <w:hideMark/>
            <w:tcPrChange w:id="1918" w:author="Author">
              <w:tcPr>
                <w:tcW w:w="1139" w:type="dxa"/>
                <w:gridSpan w:val="2"/>
                <w:noWrap/>
                <w:hideMark/>
              </w:tcPr>
            </w:tcPrChange>
          </w:tcPr>
          <w:p w14:paraId="0433E6B7" w14:textId="77777777" w:rsidR="000F271F" w:rsidRPr="002A4BFC" w:rsidRDefault="000F271F" w:rsidP="00162AEA">
            <w:pPr>
              <w:pStyle w:val="Tabletext"/>
              <w:keepNext/>
              <w:keepLines/>
              <w:jc w:val="center"/>
              <w:rPr>
                <w:rPrChange w:id="1919" w:author="Author">
                  <w:rPr>
                    <w:highlight w:val="cyan"/>
                  </w:rPr>
                </w:rPrChange>
              </w:rPr>
            </w:pPr>
            <w:r w:rsidRPr="002A4BFC">
              <w:rPr>
                <w:rPrChange w:id="1920" w:author="Author">
                  <w:rPr>
                    <w:highlight w:val="cyan"/>
                  </w:rPr>
                </w:rPrChange>
              </w:rPr>
              <w:t>683</w:t>
            </w:r>
          </w:p>
        </w:tc>
        <w:tc>
          <w:tcPr>
            <w:tcW w:w="1458" w:type="dxa"/>
            <w:noWrap/>
            <w:hideMark/>
            <w:tcPrChange w:id="1921" w:author="Author">
              <w:tcPr>
                <w:tcW w:w="1627" w:type="dxa"/>
                <w:gridSpan w:val="2"/>
                <w:noWrap/>
                <w:hideMark/>
              </w:tcPr>
            </w:tcPrChange>
          </w:tcPr>
          <w:p w14:paraId="5626B97E" w14:textId="77777777" w:rsidR="000F271F" w:rsidRPr="002A4BFC" w:rsidRDefault="000F271F" w:rsidP="00162AEA">
            <w:pPr>
              <w:pStyle w:val="Tabletext"/>
              <w:keepNext/>
              <w:keepLines/>
              <w:jc w:val="center"/>
              <w:rPr>
                <w:rPrChange w:id="1922" w:author="Author">
                  <w:rPr>
                    <w:highlight w:val="cyan"/>
                  </w:rPr>
                </w:rPrChange>
              </w:rPr>
            </w:pPr>
            <w:r w:rsidRPr="002A4BFC">
              <w:rPr>
                <w:rPrChange w:id="1923" w:author="Author">
                  <w:rPr>
                    <w:highlight w:val="cyan"/>
                  </w:rPr>
                </w:rPrChange>
              </w:rPr>
              <w:t>133.1</w:t>
            </w:r>
          </w:p>
        </w:tc>
        <w:tc>
          <w:tcPr>
            <w:tcW w:w="925" w:type="dxa"/>
            <w:noWrap/>
            <w:vAlign w:val="center"/>
            <w:hideMark/>
            <w:tcPrChange w:id="1924" w:author="Author">
              <w:tcPr>
                <w:tcW w:w="950" w:type="dxa"/>
                <w:gridSpan w:val="2"/>
                <w:noWrap/>
                <w:vAlign w:val="center"/>
                <w:hideMark/>
              </w:tcPr>
            </w:tcPrChange>
          </w:tcPr>
          <w:p w14:paraId="26A70DC3" w14:textId="77777777" w:rsidR="000F271F" w:rsidRPr="002A4BFC" w:rsidRDefault="000F271F" w:rsidP="00162AEA">
            <w:pPr>
              <w:pStyle w:val="Tabletext"/>
              <w:keepNext/>
              <w:keepLines/>
              <w:jc w:val="center"/>
              <w:rPr>
                <w:color w:val="000000"/>
                <w:rPrChange w:id="1925" w:author="Author">
                  <w:rPr>
                    <w:color w:val="000000"/>
                    <w:highlight w:val="cyan"/>
                  </w:rPr>
                </w:rPrChange>
              </w:rPr>
            </w:pPr>
            <w:r w:rsidRPr="002A4BFC">
              <w:rPr>
                <w:color w:val="000000"/>
                <w:rPrChange w:id="1926" w:author="Author">
                  <w:rPr>
                    <w:color w:val="000000"/>
                    <w:highlight w:val="cyan"/>
                  </w:rPr>
                </w:rPrChange>
              </w:rPr>
              <w:t>3.6</w:t>
            </w:r>
          </w:p>
        </w:tc>
        <w:tc>
          <w:tcPr>
            <w:tcW w:w="747" w:type="dxa"/>
            <w:noWrap/>
            <w:vAlign w:val="center"/>
            <w:hideMark/>
            <w:tcPrChange w:id="1927" w:author="Author">
              <w:tcPr>
                <w:tcW w:w="819" w:type="dxa"/>
                <w:gridSpan w:val="2"/>
                <w:noWrap/>
                <w:vAlign w:val="center"/>
                <w:hideMark/>
              </w:tcPr>
            </w:tcPrChange>
          </w:tcPr>
          <w:p w14:paraId="71C7B666" w14:textId="77777777" w:rsidR="000F271F" w:rsidRPr="002A4BFC" w:rsidRDefault="000F271F" w:rsidP="00162AEA">
            <w:pPr>
              <w:pStyle w:val="Tabletext"/>
              <w:keepNext/>
              <w:keepLines/>
              <w:jc w:val="center"/>
              <w:rPr>
                <w:color w:val="000000"/>
                <w:rPrChange w:id="1928" w:author="Author">
                  <w:rPr>
                    <w:color w:val="000000"/>
                    <w:highlight w:val="cyan"/>
                  </w:rPr>
                </w:rPrChange>
              </w:rPr>
            </w:pPr>
            <w:r w:rsidRPr="002A4BFC">
              <w:rPr>
                <w:color w:val="000000"/>
                <w:rPrChange w:id="1929" w:author="Author">
                  <w:rPr>
                    <w:color w:val="000000"/>
                    <w:highlight w:val="cyan"/>
                  </w:rPr>
                </w:rPrChange>
              </w:rPr>
              <w:t>1</w:t>
            </w:r>
          </w:p>
        </w:tc>
        <w:tc>
          <w:tcPr>
            <w:tcW w:w="1236" w:type="dxa"/>
            <w:noWrap/>
            <w:vAlign w:val="bottom"/>
            <w:hideMark/>
            <w:tcPrChange w:id="1930" w:author="Author">
              <w:tcPr>
                <w:tcW w:w="1339" w:type="dxa"/>
                <w:gridSpan w:val="2"/>
                <w:noWrap/>
                <w:vAlign w:val="center"/>
                <w:hideMark/>
              </w:tcPr>
            </w:tcPrChange>
          </w:tcPr>
          <w:p w14:paraId="15AD489D" w14:textId="77777777" w:rsidR="000F271F" w:rsidRPr="002A4BFC" w:rsidRDefault="000F271F" w:rsidP="00162AEA">
            <w:pPr>
              <w:pStyle w:val="Tabletext"/>
              <w:keepNext/>
              <w:keepLines/>
              <w:jc w:val="center"/>
              <w:rPr>
                <w:color w:val="000000"/>
                <w:rPrChange w:id="1931" w:author="Author">
                  <w:rPr>
                    <w:color w:val="000000"/>
                    <w:highlight w:val="cyan"/>
                  </w:rPr>
                </w:rPrChange>
              </w:rPr>
            </w:pPr>
            <w:ins w:id="1932" w:author="Author">
              <w:r w:rsidRPr="00D40B8D">
                <w:t>-123.5</w:t>
              </w:r>
            </w:ins>
            <w:del w:id="1933" w:author="Author">
              <w:r w:rsidRPr="002A4BFC" w:rsidDel="00A50545">
                <w:rPr>
                  <w:color w:val="000000"/>
                  <w:rPrChange w:id="1934" w:author="Author">
                    <w:rPr>
                      <w:color w:val="000000"/>
                      <w:highlight w:val="cyan"/>
                    </w:rPr>
                  </w:rPrChange>
                </w:rPr>
                <w:delText>-119.0</w:delText>
              </w:r>
            </w:del>
          </w:p>
        </w:tc>
      </w:tr>
      <w:tr w:rsidR="000F271F" w:rsidRPr="00BF187E" w14:paraId="7DA4B06B" w14:textId="77777777" w:rsidTr="002A4BFC">
        <w:tblPrEx>
          <w:tblW w:w="0" w:type="auto"/>
          <w:jc w:val="center"/>
          <w:tblPrExChange w:id="1935" w:author="Author">
            <w:tblPrEx>
              <w:tblW w:w="0" w:type="auto"/>
              <w:jc w:val="center"/>
            </w:tblPrEx>
          </w:tblPrExChange>
        </w:tblPrEx>
        <w:trPr>
          <w:cantSplit/>
          <w:jc w:val="center"/>
          <w:trPrChange w:id="1936" w:author="Author">
            <w:trPr>
              <w:gridAfter w:val="0"/>
              <w:cantSplit/>
              <w:jc w:val="center"/>
            </w:trPr>
          </w:trPrChange>
        </w:trPr>
        <w:tc>
          <w:tcPr>
            <w:tcW w:w="1000" w:type="dxa"/>
            <w:noWrap/>
            <w:hideMark/>
            <w:tcPrChange w:id="1937" w:author="Author">
              <w:tcPr>
                <w:tcW w:w="1028" w:type="dxa"/>
                <w:gridSpan w:val="2"/>
                <w:noWrap/>
                <w:hideMark/>
              </w:tcPr>
            </w:tcPrChange>
          </w:tcPr>
          <w:p w14:paraId="05FAEC28" w14:textId="77777777" w:rsidR="000F271F" w:rsidRPr="002A4BFC" w:rsidRDefault="000F271F" w:rsidP="00162AEA">
            <w:pPr>
              <w:pStyle w:val="Tabletext"/>
              <w:keepNext/>
              <w:keepLines/>
              <w:jc w:val="center"/>
              <w:rPr>
                <w:rPrChange w:id="1938" w:author="Author">
                  <w:rPr>
                    <w:highlight w:val="cyan"/>
                  </w:rPr>
                </w:rPrChange>
              </w:rPr>
            </w:pPr>
            <w:r w:rsidRPr="002A4BFC">
              <w:rPr>
                <w:rPrChange w:id="1939" w:author="Author">
                  <w:rPr>
                    <w:highlight w:val="cyan"/>
                  </w:rPr>
                </w:rPrChange>
              </w:rPr>
              <w:t>70</w:t>
            </w:r>
          </w:p>
        </w:tc>
        <w:tc>
          <w:tcPr>
            <w:tcW w:w="1108" w:type="dxa"/>
            <w:noWrap/>
            <w:vAlign w:val="bottom"/>
            <w:hideMark/>
            <w:tcPrChange w:id="1940" w:author="Author">
              <w:tcPr>
                <w:tcW w:w="1139" w:type="dxa"/>
                <w:gridSpan w:val="2"/>
                <w:noWrap/>
                <w:hideMark/>
              </w:tcPr>
            </w:tcPrChange>
          </w:tcPr>
          <w:p w14:paraId="064280BE" w14:textId="77777777" w:rsidR="000F271F" w:rsidRPr="002A4BFC" w:rsidRDefault="000F271F" w:rsidP="00162AEA">
            <w:pPr>
              <w:pStyle w:val="Tabletext"/>
              <w:keepNext/>
              <w:keepLines/>
              <w:jc w:val="center"/>
              <w:rPr>
                <w:rPrChange w:id="1941" w:author="Author">
                  <w:rPr>
                    <w:highlight w:val="cyan"/>
                  </w:rPr>
                </w:rPrChange>
              </w:rPr>
            </w:pPr>
            <w:ins w:id="1942" w:author="Author">
              <w:r w:rsidRPr="00D40B8D">
                <w:t>10.0</w:t>
              </w:r>
            </w:ins>
            <w:del w:id="1943" w:author="Author">
              <w:r w:rsidRPr="002A4BFC" w:rsidDel="006B5A80">
                <w:rPr>
                  <w:rPrChange w:id="1944" w:author="Author">
                    <w:rPr>
                      <w:highlight w:val="cyan"/>
                    </w:rPr>
                  </w:rPrChange>
                </w:rPr>
                <w:delText>12.5</w:delText>
              </w:r>
            </w:del>
          </w:p>
        </w:tc>
        <w:tc>
          <w:tcPr>
            <w:tcW w:w="1554" w:type="dxa"/>
            <w:noWrap/>
            <w:hideMark/>
            <w:tcPrChange w:id="1945" w:author="Author">
              <w:tcPr>
                <w:tcW w:w="1736" w:type="dxa"/>
                <w:gridSpan w:val="2"/>
                <w:noWrap/>
                <w:hideMark/>
              </w:tcPr>
            </w:tcPrChange>
          </w:tcPr>
          <w:p w14:paraId="4051B411" w14:textId="77777777" w:rsidR="000F271F" w:rsidRPr="002A4BFC" w:rsidRDefault="000F271F" w:rsidP="00162AEA">
            <w:pPr>
              <w:pStyle w:val="Tabletext"/>
              <w:keepNext/>
              <w:keepLines/>
              <w:jc w:val="center"/>
              <w:rPr>
                <w:rPrChange w:id="1946" w:author="Author">
                  <w:rPr>
                    <w:highlight w:val="cyan"/>
                  </w:rPr>
                </w:rPrChange>
              </w:rPr>
            </w:pPr>
            <w:r w:rsidRPr="002A4BFC">
              <w:rPr>
                <w:rPrChange w:id="1947" w:author="Author">
                  <w:rPr>
                    <w:highlight w:val="cyan"/>
                  </w:rPr>
                </w:rPrChange>
              </w:rPr>
              <w:t>3</w:t>
            </w:r>
          </w:p>
        </w:tc>
        <w:tc>
          <w:tcPr>
            <w:tcW w:w="1028" w:type="dxa"/>
            <w:noWrap/>
            <w:hideMark/>
            <w:tcPrChange w:id="1948" w:author="Author">
              <w:tcPr>
                <w:tcW w:w="1139" w:type="dxa"/>
                <w:gridSpan w:val="2"/>
                <w:noWrap/>
                <w:hideMark/>
              </w:tcPr>
            </w:tcPrChange>
          </w:tcPr>
          <w:p w14:paraId="1975CF1D" w14:textId="77777777" w:rsidR="000F271F" w:rsidRPr="002A4BFC" w:rsidRDefault="000F271F" w:rsidP="00162AEA">
            <w:pPr>
              <w:pStyle w:val="Tabletext"/>
              <w:keepNext/>
              <w:keepLines/>
              <w:jc w:val="center"/>
              <w:rPr>
                <w:rPrChange w:id="1949" w:author="Author">
                  <w:rPr>
                    <w:highlight w:val="cyan"/>
                  </w:rPr>
                </w:rPrChange>
              </w:rPr>
            </w:pPr>
            <w:r w:rsidRPr="002A4BFC">
              <w:rPr>
                <w:rPrChange w:id="1950" w:author="Author">
                  <w:rPr>
                    <w:highlight w:val="cyan"/>
                  </w:rPr>
                </w:rPrChange>
              </w:rPr>
              <w:t>635</w:t>
            </w:r>
          </w:p>
        </w:tc>
        <w:tc>
          <w:tcPr>
            <w:tcW w:w="1458" w:type="dxa"/>
            <w:noWrap/>
            <w:hideMark/>
            <w:tcPrChange w:id="1951" w:author="Author">
              <w:tcPr>
                <w:tcW w:w="1627" w:type="dxa"/>
                <w:gridSpan w:val="2"/>
                <w:noWrap/>
                <w:hideMark/>
              </w:tcPr>
            </w:tcPrChange>
          </w:tcPr>
          <w:p w14:paraId="57974454" w14:textId="77777777" w:rsidR="000F271F" w:rsidRPr="002A4BFC" w:rsidRDefault="000F271F" w:rsidP="00162AEA">
            <w:pPr>
              <w:pStyle w:val="Tabletext"/>
              <w:keepNext/>
              <w:keepLines/>
              <w:jc w:val="center"/>
              <w:rPr>
                <w:rPrChange w:id="1952" w:author="Author">
                  <w:rPr>
                    <w:highlight w:val="cyan"/>
                  </w:rPr>
                </w:rPrChange>
              </w:rPr>
            </w:pPr>
            <w:r w:rsidRPr="002A4BFC">
              <w:rPr>
                <w:rPrChange w:id="1953" w:author="Author">
                  <w:rPr>
                    <w:highlight w:val="cyan"/>
                  </w:rPr>
                </w:rPrChange>
              </w:rPr>
              <w:t>132.4</w:t>
            </w:r>
          </w:p>
        </w:tc>
        <w:tc>
          <w:tcPr>
            <w:tcW w:w="925" w:type="dxa"/>
            <w:noWrap/>
            <w:vAlign w:val="center"/>
            <w:hideMark/>
            <w:tcPrChange w:id="1954" w:author="Author">
              <w:tcPr>
                <w:tcW w:w="950" w:type="dxa"/>
                <w:gridSpan w:val="2"/>
                <w:noWrap/>
                <w:vAlign w:val="center"/>
                <w:hideMark/>
              </w:tcPr>
            </w:tcPrChange>
          </w:tcPr>
          <w:p w14:paraId="61253E94" w14:textId="77777777" w:rsidR="000F271F" w:rsidRPr="002A4BFC" w:rsidRDefault="000F271F" w:rsidP="00162AEA">
            <w:pPr>
              <w:pStyle w:val="Tabletext"/>
              <w:keepNext/>
              <w:keepLines/>
              <w:jc w:val="center"/>
              <w:rPr>
                <w:color w:val="000000"/>
                <w:rPrChange w:id="1955" w:author="Author">
                  <w:rPr>
                    <w:color w:val="000000"/>
                    <w:highlight w:val="cyan"/>
                  </w:rPr>
                </w:rPrChange>
              </w:rPr>
            </w:pPr>
            <w:r w:rsidRPr="002A4BFC">
              <w:rPr>
                <w:color w:val="000000"/>
                <w:rPrChange w:id="1956" w:author="Author">
                  <w:rPr>
                    <w:color w:val="000000"/>
                    <w:highlight w:val="cyan"/>
                  </w:rPr>
                </w:rPrChange>
              </w:rPr>
              <w:t>0.7</w:t>
            </w:r>
          </w:p>
        </w:tc>
        <w:tc>
          <w:tcPr>
            <w:tcW w:w="747" w:type="dxa"/>
            <w:noWrap/>
            <w:vAlign w:val="center"/>
            <w:hideMark/>
            <w:tcPrChange w:id="1957" w:author="Author">
              <w:tcPr>
                <w:tcW w:w="819" w:type="dxa"/>
                <w:gridSpan w:val="2"/>
                <w:noWrap/>
                <w:vAlign w:val="center"/>
                <w:hideMark/>
              </w:tcPr>
            </w:tcPrChange>
          </w:tcPr>
          <w:p w14:paraId="6CDE9B77" w14:textId="77777777" w:rsidR="000F271F" w:rsidRPr="002A4BFC" w:rsidRDefault="000F271F" w:rsidP="00162AEA">
            <w:pPr>
              <w:pStyle w:val="Tabletext"/>
              <w:keepNext/>
              <w:keepLines/>
              <w:jc w:val="center"/>
              <w:rPr>
                <w:color w:val="000000"/>
                <w:rPrChange w:id="1958" w:author="Author">
                  <w:rPr>
                    <w:color w:val="000000"/>
                    <w:highlight w:val="cyan"/>
                  </w:rPr>
                </w:rPrChange>
              </w:rPr>
            </w:pPr>
            <w:r w:rsidRPr="002A4BFC">
              <w:rPr>
                <w:color w:val="000000"/>
                <w:rPrChange w:id="1959" w:author="Author">
                  <w:rPr>
                    <w:color w:val="000000"/>
                    <w:highlight w:val="cyan"/>
                  </w:rPr>
                </w:rPrChange>
              </w:rPr>
              <w:t>1</w:t>
            </w:r>
          </w:p>
        </w:tc>
        <w:tc>
          <w:tcPr>
            <w:tcW w:w="1236" w:type="dxa"/>
            <w:noWrap/>
            <w:vAlign w:val="bottom"/>
            <w:hideMark/>
            <w:tcPrChange w:id="1960" w:author="Author">
              <w:tcPr>
                <w:tcW w:w="1339" w:type="dxa"/>
                <w:gridSpan w:val="2"/>
                <w:noWrap/>
                <w:vAlign w:val="center"/>
                <w:hideMark/>
              </w:tcPr>
            </w:tcPrChange>
          </w:tcPr>
          <w:p w14:paraId="32FF0D0E" w14:textId="77777777" w:rsidR="000F271F" w:rsidRPr="002A4BFC" w:rsidRDefault="000F271F" w:rsidP="00162AEA">
            <w:pPr>
              <w:pStyle w:val="Tabletext"/>
              <w:keepNext/>
              <w:keepLines/>
              <w:jc w:val="center"/>
              <w:rPr>
                <w:color w:val="000000"/>
                <w:rPrChange w:id="1961" w:author="Author">
                  <w:rPr>
                    <w:color w:val="000000"/>
                    <w:highlight w:val="cyan"/>
                  </w:rPr>
                </w:rPrChange>
              </w:rPr>
            </w:pPr>
            <w:ins w:id="1962" w:author="Author">
              <w:r w:rsidRPr="00D40B8D">
                <w:t>-125.7</w:t>
              </w:r>
            </w:ins>
            <w:del w:id="1963" w:author="Author">
              <w:r w:rsidRPr="002A4BFC" w:rsidDel="00A50545">
                <w:rPr>
                  <w:color w:val="000000"/>
                  <w:rPrChange w:id="1964" w:author="Author">
                    <w:rPr>
                      <w:color w:val="000000"/>
                      <w:highlight w:val="cyan"/>
                    </w:rPr>
                  </w:rPrChange>
                </w:rPr>
                <w:delText>-123.2</w:delText>
              </w:r>
            </w:del>
          </w:p>
        </w:tc>
      </w:tr>
      <w:tr w:rsidR="000F271F" w:rsidRPr="00BF187E" w14:paraId="652D45C4" w14:textId="77777777" w:rsidTr="002A4BFC">
        <w:tblPrEx>
          <w:tblW w:w="0" w:type="auto"/>
          <w:jc w:val="center"/>
          <w:tblPrExChange w:id="1965" w:author="Author">
            <w:tblPrEx>
              <w:tblW w:w="0" w:type="auto"/>
              <w:jc w:val="center"/>
            </w:tblPrEx>
          </w:tblPrExChange>
        </w:tblPrEx>
        <w:trPr>
          <w:cantSplit/>
          <w:jc w:val="center"/>
          <w:trPrChange w:id="1966" w:author="Author">
            <w:trPr>
              <w:gridAfter w:val="0"/>
              <w:cantSplit/>
              <w:jc w:val="center"/>
            </w:trPr>
          </w:trPrChange>
        </w:trPr>
        <w:tc>
          <w:tcPr>
            <w:tcW w:w="1000" w:type="dxa"/>
            <w:noWrap/>
            <w:hideMark/>
            <w:tcPrChange w:id="1967" w:author="Author">
              <w:tcPr>
                <w:tcW w:w="1028" w:type="dxa"/>
                <w:gridSpan w:val="2"/>
                <w:noWrap/>
                <w:hideMark/>
              </w:tcPr>
            </w:tcPrChange>
          </w:tcPr>
          <w:p w14:paraId="3210ED03" w14:textId="77777777" w:rsidR="000F271F" w:rsidRPr="002A4BFC" w:rsidRDefault="000F271F" w:rsidP="00162AEA">
            <w:pPr>
              <w:pStyle w:val="Tabletext"/>
              <w:keepNext/>
              <w:keepLines/>
              <w:jc w:val="center"/>
              <w:rPr>
                <w:rPrChange w:id="1968" w:author="Author">
                  <w:rPr>
                    <w:highlight w:val="cyan"/>
                  </w:rPr>
                </w:rPrChange>
              </w:rPr>
            </w:pPr>
            <w:r w:rsidRPr="002A4BFC">
              <w:rPr>
                <w:rPrChange w:id="1969" w:author="Author">
                  <w:rPr>
                    <w:highlight w:val="cyan"/>
                  </w:rPr>
                </w:rPrChange>
              </w:rPr>
              <w:t>80</w:t>
            </w:r>
          </w:p>
        </w:tc>
        <w:tc>
          <w:tcPr>
            <w:tcW w:w="1108" w:type="dxa"/>
            <w:noWrap/>
            <w:vAlign w:val="bottom"/>
            <w:hideMark/>
            <w:tcPrChange w:id="1970" w:author="Author">
              <w:tcPr>
                <w:tcW w:w="1139" w:type="dxa"/>
                <w:gridSpan w:val="2"/>
                <w:noWrap/>
                <w:hideMark/>
              </w:tcPr>
            </w:tcPrChange>
          </w:tcPr>
          <w:p w14:paraId="4E61548C" w14:textId="77777777" w:rsidR="000F271F" w:rsidRPr="002A4BFC" w:rsidRDefault="000F271F" w:rsidP="00162AEA">
            <w:pPr>
              <w:pStyle w:val="Tabletext"/>
              <w:keepNext/>
              <w:keepLines/>
              <w:jc w:val="center"/>
              <w:rPr>
                <w:rPrChange w:id="1971" w:author="Author">
                  <w:rPr>
                    <w:highlight w:val="cyan"/>
                  </w:rPr>
                </w:rPrChange>
              </w:rPr>
            </w:pPr>
            <w:ins w:id="1972" w:author="Author">
              <w:r w:rsidRPr="00D40B8D">
                <w:t>10.0</w:t>
              </w:r>
            </w:ins>
            <w:del w:id="1973" w:author="Author">
              <w:r w:rsidRPr="002A4BFC" w:rsidDel="006B5A80">
                <w:rPr>
                  <w:rPrChange w:id="1974" w:author="Author">
                    <w:rPr>
                      <w:highlight w:val="cyan"/>
                    </w:rPr>
                  </w:rPrChange>
                </w:rPr>
                <w:delText>9.0</w:delText>
              </w:r>
            </w:del>
          </w:p>
        </w:tc>
        <w:tc>
          <w:tcPr>
            <w:tcW w:w="1554" w:type="dxa"/>
            <w:noWrap/>
            <w:hideMark/>
            <w:tcPrChange w:id="1975" w:author="Author">
              <w:tcPr>
                <w:tcW w:w="1736" w:type="dxa"/>
                <w:gridSpan w:val="2"/>
                <w:noWrap/>
                <w:hideMark/>
              </w:tcPr>
            </w:tcPrChange>
          </w:tcPr>
          <w:p w14:paraId="06F54B24" w14:textId="77777777" w:rsidR="000F271F" w:rsidRPr="002A4BFC" w:rsidRDefault="000F271F" w:rsidP="00162AEA">
            <w:pPr>
              <w:pStyle w:val="Tabletext"/>
              <w:keepNext/>
              <w:keepLines/>
              <w:jc w:val="center"/>
              <w:rPr>
                <w:rPrChange w:id="1976" w:author="Author">
                  <w:rPr>
                    <w:highlight w:val="cyan"/>
                  </w:rPr>
                </w:rPrChange>
              </w:rPr>
            </w:pPr>
            <w:r w:rsidRPr="002A4BFC">
              <w:rPr>
                <w:rPrChange w:id="1977" w:author="Author">
                  <w:rPr>
                    <w:highlight w:val="cyan"/>
                  </w:rPr>
                </w:rPrChange>
              </w:rPr>
              <w:t>3</w:t>
            </w:r>
          </w:p>
        </w:tc>
        <w:tc>
          <w:tcPr>
            <w:tcW w:w="1028" w:type="dxa"/>
            <w:noWrap/>
            <w:hideMark/>
            <w:tcPrChange w:id="1978" w:author="Author">
              <w:tcPr>
                <w:tcW w:w="1139" w:type="dxa"/>
                <w:gridSpan w:val="2"/>
                <w:noWrap/>
                <w:hideMark/>
              </w:tcPr>
            </w:tcPrChange>
          </w:tcPr>
          <w:p w14:paraId="0B50541C" w14:textId="77777777" w:rsidR="000F271F" w:rsidRPr="002A4BFC" w:rsidRDefault="000F271F" w:rsidP="00162AEA">
            <w:pPr>
              <w:pStyle w:val="Tabletext"/>
              <w:keepNext/>
              <w:keepLines/>
              <w:jc w:val="center"/>
              <w:rPr>
                <w:rPrChange w:id="1979" w:author="Author">
                  <w:rPr>
                    <w:highlight w:val="cyan"/>
                  </w:rPr>
                </w:rPrChange>
              </w:rPr>
            </w:pPr>
            <w:r w:rsidRPr="002A4BFC">
              <w:rPr>
                <w:rPrChange w:id="1980" w:author="Author">
                  <w:rPr>
                    <w:highlight w:val="cyan"/>
                  </w:rPr>
                </w:rPrChange>
              </w:rPr>
              <w:t>608</w:t>
            </w:r>
          </w:p>
        </w:tc>
        <w:tc>
          <w:tcPr>
            <w:tcW w:w="1458" w:type="dxa"/>
            <w:noWrap/>
            <w:hideMark/>
            <w:tcPrChange w:id="1981" w:author="Author">
              <w:tcPr>
                <w:tcW w:w="1627" w:type="dxa"/>
                <w:gridSpan w:val="2"/>
                <w:noWrap/>
                <w:hideMark/>
              </w:tcPr>
            </w:tcPrChange>
          </w:tcPr>
          <w:p w14:paraId="23B77A35" w14:textId="77777777" w:rsidR="000F271F" w:rsidRPr="002A4BFC" w:rsidRDefault="000F271F" w:rsidP="00162AEA">
            <w:pPr>
              <w:pStyle w:val="Tabletext"/>
              <w:keepNext/>
              <w:keepLines/>
              <w:jc w:val="center"/>
              <w:rPr>
                <w:rPrChange w:id="1982" w:author="Author">
                  <w:rPr>
                    <w:highlight w:val="cyan"/>
                  </w:rPr>
                </w:rPrChange>
              </w:rPr>
            </w:pPr>
            <w:r w:rsidRPr="002A4BFC">
              <w:rPr>
                <w:rPrChange w:id="1983" w:author="Author">
                  <w:rPr>
                    <w:highlight w:val="cyan"/>
                  </w:rPr>
                </w:rPrChange>
              </w:rPr>
              <w:t>132.1</w:t>
            </w:r>
          </w:p>
        </w:tc>
        <w:tc>
          <w:tcPr>
            <w:tcW w:w="925" w:type="dxa"/>
            <w:noWrap/>
            <w:vAlign w:val="center"/>
            <w:hideMark/>
            <w:tcPrChange w:id="1984" w:author="Author">
              <w:tcPr>
                <w:tcW w:w="950" w:type="dxa"/>
                <w:gridSpan w:val="2"/>
                <w:noWrap/>
                <w:vAlign w:val="center"/>
                <w:hideMark/>
              </w:tcPr>
            </w:tcPrChange>
          </w:tcPr>
          <w:p w14:paraId="50D81A65" w14:textId="77777777" w:rsidR="000F271F" w:rsidRPr="002A4BFC" w:rsidRDefault="000F271F" w:rsidP="00162AEA">
            <w:pPr>
              <w:pStyle w:val="Tabletext"/>
              <w:keepNext/>
              <w:keepLines/>
              <w:jc w:val="center"/>
              <w:rPr>
                <w:color w:val="000000"/>
                <w:rPrChange w:id="1985" w:author="Author">
                  <w:rPr>
                    <w:color w:val="000000"/>
                    <w:highlight w:val="cyan"/>
                  </w:rPr>
                </w:rPrChange>
              </w:rPr>
            </w:pPr>
            <w:r w:rsidRPr="002A4BFC">
              <w:rPr>
                <w:color w:val="000000"/>
                <w:rPrChange w:id="1986" w:author="Author">
                  <w:rPr>
                    <w:color w:val="000000"/>
                    <w:highlight w:val="cyan"/>
                  </w:rPr>
                </w:rPrChange>
              </w:rPr>
              <w:t>-2.2</w:t>
            </w:r>
          </w:p>
        </w:tc>
        <w:tc>
          <w:tcPr>
            <w:tcW w:w="747" w:type="dxa"/>
            <w:noWrap/>
            <w:vAlign w:val="center"/>
            <w:hideMark/>
            <w:tcPrChange w:id="1987" w:author="Author">
              <w:tcPr>
                <w:tcW w:w="819" w:type="dxa"/>
                <w:gridSpan w:val="2"/>
                <w:noWrap/>
                <w:vAlign w:val="center"/>
                <w:hideMark/>
              </w:tcPr>
            </w:tcPrChange>
          </w:tcPr>
          <w:p w14:paraId="0D79780D" w14:textId="77777777" w:rsidR="000F271F" w:rsidRPr="002A4BFC" w:rsidRDefault="000F271F" w:rsidP="00162AEA">
            <w:pPr>
              <w:pStyle w:val="Tabletext"/>
              <w:keepNext/>
              <w:keepLines/>
              <w:jc w:val="center"/>
              <w:rPr>
                <w:color w:val="000000"/>
                <w:rPrChange w:id="1988" w:author="Author">
                  <w:rPr>
                    <w:color w:val="000000"/>
                    <w:highlight w:val="cyan"/>
                  </w:rPr>
                </w:rPrChange>
              </w:rPr>
            </w:pPr>
            <w:r w:rsidRPr="002A4BFC">
              <w:rPr>
                <w:color w:val="000000"/>
                <w:rPrChange w:id="1989" w:author="Author">
                  <w:rPr>
                    <w:color w:val="000000"/>
                    <w:highlight w:val="cyan"/>
                  </w:rPr>
                </w:rPrChange>
              </w:rPr>
              <w:t>1</w:t>
            </w:r>
          </w:p>
        </w:tc>
        <w:tc>
          <w:tcPr>
            <w:tcW w:w="1236" w:type="dxa"/>
            <w:noWrap/>
            <w:vAlign w:val="bottom"/>
            <w:hideMark/>
            <w:tcPrChange w:id="1990" w:author="Author">
              <w:tcPr>
                <w:tcW w:w="1339" w:type="dxa"/>
                <w:gridSpan w:val="2"/>
                <w:noWrap/>
                <w:vAlign w:val="center"/>
                <w:hideMark/>
              </w:tcPr>
            </w:tcPrChange>
          </w:tcPr>
          <w:p w14:paraId="07FF38A8" w14:textId="77777777" w:rsidR="000F271F" w:rsidRPr="002A4BFC" w:rsidRDefault="000F271F" w:rsidP="00162AEA">
            <w:pPr>
              <w:pStyle w:val="Tabletext"/>
              <w:keepNext/>
              <w:keepLines/>
              <w:jc w:val="center"/>
              <w:rPr>
                <w:color w:val="000000"/>
                <w:rPrChange w:id="1991" w:author="Author">
                  <w:rPr>
                    <w:color w:val="000000"/>
                    <w:highlight w:val="cyan"/>
                  </w:rPr>
                </w:rPrChange>
              </w:rPr>
            </w:pPr>
            <w:ins w:id="1992" w:author="Author">
              <w:r w:rsidRPr="00D40B8D">
                <w:t>-128.3</w:t>
              </w:r>
            </w:ins>
            <w:del w:id="1993" w:author="Author">
              <w:r w:rsidRPr="002A4BFC" w:rsidDel="00A50545">
                <w:rPr>
                  <w:color w:val="000000"/>
                  <w:rPrChange w:id="1994" w:author="Author">
                    <w:rPr>
                      <w:color w:val="000000"/>
                      <w:highlight w:val="cyan"/>
                    </w:rPr>
                  </w:rPrChange>
                </w:rPr>
                <w:delText>-129.3</w:delText>
              </w:r>
            </w:del>
          </w:p>
        </w:tc>
      </w:tr>
      <w:tr w:rsidR="000F271F" w:rsidRPr="00BF187E" w14:paraId="393F78BC" w14:textId="77777777" w:rsidTr="002A4BFC">
        <w:tblPrEx>
          <w:tblW w:w="0" w:type="auto"/>
          <w:jc w:val="center"/>
          <w:tblPrExChange w:id="1995" w:author="Author">
            <w:tblPrEx>
              <w:tblW w:w="0" w:type="auto"/>
              <w:jc w:val="center"/>
            </w:tblPrEx>
          </w:tblPrExChange>
        </w:tblPrEx>
        <w:trPr>
          <w:cantSplit/>
          <w:jc w:val="center"/>
          <w:trPrChange w:id="1996" w:author="Author">
            <w:trPr>
              <w:gridAfter w:val="0"/>
              <w:cantSplit/>
              <w:jc w:val="center"/>
            </w:trPr>
          </w:trPrChange>
        </w:trPr>
        <w:tc>
          <w:tcPr>
            <w:tcW w:w="1000" w:type="dxa"/>
            <w:noWrap/>
            <w:hideMark/>
            <w:tcPrChange w:id="1997" w:author="Author">
              <w:tcPr>
                <w:tcW w:w="1028" w:type="dxa"/>
                <w:gridSpan w:val="2"/>
                <w:noWrap/>
                <w:hideMark/>
              </w:tcPr>
            </w:tcPrChange>
          </w:tcPr>
          <w:p w14:paraId="14DA6E03" w14:textId="77777777" w:rsidR="000F271F" w:rsidRPr="002A4BFC" w:rsidRDefault="000F271F" w:rsidP="00162AEA">
            <w:pPr>
              <w:pStyle w:val="Tabletext"/>
              <w:keepNext/>
              <w:keepLines/>
              <w:jc w:val="center"/>
              <w:rPr>
                <w:rPrChange w:id="1998" w:author="Author">
                  <w:rPr>
                    <w:highlight w:val="cyan"/>
                  </w:rPr>
                </w:rPrChange>
              </w:rPr>
            </w:pPr>
            <w:r w:rsidRPr="002A4BFC">
              <w:rPr>
                <w:rPrChange w:id="1999" w:author="Author">
                  <w:rPr>
                    <w:highlight w:val="cyan"/>
                  </w:rPr>
                </w:rPrChange>
              </w:rPr>
              <w:t>90</w:t>
            </w:r>
          </w:p>
        </w:tc>
        <w:tc>
          <w:tcPr>
            <w:tcW w:w="1108" w:type="dxa"/>
            <w:noWrap/>
            <w:vAlign w:val="bottom"/>
            <w:hideMark/>
            <w:tcPrChange w:id="2000" w:author="Author">
              <w:tcPr>
                <w:tcW w:w="1139" w:type="dxa"/>
                <w:gridSpan w:val="2"/>
                <w:noWrap/>
                <w:hideMark/>
              </w:tcPr>
            </w:tcPrChange>
          </w:tcPr>
          <w:p w14:paraId="1ABB1B98" w14:textId="77777777" w:rsidR="000F271F" w:rsidRPr="002A4BFC" w:rsidRDefault="000F271F" w:rsidP="00162AEA">
            <w:pPr>
              <w:pStyle w:val="Tabletext"/>
              <w:keepNext/>
              <w:keepLines/>
              <w:jc w:val="center"/>
              <w:rPr>
                <w:rPrChange w:id="2001" w:author="Author">
                  <w:rPr>
                    <w:highlight w:val="cyan"/>
                  </w:rPr>
                </w:rPrChange>
              </w:rPr>
            </w:pPr>
            <w:ins w:id="2002" w:author="Author">
              <w:r w:rsidRPr="00D40B8D">
                <w:t>10.0</w:t>
              </w:r>
            </w:ins>
            <w:del w:id="2003" w:author="Author">
              <w:r w:rsidRPr="002A4BFC" w:rsidDel="006B5A80">
                <w:rPr>
                  <w:rPrChange w:id="2004" w:author="Author">
                    <w:rPr>
                      <w:highlight w:val="cyan"/>
                    </w:rPr>
                  </w:rPrChange>
                </w:rPr>
                <w:delText>-2.0</w:delText>
              </w:r>
            </w:del>
          </w:p>
        </w:tc>
        <w:tc>
          <w:tcPr>
            <w:tcW w:w="1554" w:type="dxa"/>
            <w:noWrap/>
            <w:hideMark/>
            <w:tcPrChange w:id="2005" w:author="Author">
              <w:tcPr>
                <w:tcW w:w="1736" w:type="dxa"/>
                <w:gridSpan w:val="2"/>
                <w:noWrap/>
                <w:hideMark/>
              </w:tcPr>
            </w:tcPrChange>
          </w:tcPr>
          <w:p w14:paraId="171E5A08" w14:textId="77777777" w:rsidR="000F271F" w:rsidRPr="002A4BFC" w:rsidRDefault="000F271F" w:rsidP="00162AEA">
            <w:pPr>
              <w:pStyle w:val="Tabletext"/>
              <w:keepNext/>
              <w:keepLines/>
              <w:jc w:val="center"/>
              <w:rPr>
                <w:rPrChange w:id="2006" w:author="Author">
                  <w:rPr>
                    <w:highlight w:val="cyan"/>
                  </w:rPr>
                </w:rPrChange>
              </w:rPr>
            </w:pPr>
            <w:r w:rsidRPr="002A4BFC">
              <w:rPr>
                <w:rPrChange w:id="2007" w:author="Author">
                  <w:rPr>
                    <w:highlight w:val="cyan"/>
                  </w:rPr>
                </w:rPrChange>
              </w:rPr>
              <w:t>3</w:t>
            </w:r>
          </w:p>
        </w:tc>
        <w:tc>
          <w:tcPr>
            <w:tcW w:w="1028" w:type="dxa"/>
            <w:noWrap/>
            <w:hideMark/>
            <w:tcPrChange w:id="2008" w:author="Author">
              <w:tcPr>
                <w:tcW w:w="1139" w:type="dxa"/>
                <w:gridSpan w:val="2"/>
                <w:noWrap/>
                <w:hideMark/>
              </w:tcPr>
            </w:tcPrChange>
          </w:tcPr>
          <w:p w14:paraId="0270A726" w14:textId="77777777" w:rsidR="000F271F" w:rsidRPr="002A4BFC" w:rsidRDefault="000F271F" w:rsidP="00162AEA">
            <w:pPr>
              <w:pStyle w:val="Tabletext"/>
              <w:keepNext/>
              <w:keepLines/>
              <w:jc w:val="center"/>
              <w:rPr>
                <w:rPrChange w:id="2009" w:author="Author">
                  <w:rPr>
                    <w:highlight w:val="cyan"/>
                  </w:rPr>
                </w:rPrChange>
              </w:rPr>
            </w:pPr>
            <w:r w:rsidRPr="002A4BFC">
              <w:rPr>
                <w:rPrChange w:id="2010" w:author="Author">
                  <w:rPr>
                    <w:highlight w:val="cyan"/>
                  </w:rPr>
                </w:rPrChange>
              </w:rPr>
              <w:t>600</w:t>
            </w:r>
          </w:p>
        </w:tc>
        <w:tc>
          <w:tcPr>
            <w:tcW w:w="1458" w:type="dxa"/>
            <w:noWrap/>
            <w:hideMark/>
            <w:tcPrChange w:id="2011" w:author="Author">
              <w:tcPr>
                <w:tcW w:w="1627" w:type="dxa"/>
                <w:gridSpan w:val="2"/>
                <w:noWrap/>
                <w:hideMark/>
              </w:tcPr>
            </w:tcPrChange>
          </w:tcPr>
          <w:p w14:paraId="36C8FFCC" w14:textId="77777777" w:rsidR="000F271F" w:rsidRPr="002A4BFC" w:rsidRDefault="000F271F" w:rsidP="00162AEA">
            <w:pPr>
              <w:pStyle w:val="Tabletext"/>
              <w:keepNext/>
              <w:keepLines/>
              <w:jc w:val="center"/>
              <w:rPr>
                <w:rPrChange w:id="2012" w:author="Author">
                  <w:rPr>
                    <w:highlight w:val="cyan"/>
                  </w:rPr>
                </w:rPrChange>
              </w:rPr>
            </w:pPr>
            <w:r w:rsidRPr="002A4BFC">
              <w:rPr>
                <w:rPrChange w:id="2013" w:author="Author">
                  <w:rPr>
                    <w:highlight w:val="cyan"/>
                  </w:rPr>
                </w:rPrChange>
              </w:rPr>
              <w:t>131.9</w:t>
            </w:r>
          </w:p>
        </w:tc>
        <w:tc>
          <w:tcPr>
            <w:tcW w:w="925" w:type="dxa"/>
            <w:noWrap/>
            <w:vAlign w:val="center"/>
            <w:hideMark/>
            <w:tcPrChange w:id="2014" w:author="Author">
              <w:tcPr>
                <w:tcW w:w="950" w:type="dxa"/>
                <w:gridSpan w:val="2"/>
                <w:noWrap/>
                <w:vAlign w:val="center"/>
                <w:hideMark/>
              </w:tcPr>
            </w:tcPrChange>
          </w:tcPr>
          <w:p w14:paraId="580A0848" w14:textId="77777777" w:rsidR="000F271F" w:rsidRPr="002A4BFC" w:rsidRDefault="000F271F" w:rsidP="00162AEA">
            <w:pPr>
              <w:pStyle w:val="Tabletext"/>
              <w:keepNext/>
              <w:keepLines/>
              <w:jc w:val="center"/>
              <w:rPr>
                <w:color w:val="000000"/>
                <w:rPrChange w:id="2015" w:author="Author">
                  <w:rPr>
                    <w:color w:val="000000"/>
                    <w:highlight w:val="cyan"/>
                  </w:rPr>
                </w:rPrChange>
              </w:rPr>
            </w:pPr>
            <w:r w:rsidRPr="002A4BFC">
              <w:rPr>
                <w:color w:val="000000"/>
                <w:rPrChange w:id="2016" w:author="Author">
                  <w:rPr>
                    <w:color w:val="000000"/>
                    <w:highlight w:val="cyan"/>
                  </w:rPr>
                </w:rPrChange>
              </w:rPr>
              <w:t>-5.5</w:t>
            </w:r>
          </w:p>
        </w:tc>
        <w:tc>
          <w:tcPr>
            <w:tcW w:w="747" w:type="dxa"/>
            <w:noWrap/>
            <w:vAlign w:val="center"/>
            <w:hideMark/>
            <w:tcPrChange w:id="2017" w:author="Author">
              <w:tcPr>
                <w:tcW w:w="819" w:type="dxa"/>
                <w:gridSpan w:val="2"/>
                <w:noWrap/>
                <w:vAlign w:val="center"/>
                <w:hideMark/>
              </w:tcPr>
            </w:tcPrChange>
          </w:tcPr>
          <w:p w14:paraId="13EC9477" w14:textId="77777777" w:rsidR="000F271F" w:rsidRPr="002A4BFC" w:rsidRDefault="000F271F" w:rsidP="00162AEA">
            <w:pPr>
              <w:pStyle w:val="Tabletext"/>
              <w:keepNext/>
              <w:keepLines/>
              <w:jc w:val="center"/>
              <w:rPr>
                <w:color w:val="000000"/>
                <w:rPrChange w:id="2018" w:author="Author">
                  <w:rPr>
                    <w:color w:val="000000"/>
                    <w:highlight w:val="cyan"/>
                  </w:rPr>
                </w:rPrChange>
              </w:rPr>
            </w:pPr>
            <w:r w:rsidRPr="002A4BFC">
              <w:rPr>
                <w:color w:val="000000"/>
                <w:rPrChange w:id="2019" w:author="Author">
                  <w:rPr>
                    <w:color w:val="000000"/>
                    <w:highlight w:val="cyan"/>
                  </w:rPr>
                </w:rPrChange>
              </w:rPr>
              <w:t>1</w:t>
            </w:r>
          </w:p>
        </w:tc>
        <w:tc>
          <w:tcPr>
            <w:tcW w:w="1236" w:type="dxa"/>
            <w:noWrap/>
            <w:vAlign w:val="bottom"/>
            <w:hideMark/>
            <w:tcPrChange w:id="2020" w:author="Author">
              <w:tcPr>
                <w:tcW w:w="1339" w:type="dxa"/>
                <w:gridSpan w:val="2"/>
                <w:noWrap/>
                <w:vAlign w:val="center"/>
                <w:hideMark/>
              </w:tcPr>
            </w:tcPrChange>
          </w:tcPr>
          <w:p w14:paraId="760858B1" w14:textId="77777777" w:rsidR="000F271F" w:rsidRPr="002A4BFC" w:rsidRDefault="000F271F" w:rsidP="00162AEA">
            <w:pPr>
              <w:pStyle w:val="Tabletext"/>
              <w:keepNext/>
              <w:keepLines/>
              <w:jc w:val="center"/>
              <w:rPr>
                <w:color w:val="000000"/>
                <w:rPrChange w:id="2021" w:author="Author">
                  <w:rPr>
                    <w:color w:val="000000"/>
                    <w:highlight w:val="cyan"/>
                  </w:rPr>
                </w:rPrChange>
              </w:rPr>
            </w:pPr>
            <w:ins w:id="2022" w:author="Author">
              <w:r w:rsidRPr="00D40B8D">
                <w:t>-131.4</w:t>
              </w:r>
            </w:ins>
            <w:del w:id="2023" w:author="Author">
              <w:r w:rsidRPr="002A4BFC" w:rsidDel="00A50545">
                <w:rPr>
                  <w:color w:val="000000"/>
                  <w:rPrChange w:id="2024" w:author="Author">
                    <w:rPr>
                      <w:color w:val="000000"/>
                      <w:highlight w:val="cyan"/>
                    </w:rPr>
                  </w:rPrChange>
                </w:rPr>
                <w:delText>-143.4</w:delText>
              </w:r>
            </w:del>
          </w:p>
        </w:tc>
      </w:tr>
    </w:tbl>
    <w:p w14:paraId="530796A4" w14:textId="77777777" w:rsidR="000F271F" w:rsidRPr="002A4BFC" w:rsidRDefault="000F271F" w:rsidP="000F271F">
      <w:pPr>
        <w:pStyle w:val="Tablefin"/>
        <w:rPr>
          <w:rPrChange w:id="2025" w:author="Author">
            <w:rPr>
              <w:highlight w:val="cyan"/>
            </w:rPr>
          </w:rPrChange>
        </w:rPr>
      </w:pPr>
    </w:p>
    <w:p w14:paraId="652B0351" w14:textId="77777777" w:rsidR="000F271F" w:rsidRPr="002A4BFC" w:rsidRDefault="000F271F" w:rsidP="000F271F">
      <w:pPr>
        <w:pStyle w:val="TableNo"/>
        <w:rPr>
          <w:rPrChange w:id="2026" w:author="Author">
            <w:rPr>
              <w:highlight w:val="cyan"/>
            </w:rPr>
          </w:rPrChange>
        </w:rPr>
      </w:pPr>
      <w:r w:rsidRPr="002A4BFC">
        <w:rPr>
          <w:rPrChange w:id="2027" w:author="Author">
            <w:rPr>
              <w:highlight w:val="cyan"/>
            </w:rPr>
          </w:rPrChange>
        </w:rPr>
        <w:t>TABLE 7-2</w:t>
      </w:r>
      <w:ins w:id="2028" w:author="Author">
        <w:r>
          <w:t>3</w:t>
        </w:r>
      </w:ins>
      <w:del w:id="2029" w:author="Author">
        <w:r w:rsidRPr="002A4BFC" w:rsidDel="0074512B">
          <w:rPr>
            <w:rPrChange w:id="2030" w:author="Author">
              <w:rPr>
                <w:highlight w:val="cyan"/>
              </w:rPr>
            </w:rPrChange>
          </w:rPr>
          <w:delText>2</w:delText>
        </w:r>
      </w:del>
    </w:p>
    <w:p w14:paraId="3E2B304A" w14:textId="748CD204" w:rsidR="000F271F" w:rsidRPr="002A4BFC" w:rsidRDefault="000F271F" w:rsidP="000F271F">
      <w:pPr>
        <w:pStyle w:val="Tabletitle"/>
        <w:rPr>
          <w:rPrChange w:id="2031" w:author="Author">
            <w:rPr>
              <w:highlight w:val="cyan"/>
            </w:rPr>
          </w:rPrChange>
        </w:rPr>
      </w:pPr>
      <w:r w:rsidRPr="002A4BFC">
        <w:rPr>
          <w:rPrChange w:id="2032" w:author="Author">
            <w:rPr>
              <w:highlight w:val="cyan"/>
            </w:rPr>
          </w:rPrChange>
        </w:rPr>
        <w:t xml:space="preserve">Assessment of interference caused by mobile station at the VDES satellite receiver input with </w:t>
      </w:r>
      <w:del w:id="2033" w:author="Author">
        <w:r w:rsidRPr="002A4BFC" w:rsidDel="00315CD0">
          <w:rPr>
            <w:rPrChange w:id="2034" w:author="Author">
              <w:rPr>
                <w:highlight w:val="cyan"/>
              </w:rPr>
            </w:rPrChange>
          </w:rPr>
          <w:delText xml:space="preserve">Isoflax </w:delText>
        </w:r>
      </w:del>
      <w:ins w:id="2035" w:author="Author">
        <w:r w:rsidR="00315CD0" w:rsidRPr="002A4BFC">
          <w:rPr>
            <w:rPrChange w:id="2036" w:author="Author">
              <w:rPr>
                <w:highlight w:val="cyan"/>
              </w:rPr>
            </w:rPrChange>
          </w:rPr>
          <w:t>Isofl</w:t>
        </w:r>
        <w:r w:rsidR="00315CD0">
          <w:t>u</w:t>
        </w:r>
        <w:r w:rsidR="00315CD0" w:rsidRPr="002A4BFC">
          <w:rPr>
            <w:rPrChange w:id="2037" w:author="Author">
              <w:rPr>
                <w:highlight w:val="cyan"/>
              </w:rPr>
            </w:rPrChange>
          </w:rPr>
          <w:t xml:space="preserve">x </w:t>
        </w:r>
      </w:ins>
      <w:r w:rsidRPr="002A4BFC">
        <w:rPr>
          <w:rPrChange w:id="2038" w:author="Author">
            <w:rPr>
              <w:highlight w:val="cyan"/>
            </w:rPr>
          </w:rPrChange>
        </w:rPr>
        <w:t>antenna</w:t>
      </w:r>
    </w:p>
    <w:tbl>
      <w:tblPr>
        <w:tblStyle w:val="TableGrid"/>
        <w:tblW w:w="0" w:type="auto"/>
        <w:jc w:val="center"/>
        <w:tblLook w:val="04A0" w:firstRow="1" w:lastRow="0" w:firstColumn="1" w:lastColumn="0" w:noHBand="0" w:noVBand="1"/>
      </w:tblPr>
      <w:tblGrid>
        <w:gridCol w:w="1015"/>
        <w:gridCol w:w="1124"/>
        <w:gridCol w:w="1533"/>
        <w:gridCol w:w="1015"/>
        <w:gridCol w:w="1438"/>
        <w:gridCol w:w="938"/>
        <w:gridCol w:w="739"/>
        <w:gridCol w:w="1254"/>
        <w:tblGridChange w:id="2039">
          <w:tblGrid>
            <w:gridCol w:w="113"/>
            <w:gridCol w:w="843"/>
            <w:gridCol w:w="172"/>
            <w:gridCol w:w="884"/>
            <w:gridCol w:w="240"/>
            <w:gridCol w:w="1360"/>
            <w:gridCol w:w="173"/>
            <w:gridCol w:w="883"/>
            <w:gridCol w:w="132"/>
            <w:gridCol w:w="1369"/>
            <w:gridCol w:w="69"/>
            <w:gridCol w:w="815"/>
            <w:gridCol w:w="123"/>
            <w:gridCol w:w="642"/>
            <w:gridCol w:w="97"/>
            <w:gridCol w:w="1141"/>
            <w:gridCol w:w="113"/>
          </w:tblGrid>
        </w:tblGridChange>
      </w:tblGrid>
      <w:tr w:rsidR="000F271F" w:rsidRPr="00BF187E" w14:paraId="2FA55B58" w14:textId="77777777" w:rsidTr="00162AEA">
        <w:trPr>
          <w:trHeight w:val="1384"/>
          <w:jc w:val="center"/>
        </w:trPr>
        <w:tc>
          <w:tcPr>
            <w:tcW w:w="1000" w:type="dxa"/>
            <w:hideMark/>
          </w:tcPr>
          <w:p w14:paraId="19E85602" w14:textId="77777777" w:rsidR="000F271F" w:rsidRPr="002A4BFC" w:rsidRDefault="000F271F" w:rsidP="00162AEA">
            <w:pPr>
              <w:pStyle w:val="Tablehead"/>
              <w:rPr>
                <w:bCs/>
                <w:sz w:val="18"/>
                <w:szCs w:val="18"/>
                <w:rPrChange w:id="2040" w:author="Author">
                  <w:rPr>
                    <w:bCs/>
                    <w:sz w:val="18"/>
                    <w:szCs w:val="18"/>
                    <w:highlight w:val="cyan"/>
                  </w:rPr>
                </w:rPrChange>
              </w:rPr>
            </w:pPr>
            <w:r w:rsidRPr="002A4BFC">
              <w:rPr>
                <w:rPrChange w:id="2041" w:author="Author">
                  <w:rPr>
                    <w:highlight w:val="cyan"/>
                  </w:rPr>
                </w:rPrChange>
              </w:rPr>
              <w:t>Elevation angle</w:t>
            </w:r>
          </w:p>
        </w:tc>
        <w:tc>
          <w:tcPr>
            <w:tcW w:w="1108" w:type="dxa"/>
            <w:hideMark/>
          </w:tcPr>
          <w:p w14:paraId="01385D60" w14:textId="77777777" w:rsidR="000F271F" w:rsidRPr="002A4BFC" w:rsidRDefault="000F271F" w:rsidP="00162AEA">
            <w:pPr>
              <w:pStyle w:val="Tablehead"/>
              <w:ind w:rightChars="-16" w:right="-38"/>
              <w:rPr>
                <w:bCs/>
                <w:sz w:val="18"/>
                <w:szCs w:val="18"/>
                <w:rPrChange w:id="2042" w:author="Author">
                  <w:rPr>
                    <w:bCs/>
                    <w:sz w:val="18"/>
                    <w:szCs w:val="18"/>
                    <w:highlight w:val="cyan"/>
                  </w:rPr>
                </w:rPrChange>
              </w:rPr>
            </w:pPr>
            <w:r w:rsidRPr="002A4BFC">
              <w:rPr>
                <w:rPrChange w:id="2043" w:author="Author">
                  <w:rPr>
                    <w:highlight w:val="cyan"/>
                  </w:rPr>
                </w:rPrChange>
              </w:rPr>
              <w:t xml:space="preserve">e.i.r.p. in 42 kHz bandwidth </w:t>
            </w:r>
          </w:p>
        </w:tc>
        <w:tc>
          <w:tcPr>
            <w:tcW w:w="1554" w:type="dxa"/>
            <w:hideMark/>
          </w:tcPr>
          <w:p w14:paraId="6A62ECC3" w14:textId="77777777" w:rsidR="000F271F" w:rsidRPr="002A4BFC" w:rsidRDefault="000F271F" w:rsidP="00162AEA">
            <w:pPr>
              <w:pStyle w:val="Tablehead"/>
              <w:rPr>
                <w:bCs/>
                <w:sz w:val="18"/>
                <w:szCs w:val="18"/>
                <w:rPrChange w:id="2044" w:author="Author">
                  <w:rPr>
                    <w:bCs/>
                    <w:sz w:val="18"/>
                    <w:szCs w:val="18"/>
                    <w:highlight w:val="cyan"/>
                  </w:rPr>
                </w:rPrChange>
              </w:rPr>
            </w:pPr>
            <w:r w:rsidRPr="002A4BFC">
              <w:rPr>
                <w:bCs/>
                <w:sz w:val="18"/>
                <w:szCs w:val="18"/>
                <w:rPrChange w:id="2045" w:author="Author">
                  <w:rPr>
                    <w:bCs/>
                    <w:sz w:val="18"/>
                    <w:szCs w:val="18"/>
                    <w:highlight w:val="cyan"/>
                  </w:rPr>
                </w:rPrChange>
              </w:rPr>
              <w:t>Polarization loss</w:t>
            </w:r>
          </w:p>
        </w:tc>
        <w:tc>
          <w:tcPr>
            <w:tcW w:w="1028" w:type="dxa"/>
            <w:hideMark/>
          </w:tcPr>
          <w:p w14:paraId="7021DA37" w14:textId="77777777" w:rsidR="000F271F" w:rsidRPr="002A4BFC" w:rsidRDefault="000F271F" w:rsidP="00162AEA">
            <w:pPr>
              <w:pStyle w:val="Tablehead"/>
              <w:rPr>
                <w:bCs/>
                <w:sz w:val="18"/>
                <w:szCs w:val="18"/>
                <w:rPrChange w:id="2046" w:author="Author">
                  <w:rPr>
                    <w:bCs/>
                    <w:sz w:val="18"/>
                    <w:szCs w:val="18"/>
                    <w:highlight w:val="cyan"/>
                  </w:rPr>
                </w:rPrChange>
              </w:rPr>
            </w:pPr>
            <w:r w:rsidRPr="002A4BFC">
              <w:rPr>
                <w:rPrChange w:id="2047" w:author="Author">
                  <w:rPr>
                    <w:highlight w:val="cyan"/>
                  </w:rPr>
                </w:rPrChange>
              </w:rPr>
              <w:t>Path length</w:t>
            </w:r>
          </w:p>
        </w:tc>
        <w:tc>
          <w:tcPr>
            <w:tcW w:w="1458" w:type="dxa"/>
            <w:hideMark/>
          </w:tcPr>
          <w:p w14:paraId="5DBD726E" w14:textId="77777777" w:rsidR="000F271F" w:rsidRPr="002A4BFC" w:rsidRDefault="000F271F" w:rsidP="00162AEA">
            <w:pPr>
              <w:pStyle w:val="Tablehead"/>
              <w:rPr>
                <w:bCs/>
                <w:sz w:val="18"/>
                <w:szCs w:val="18"/>
                <w:rPrChange w:id="2048" w:author="Author">
                  <w:rPr>
                    <w:bCs/>
                    <w:sz w:val="18"/>
                    <w:szCs w:val="18"/>
                    <w:highlight w:val="cyan"/>
                  </w:rPr>
                </w:rPrChange>
              </w:rPr>
            </w:pPr>
            <w:r w:rsidRPr="002A4BFC">
              <w:rPr>
                <w:rPrChange w:id="2049" w:author="Author">
                  <w:rPr>
                    <w:highlight w:val="cyan"/>
                  </w:rPr>
                </w:rPrChange>
              </w:rPr>
              <w:t>Path loss</w:t>
            </w:r>
          </w:p>
        </w:tc>
        <w:tc>
          <w:tcPr>
            <w:tcW w:w="925" w:type="dxa"/>
            <w:hideMark/>
          </w:tcPr>
          <w:p w14:paraId="47DBC8F1" w14:textId="77777777" w:rsidR="000F271F" w:rsidRPr="002A4BFC" w:rsidRDefault="000F271F" w:rsidP="00162AEA">
            <w:pPr>
              <w:pStyle w:val="Tablehead"/>
              <w:rPr>
                <w:bCs/>
                <w:sz w:val="18"/>
                <w:szCs w:val="18"/>
                <w:rPrChange w:id="2050" w:author="Author">
                  <w:rPr>
                    <w:bCs/>
                    <w:sz w:val="18"/>
                    <w:szCs w:val="18"/>
                    <w:highlight w:val="cyan"/>
                  </w:rPr>
                </w:rPrChange>
              </w:rPr>
            </w:pPr>
            <w:r w:rsidRPr="002A4BFC">
              <w:rPr>
                <w:rPrChange w:id="2051" w:author="Author">
                  <w:rPr>
                    <w:highlight w:val="cyan"/>
                  </w:rPr>
                </w:rPrChange>
              </w:rPr>
              <w:t>Antenna gain</w:t>
            </w:r>
          </w:p>
        </w:tc>
        <w:tc>
          <w:tcPr>
            <w:tcW w:w="747" w:type="dxa"/>
            <w:hideMark/>
          </w:tcPr>
          <w:p w14:paraId="55B89D5E" w14:textId="77777777" w:rsidR="000F271F" w:rsidRPr="002A4BFC" w:rsidRDefault="000F271F" w:rsidP="00162AEA">
            <w:pPr>
              <w:pStyle w:val="Tablehead"/>
              <w:rPr>
                <w:bCs/>
                <w:sz w:val="18"/>
                <w:szCs w:val="18"/>
                <w:rPrChange w:id="2052" w:author="Author">
                  <w:rPr>
                    <w:bCs/>
                    <w:sz w:val="18"/>
                    <w:szCs w:val="18"/>
                    <w:highlight w:val="cyan"/>
                  </w:rPr>
                </w:rPrChange>
              </w:rPr>
            </w:pPr>
            <w:r w:rsidRPr="002A4BFC">
              <w:rPr>
                <w:bCs/>
                <w:sz w:val="18"/>
                <w:szCs w:val="18"/>
                <w:rPrChange w:id="2053" w:author="Author">
                  <w:rPr>
                    <w:bCs/>
                    <w:sz w:val="18"/>
                    <w:szCs w:val="18"/>
                    <w:highlight w:val="cyan"/>
                  </w:rPr>
                </w:rPrChange>
              </w:rPr>
              <w:t>Feed loss</w:t>
            </w:r>
          </w:p>
        </w:tc>
        <w:tc>
          <w:tcPr>
            <w:tcW w:w="1236" w:type="dxa"/>
            <w:hideMark/>
          </w:tcPr>
          <w:p w14:paraId="2679F47E" w14:textId="77777777" w:rsidR="000F271F" w:rsidRPr="002A4BFC" w:rsidRDefault="000F271F" w:rsidP="00162AEA">
            <w:pPr>
              <w:pStyle w:val="Tablehead"/>
              <w:rPr>
                <w:rPrChange w:id="2054" w:author="Author">
                  <w:rPr>
                    <w:highlight w:val="cyan"/>
                  </w:rPr>
                </w:rPrChange>
              </w:rPr>
            </w:pPr>
            <w:r w:rsidRPr="002A4BFC">
              <w:rPr>
                <w:rPrChange w:id="2055" w:author="Author">
                  <w:rPr>
                    <w:highlight w:val="cyan"/>
                  </w:rPr>
                </w:rPrChange>
              </w:rPr>
              <w:t>Interference level at satellite receiver input</w:t>
            </w:r>
          </w:p>
        </w:tc>
      </w:tr>
      <w:tr w:rsidR="000F271F" w:rsidRPr="00BF187E" w14:paraId="6D31B53C" w14:textId="77777777" w:rsidTr="00162AEA">
        <w:trPr>
          <w:trHeight w:val="315"/>
          <w:jc w:val="center"/>
        </w:trPr>
        <w:tc>
          <w:tcPr>
            <w:tcW w:w="1000" w:type="dxa"/>
            <w:noWrap/>
            <w:hideMark/>
          </w:tcPr>
          <w:p w14:paraId="75AE0313" w14:textId="77777777" w:rsidR="000F271F" w:rsidRPr="002A4BFC" w:rsidRDefault="000F271F" w:rsidP="00162AEA">
            <w:pPr>
              <w:pStyle w:val="Tabletext"/>
              <w:jc w:val="center"/>
              <w:rPr>
                <w:rPrChange w:id="2056" w:author="Author">
                  <w:rPr>
                    <w:highlight w:val="cyan"/>
                  </w:rPr>
                </w:rPrChange>
              </w:rPr>
            </w:pPr>
            <w:r w:rsidRPr="002A4BFC">
              <w:rPr>
                <w:rPrChange w:id="2057" w:author="Author">
                  <w:rPr>
                    <w:highlight w:val="cyan"/>
                  </w:rPr>
                </w:rPrChange>
              </w:rPr>
              <w:t>deg</w:t>
            </w:r>
          </w:p>
        </w:tc>
        <w:tc>
          <w:tcPr>
            <w:tcW w:w="1108" w:type="dxa"/>
            <w:noWrap/>
            <w:hideMark/>
          </w:tcPr>
          <w:p w14:paraId="2FB8F460" w14:textId="77777777" w:rsidR="000F271F" w:rsidRPr="002A4BFC" w:rsidRDefault="000F271F" w:rsidP="00162AEA">
            <w:pPr>
              <w:pStyle w:val="Tabletext"/>
              <w:jc w:val="center"/>
              <w:rPr>
                <w:rPrChange w:id="2058" w:author="Author">
                  <w:rPr>
                    <w:highlight w:val="cyan"/>
                  </w:rPr>
                </w:rPrChange>
              </w:rPr>
            </w:pPr>
            <w:r w:rsidRPr="002A4BFC">
              <w:rPr>
                <w:rPrChange w:id="2059" w:author="Author">
                  <w:rPr>
                    <w:highlight w:val="cyan"/>
                  </w:rPr>
                </w:rPrChange>
              </w:rPr>
              <w:t>dBW</w:t>
            </w:r>
          </w:p>
        </w:tc>
        <w:tc>
          <w:tcPr>
            <w:tcW w:w="1554" w:type="dxa"/>
            <w:noWrap/>
            <w:hideMark/>
          </w:tcPr>
          <w:p w14:paraId="6583E61B" w14:textId="77777777" w:rsidR="000F271F" w:rsidRPr="002A4BFC" w:rsidRDefault="000F271F" w:rsidP="00162AEA">
            <w:pPr>
              <w:pStyle w:val="Tabletext"/>
              <w:jc w:val="center"/>
              <w:rPr>
                <w:rPrChange w:id="2060" w:author="Author">
                  <w:rPr>
                    <w:highlight w:val="cyan"/>
                  </w:rPr>
                </w:rPrChange>
              </w:rPr>
            </w:pPr>
            <w:r w:rsidRPr="002A4BFC">
              <w:rPr>
                <w:rPrChange w:id="2061" w:author="Author">
                  <w:rPr>
                    <w:highlight w:val="cyan"/>
                  </w:rPr>
                </w:rPrChange>
              </w:rPr>
              <w:t>dB</w:t>
            </w:r>
          </w:p>
        </w:tc>
        <w:tc>
          <w:tcPr>
            <w:tcW w:w="1028" w:type="dxa"/>
            <w:noWrap/>
            <w:hideMark/>
          </w:tcPr>
          <w:p w14:paraId="101F94D8" w14:textId="77777777" w:rsidR="000F271F" w:rsidRPr="002A4BFC" w:rsidRDefault="000F271F" w:rsidP="00162AEA">
            <w:pPr>
              <w:pStyle w:val="Tabletext"/>
              <w:jc w:val="center"/>
              <w:rPr>
                <w:rPrChange w:id="2062" w:author="Author">
                  <w:rPr>
                    <w:highlight w:val="cyan"/>
                  </w:rPr>
                </w:rPrChange>
              </w:rPr>
            </w:pPr>
            <w:r w:rsidRPr="002A4BFC">
              <w:rPr>
                <w:rPrChange w:id="2063" w:author="Author">
                  <w:rPr>
                    <w:highlight w:val="cyan"/>
                  </w:rPr>
                </w:rPrChange>
              </w:rPr>
              <w:t>km</w:t>
            </w:r>
          </w:p>
        </w:tc>
        <w:tc>
          <w:tcPr>
            <w:tcW w:w="1458" w:type="dxa"/>
            <w:noWrap/>
            <w:hideMark/>
          </w:tcPr>
          <w:p w14:paraId="269DDFB0" w14:textId="77777777" w:rsidR="000F271F" w:rsidRPr="002A4BFC" w:rsidRDefault="000F271F" w:rsidP="00162AEA">
            <w:pPr>
              <w:pStyle w:val="Tabletext"/>
              <w:jc w:val="center"/>
              <w:rPr>
                <w:rPrChange w:id="2064" w:author="Author">
                  <w:rPr>
                    <w:highlight w:val="cyan"/>
                  </w:rPr>
                </w:rPrChange>
              </w:rPr>
            </w:pPr>
            <w:r w:rsidRPr="002A4BFC">
              <w:rPr>
                <w:rPrChange w:id="2065" w:author="Author">
                  <w:rPr>
                    <w:highlight w:val="cyan"/>
                  </w:rPr>
                </w:rPrChange>
              </w:rPr>
              <w:t>dB</w:t>
            </w:r>
          </w:p>
        </w:tc>
        <w:tc>
          <w:tcPr>
            <w:tcW w:w="925" w:type="dxa"/>
            <w:noWrap/>
            <w:hideMark/>
          </w:tcPr>
          <w:p w14:paraId="119B25C7" w14:textId="77777777" w:rsidR="000F271F" w:rsidRPr="002A4BFC" w:rsidRDefault="000F271F" w:rsidP="00162AEA">
            <w:pPr>
              <w:pStyle w:val="Tabletext"/>
              <w:jc w:val="center"/>
              <w:rPr>
                <w:rPrChange w:id="2066" w:author="Author">
                  <w:rPr>
                    <w:highlight w:val="cyan"/>
                  </w:rPr>
                </w:rPrChange>
              </w:rPr>
            </w:pPr>
            <w:r w:rsidRPr="002A4BFC">
              <w:rPr>
                <w:rPrChange w:id="2067" w:author="Author">
                  <w:rPr>
                    <w:highlight w:val="cyan"/>
                  </w:rPr>
                </w:rPrChange>
              </w:rPr>
              <w:t>dBi</w:t>
            </w:r>
          </w:p>
        </w:tc>
        <w:tc>
          <w:tcPr>
            <w:tcW w:w="747" w:type="dxa"/>
            <w:noWrap/>
            <w:hideMark/>
          </w:tcPr>
          <w:p w14:paraId="0804F7AC" w14:textId="77777777" w:rsidR="000F271F" w:rsidRPr="002A4BFC" w:rsidRDefault="000F271F" w:rsidP="00162AEA">
            <w:pPr>
              <w:pStyle w:val="Tabletext"/>
              <w:jc w:val="center"/>
              <w:rPr>
                <w:rPrChange w:id="2068" w:author="Author">
                  <w:rPr>
                    <w:highlight w:val="cyan"/>
                  </w:rPr>
                </w:rPrChange>
              </w:rPr>
            </w:pPr>
            <w:r w:rsidRPr="002A4BFC">
              <w:rPr>
                <w:rPrChange w:id="2069" w:author="Author">
                  <w:rPr>
                    <w:highlight w:val="cyan"/>
                  </w:rPr>
                </w:rPrChange>
              </w:rPr>
              <w:t>dB</w:t>
            </w:r>
          </w:p>
        </w:tc>
        <w:tc>
          <w:tcPr>
            <w:tcW w:w="1236" w:type="dxa"/>
            <w:noWrap/>
            <w:hideMark/>
          </w:tcPr>
          <w:p w14:paraId="419E33B0" w14:textId="77777777" w:rsidR="000F271F" w:rsidRPr="002A4BFC" w:rsidRDefault="000F271F" w:rsidP="00162AEA">
            <w:pPr>
              <w:pStyle w:val="Tabletext"/>
              <w:jc w:val="center"/>
              <w:rPr>
                <w:rPrChange w:id="2070" w:author="Author">
                  <w:rPr>
                    <w:highlight w:val="cyan"/>
                  </w:rPr>
                </w:rPrChange>
              </w:rPr>
            </w:pPr>
            <w:r w:rsidRPr="002A4BFC">
              <w:rPr>
                <w:rPrChange w:id="2071" w:author="Author">
                  <w:rPr>
                    <w:highlight w:val="cyan"/>
                  </w:rPr>
                </w:rPrChange>
              </w:rPr>
              <w:t>dBW</w:t>
            </w:r>
          </w:p>
        </w:tc>
      </w:tr>
      <w:tr w:rsidR="000F271F" w:rsidRPr="00BF187E" w14:paraId="12BCE665" w14:textId="77777777" w:rsidTr="002A4BFC">
        <w:tblPrEx>
          <w:tblW w:w="0" w:type="auto"/>
          <w:jc w:val="center"/>
          <w:tblPrExChange w:id="2072" w:author="Author">
            <w:tblPrEx>
              <w:tblW w:w="0" w:type="auto"/>
              <w:jc w:val="center"/>
            </w:tblPrEx>
          </w:tblPrExChange>
        </w:tblPrEx>
        <w:trPr>
          <w:trHeight w:val="315"/>
          <w:jc w:val="center"/>
          <w:trPrChange w:id="2073" w:author="Author">
            <w:trPr>
              <w:gridAfter w:val="0"/>
              <w:trHeight w:val="315"/>
              <w:jc w:val="center"/>
            </w:trPr>
          </w:trPrChange>
        </w:trPr>
        <w:tc>
          <w:tcPr>
            <w:tcW w:w="1000" w:type="dxa"/>
            <w:noWrap/>
            <w:hideMark/>
            <w:tcPrChange w:id="2074" w:author="Author">
              <w:tcPr>
                <w:tcW w:w="983" w:type="dxa"/>
                <w:gridSpan w:val="2"/>
                <w:noWrap/>
                <w:hideMark/>
              </w:tcPr>
            </w:tcPrChange>
          </w:tcPr>
          <w:p w14:paraId="2702B7E2" w14:textId="77777777" w:rsidR="000F271F" w:rsidRPr="002A4BFC" w:rsidRDefault="000F271F" w:rsidP="00162AEA">
            <w:pPr>
              <w:pStyle w:val="Tabletext"/>
              <w:jc w:val="center"/>
              <w:rPr>
                <w:rPrChange w:id="2075" w:author="Author">
                  <w:rPr>
                    <w:highlight w:val="cyan"/>
                  </w:rPr>
                </w:rPrChange>
              </w:rPr>
            </w:pPr>
            <w:r w:rsidRPr="002A4BFC">
              <w:rPr>
                <w:rPrChange w:id="2076" w:author="Author">
                  <w:rPr>
                    <w:highlight w:val="cyan"/>
                  </w:rPr>
                </w:rPrChange>
              </w:rPr>
              <w:t>0</w:t>
            </w:r>
          </w:p>
        </w:tc>
        <w:tc>
          <w:tcPr>
            <w:tcW w:w="1108" w:type="dxa"/>
            <w:noWrap/>
            <w:vAlign w:val="bottom"/>
            <w:hideMark/>
            <w:tcPrChange w:id="2077" w:author="Author">
              <w:tcPr>
                <w:tcW w:w="849" w:type="dxa"/>
                <w:gridSpan w:val="2"/>
                <w:noWrap/>
                <w:vAlign w:val="center"/>
                <w:hideMark/>
              </w:tcPr>
            </w:tcPrChange>
          </w:tcPr>
          <w:p w14:paraId="2E5520F6" w14:textId="77777777" w:rsidR="000F271F" w:rsidRPr="002A4BFC" w:rsidRDefault="000F271F" w:rsidP="00162AEA">
            <w:pPr>
              <w:pStyle w:val="Tabletext"/>
              <w:jc w:val="center"/>
              <w:rPr>
                <w:color w:val="000000"/>
                <w:rPrChange w:id="2078" w:author="Author">
                  <w:rPr>
                    <w:color w:val="000000"/>
                    <w:highlight w:val="cyan"/>
                  </w:rPr>
                </w:rPrChange>
              </w:rPr>
            </w:pPr>
            <w:ins w:id="2079" w:author="Author">
              <w:r w:rsidRPr="00D40B8D">
                <w:t>18.0</w:t>
              </w:r>
            </w:ins>
            <w:del w:id="2080" w:author="Author">
              <w:r w:rsidRPr="002A4BFC" w:rsidDel="00640E0D">
                <w:rPr>
                  <w:color w:val="000000"/>
                  <w:rPrChange w:id="2081" w:author="Author">
                    <w:rPr>
                      <w:color w:val="000000"/>
                      <w:highlight w:val="cyan"/>
                    </w:rPr>
                  </w:rPrChange>
                </w:rPr>
                <w:delText>16.0</w:delText>
              </w:r>
            </w:del>
          </w:p>
        </w:tc>
        <w:tc>
          <w:tcPr>
            <w:tcW w:w="1554" w:type="dxa"/>
            <w:noWrap/>
            <w:hideMark/>
            <w:tcPrChange w:id="2082" w:author="Author">
              <w:tcPr>
                <w:tcW w:w="1736" w:type="dxa"/>
                <w:gridSpan w:val="2"/>
                <w:noWrap/>
                <w:hideMark/>
              </w:tcPr>
            </w:tcPrChange>
          </w:tcPr>
          <w:p w14:paraId="12DE3844" w14:textId="77777777" w:rsidR="000F271F" w:rsidRPr="002A4BFC" w:rsidRDefault="000F271F" w:rsidP="00162AEA">
            <w:pPr>
              <w:pStyle w:val="Tabletext"/>
              <w:jc w:val="center"/>
              <w:rPr>
                <w:rPrChange w:id="2083" w:author="Author">
                  <w:rPr>
                    <w:highlight w:val="cyan"/>
                  </w:rPr>
                </w:rPrChange>
              </w:rPr>
            </w:pPr>
            <w:r w:rsidRPr="002A4BFC">
              <w:rPr>
                <w:rPrChange w:id="2084" w:author="Author">
                  <w:rPr>
                    <w:highlight w:val="cyan"/>
                  </w:rPr>
                </w:rPrChange>
              </w:rPr>
              <w:t>3</w:t>
            </w:r>
          </w:p>
        </w:tc>
        <w:tc>
          <w:tcPr>
            <w:tcW w:w="1028" w:type="dxa"/>
            <w:noWrap/>
            <w:hideMark/>
            <w:tcPrChange w:id="2085" w:author="Author">
              <w:tcPr>
                <w:tcW w:w="1139" w:type="dxa"/>
                <w:gridSpan w:val="2"/>
                <w:noWrap/>
                <w:hideMark/>
              </w:tcPr>
            </w:tcPrChange>
          </w:tcPr>
          <w:p w14:paraId="72213356" w14:textId="77777777" w:rsidR="000F271F" w:rsidRPr="002A4BFC" w:rsidRDefault="000F271F" w:rsidP="00162AEA">
            <w:pPr>
              <w:pStyle w:val="Tabletext"/>
              <w:jc w:val="center"/>
              <w:rPr>
                <w:rPrChange w:id="2086" w:author="Author">
                  <w:rPr>
                    <w:highlight w:val="cyan"/>
                  </w:rPr>
                </w:rPrChange>
              </w:rPr>
            </w:pPr>
            <w:r w:rsidRPr="002A4BFC">
              <w:rPr>
                <w:rPrChange w:id="2087" w:author="Author">
                  <w:rPr>
                    <w:highlight w:val="cyan"/>
                  </w:rPr>
                </w:rPrChange>
              </w:rPr>
              <w:t>2 830</w:t>
            </w:r>
          </w:p>
        </w:tc>
        <w:tc>
          <w:tcPr>
            <w:tcW w:w="1458" w:type="dxa"/>
            <w:noWrap/>
            <w:hideMark/>
            <w:tcPrChange w:id="2088" w:author="Author">
              <w:tcPr>
                <w:tcW w:w="1627" w:type="dxa"/>
                <w:gridSpan w:val="2"/>
                <w:noWrap/>
                <w:hideMark/>
              </w:tcPr>
            </w:tcPrChange>
          </w:tcPr>
          <w:p w14:paraId="7EBB51A4" w14:textId="77777777" w:rsidR="000F271F" w:rsidRPr="002A4BFC" w:rsidRDefault="000F271F" w:rsidP="00162AEA">
            <w:pPr>
              <w:pStyle w:val="Tabletext"/>
              <w:jc w:val="center"/>
              <w:rPr>
                <w:rPrChange w:id="2089" w:author="Author">
                  <w:rPr>
                    <w:highlight w:val="cyan"/>
                  </w:rPr>
                </w:rPrChange>
              </w:rPr>
            </w:pPr>
            <w:r w:rsidRPr="002A4BFC">
              <w:rPr>
                <w:rPrChange w:id="2090" w:author="Author">
                  <w:rPr>
                    <w:highlight w:val="cyan"/>
                  </w:rPr>
                </w:rPrChange>
              </w:rPr>
              <w:t>145.4</w:t>
            </w:r>
          </w:p>
        </w:tc>
        <w:tc>
          <w:tcPr>
            <w:tcW w:w="925" w:type="dxa"/>
            <w:noWrap/>
            <w:hideMark/>
            <w:tcPrChange w:id="2091" w:author="Author">
              <w:tcPr>
                <w:tcW w:w="926" w:type="dxa"/>
                <w:gridSpan w:val="2"/>
                <w:noWrap/>
                <w:hideMark/>
              </w:tcPr>
            </w:tcPrChange>
          </w:tcPr>
          <w:p w14:paraId="7337F3E4" w14:textId="77777777" w:rsidR="000F271F" w:rsidRPr="002A4BFC" w:rsidRDefault="000F271F" w:rsidP="00162AEA">
            <w:pPr>
              <w:pStyle w:val="Tabletext"/>
              <w:jc w:val="center"/>
              <w:rPr>
                <w:rPrChange w:id="2092" w:author="Author">
                  <w:rPr>
                    <w:highlight w:val="cyan"/>
                  </w:rPr>
                </w:rPrChange>
              </w:rPr>
            </w:pPr>
            <w:r w:rsidRPr="002A4BFC">
              <w:rPr>
                <w:rPrChange w:id="2093" w:author="Author">
                  <w:rPr>
                    <w:highlight w:val="cyan"/>
                  </w:rPr>
                </w:rPrChange>
              </w:rPr>
              <w:t>2</w:t>
            </w:r>
          </w:p>
        </w:tc>
        <w:tc>
          <w:tcPr>
            <w:tcW w:w="747" w:type="dxa"/>
            <w:noWrap/>
            <w:hideMark/>
            <w:tcPrChange w:id="2094" w:author="Author">
              <w:tcPr>
                <w:tcW w:w="819" w:type="dxa"/>
                <w:gridSpan w:val="2"/>
                <w:noWrap/>
                <w:hideMark/>
              </w:tcPr>
            </w:tcPrChange>
          </w:tcPr>
          <w:p w14:paraId="449460A6" w14:textId="77777777" w:rsidR="000F271F" w:rsidRPr="002A4BFC" w:rsidRDefault="000F271F" w:rsidP="00162AEA">
            <w:pPr>
              <w:pStyle w:val="Tabletext"/>
              <w:jc w:val="center"/>
              <w:rPr>
                <w:rPrChange w:id="2095" w:author="Author">
                  <w:rPr>
                    <w:highlight w:val="cyan"/>
                  </w:rPr>
                </w:rPrChange>
              </w:rPr>
            </w:pPr>
            <w:r w:rsidRPr="002A4BFC">
              <w:rPr>
                <w:rPrChange w:id="2096" w:author="Author">
                  <w:rPr>
                    <w:highlight w:val="cyan"/>
                  </w:rPr>
                </w:rPrChange>
              </w:rPr>
              <w:t>1</w:t>
            </w:r>
          </w:p>
        </w:tc>
        <w:tc>
          <w:tcPr>
            <w:tcW w:w="1236" w:type="dxa"/>
            <w:noWrap/>
            <w:vAlign w:val="bottom"/>
            <w:hideMark/>
            <w:tcPrChange w:id="2097" w:author="Author">
              <w:tcPr>
                <w:tcW w:w="1339" w:type="dxa"/>
                <w:gridSpan w:val="2"/>
                <w:noWrap/>
                <w:vAlign w:val="center"/>
                <w:hideMark/>
              </w:tcPr>
            </w:tcPrChange>
          </w:tcPr>
          <w:p w14:paraId="0B4C8CA9" w14:textId="77777777" w:rsidR="000F271F" w:rsidRPr="002A4BFC" w:rsidRDefault="000F271F" w:rsidP="00162AEA">
            <w:pPr>
              <w:pStyle w:val="Tabletext"/>
              <w:jc w:val="center"/>
              <w:rPr>
                <w:color w:val="000000"/>
                <w:rPrChange w:id="2098" w:author="Author">
                  <w:rPr>
                    <w:color w:val="000000"/>
                    <w:highlight w:val="cyan"/>
                  </w:rPr>
                </w:rPrChange>
              </w:rPr>
            </w:pPr>
            <w:ins w:id="2099" w:author="Author">
              <w:r w:rsidRPr="00D40B8D">
                <w:t>-129.4</w:t>
              </w:r>
            </w:ins>
            <w:del w:id="2100" w:author="Author">
              <w:r w:rsidRPr="002A4BFC" w:rsidDel="00487A45">
                <w:rPr>
                  <w:color w:val="000000"/>
                  <w:rPrChange w:id="2101" w:author="Author">
                    <w:rPr>
                      <w:color w:val="000000"/>
                      <w:highlight w:val="cyan"/>
                    </w:rPr>
                  </w:rPrChange>
                </w:rPr>
                <w:delText>-131.4</w:delText>
              </w:r>
            </w:del>
          </w:p>
        </w:tc>
      </w:tr>
      <w:tr w:rsidR="000F271F" w:rsidRPr="00BF187E" w14:paraId="1E3D0DE9" w14:textId="77777777" w:rsidTr="002A4BFC">
        <w:tblPrEx>
          <w:tblW w:w="0" w:type="auto"/>
          <w:jc w:val="center"/>
          <w:tblPrExChange w:id="2102" w:author="Author">
            <w:tblPrEx>
              <w:tblW w:w="0" w:type="auto"/>
              <w:jc w:val="center"/>
            </w:tblPrEx>
          </w:tblPrExChange>
        </w:tblPrEx>
        <w:trPr>
          <w:trHeight w:val="315"/>
          <w:jc w:val="center"/>
          <w:trPrChange w:id="2103" w:author="Author">
            <w:trPr>
              <w:gridAfter w:val="0"/>
              <w:trHeight w:val="315"/>
              <w:jc w:val="center"/>
            </w:trPr>
          </w:trPrChange>
        </w:trPr>
        <w:tc>
          <w:tcPr>
            <w:tcW w:w="1000" w:type="dxa"/>
            <w:noWrap/>
            <w:hideMark/>
            <w:tcPrChange w:id="2104" w:author="Author">
              <w:tcPr>
                <w:tcW w:w="983" w:type="dxa"/>
                <w:gridSpan w:val="2"/>
                <w:noWrap/>
                <w:hideMark/>
              </w:tcPr>
            </w:tcPrChange>
          </w:tcPr>
          <w:p w14:paraId="73DF709A" w14:textId="77777777" w:rsidR="000F271F" w:rsidRPr="002A4BFC" w:rsidRDefault="000F271F" w:rsidP="00162AEA">
            <w:pPr>
              <w:pStyle w:val="Tabletext"/>
              <w:jc w:val="center"/>
              <w:rPr>
                <w:rPrChange w:id="2105" w:author="Author">
                  <w:rPr>
                    <w:highlight w:val="cyan"/>
                  </w:rPr>
                </w:rPrChange>
              </w:rPr>
            </w:pPr>
            <w:r w:rsidRPr="002A4BFC">
              <w:rPr>
                <w:rPrChange w:id="2106" w:author="Author">
                  <w:rPr>
                    <w:highlight w:val="cyan"/>
                  </w:rPr>
                </w:rPrChange>
              </w:rPr>
              <w:t>10</w:t>
            </w:r>
          </w:p>
        </w:tc>
        <w:tc>
          <w:tcPr>
            <w:tcW w:w="1108" w:type="dxa"/>
            <w:noWrap/>
            <w:vAlign w:val="bottom"/>
            <w:hideMark/>
            <w:tcPrChange w:id="2107" w:author="Author">
              <w:tcPr>
                <w:tcW w:w="849" w:type="dxa"/>
                <w:gridSpan w:val="2"/>
                <w:noWrap/>
                <w:vAlign w:val="center"/>
                <w:hideMark/>
              </w:tcPr>
            </w:tcPrChange>
          </w:tcPr>
          <w:p w14:paraId="5DEFC1D3" w14:textId="77777777" w:rsidR="000F271F" w:rsidRPr="002A4BFC" w:rsidRDefault="000F271F" w:rsidP="00162AEA">
            <w:pPr>
              <w:pStyle w:val="Tabletext"/>
              <w:jc w:val="center"/>
              <w:rPr>
                <w:color w:val="000000"/>
                <w:rPrChange w:id="2108" w:author="Author">
                  <w:rPr>
                    <w:color w:val="000000"/>
                    <w:highlight w:val="cyan"/>
                  </w:rPr>
                </w:rPrChange>
              </w:rPr>
            </w:pPr>
            <w:ins w:id="2109" w:author="Author">
              <w:r w:rsidRPr="00D40B8D">
                <w:t>18.0</w:t>
              </w:r>
            </w:ins>
            <w:del w:id="2110" w:author="Author">
              <w:r w:rsidRPr="002A4BFC" w:rsidDel="00640E0D">
                <w:rPr>
                  <w:color w:val="000000"/>
                  <w:rPrChange w:id="2111" w:author="Author">
                    <w:rPr>
                      <w:color w:val="000000"/>
                      <w:highlight w:val="cyan"/>
                    </w:rPr>
                  </w:rPrChange>
                </w:rPr>
                <w:delText>16.0</w:delText>
              </w:r>
            </w:del>
          </w:p>
        </w:tc>
        <w:tc>
          <w:tcPr>
            <w:tcW w:w="1554" w:type="dxa"/>
            <w:noWrap/>
            <w:hideMark/>
            <w:tcPrChange w:id="2112" w:author="Author">
              <w:tcPr>
                <w:tcW w:w="1736" w:type="dxa"/>
                <w:gridSpan w:val="2"/>
                <w:noWrap/>
                <w:hideMark/>
              </w:tcPr>
            </w:tcPrChange>
          </w:tcPr>
          <w:p w14:paraId="51EB9B7C" w14:textId="77777777" w:rsidR="000F271F" w:rsidRPr="002A4BFC" w:rsidRDefault="000F271F" w:rsidP="00162AEA">
            <w:pPr>
              <w:pStyle w:val="Tabletext"/>
              <w:jc w:val="center"/>
              <w:rPr>
                <w:rPrChange w:id="2113" w:author="Author">
                  <w:rPr>
                    <w:highlight w:val="cyan"/>
                  </w:rPr>
                </w:rPrChange>
              </w:rPr>
            </w:pPr>
            <w:r w:rsidRPr="002A4BFC">
              <w:rPr>
                <w:rPrChange w:id="2114" w:author="Author">
                  <w:rPr>
                    <w:highlight w:val="cyan"/>
                  </w:rPr>
                </w:rPrChange>
              </w:rPr>
              <w:t>3</w:t>
            </w:r>
          </w:p>
        </w:tc>
        <w:tc>
          <w:tcPr>
            <w:tcW w:w="1028" w:type="dxa"/>
            <w:noWrap/>
            <w:hideMark/>
            <w:tcPrChange w:id="2115" w:author="Author">
              <w:tcPr>
                <w:tcW w:w="1139" w:type="dxa"/>
                <w:gridSpan w:val="2"/>
                <w:noWrap/>
                <w:hideMark/>
              </w:tcPr>
            </w:tcPrChange>
          </w:tcPr>
          <w:p w14:paraId="56B8CA19" w14:textId="77777777" w:rsidR="000F271F" w:rsidRPr="002A4BFC" w:rsidRDefault="000F271F" w:rsidP="00162AEA">
            <w:pPr>
              <w:pStyle w:val="Tabletext"/>
              <w:jc w:val="center"/>
              <w:rPr>
                <w:rPrChange w:id="2116" w:author="Author">
                  <w:rPr>
                    <w:highlight w:val="cyan"/>
                  </w:rPr>
                </w:rPrChange>
              </w:rPr>
            </w:pPr>
            <w:r w:rsidRPr="002A4BFC">
              <w:rPr>
                <w:rPrChange w:id="2117" w:author="Author">
                  <w:rPr>
                    <w:highlight w:val="cyan"/>
                  </w:rPr>
                </w:rPrChange>
              </w:rPr>
              <w:t>1 932</w:t>
            </w:r>
          </w:p>
        </w:tc>
        <w:tc>
          <w:tcPr>
            <w:tcW w:w="1458" w:type="dxa"/>
            <w:noWrap/>
            <w:hideMark/>
            <w:tcPrChange w:id="2118" w:author="Author">
              <w:tcPr>
                <w:tcW w:w="1627" w:type="dxa"/>
                <w:gridSpan w:val="2"/>
                <w:noWrap/>
                <w:hideMark/>
              </w:tcPr>
            </w:tcPrChange>
          </w:tcPr>
          <w:p w14:paraId="0A2E0A0F" w14:textId="77777777" w:rsidR="000F271F" w:rsidRPr="002A4BFC" w:rsidRDefault="000F271F" w:rsidP="00162AEA">
            <w:pPr>
              <w:pStyle w:val="Tabletext"/>
              <w:jc w:val="center"/>
              <w:rPr>
                <w:rPrChange w:id="2119" w:author="Author">
                  <w:rPr>
                    <w:highlight w:val="cyan"/>
                  </w:rPr>
                </w:rPrChange>
              </w:rPr>
            </w:pPr>
            <w:r w:rsidRPr="002A4BFC">
              <w:rPr>
                <w:rPrChange w:id="2120" w:author="Author">
                  <w:rPr>
                    <w:highlight w:val="cyan"/>
                  </w:rPr>
                </w:rPrChange>
              </w:rPr>
              <w:t>142.1</w:t>
            </w:r>
          </w:p>
        </w:tc>
        <w:tc>
          <w:tcPr>
            <w:tcW w:w="925" w:type="dxa"/>
            <w:noWrap/>
            <w:hideMark/>
            <w:tcPrChange w:id="2121" w:author="Author">
              <w:tcPr>
                <w:tcW w:w="926" w:type="dxa"/>
                <w:gridSpan w:val="2"/>
                <w:noWrap/>
                <w:hideMark/>
              </w:tcPr>
            </w:tcPrChange>
          </w:tcPr>
          <w:p w14:paraId="2344A749" w14:textId="77777777" w:rsidR="000F271F" w:rsidRPr="002A4BFC" w:rsidRDefault="000F271F" w:rsidP="00162AEA">
            <w:pPr>
              <w:pStyle w:val="Tabletext"/>
              <w:jc w:val="center"/>
              <w:rPr>
                <w:rPrChange w:id="2122" w:author="Author">
                  <w:rPr>
                    <w:highlight w:val="cyan"/>
                  </w:rPr>
                </w:rPrChange>
              </w:rPr>
            </w:pPr>
            <w:r w:rsidRPr="002A4BFC">
              <w:rPr>
                <w:rPrChange w:id="2123" w:author="Author">
                  <w:rPr>
                    <w:highlight w:val="cyan"/>
                  </w:rPr>
                </w:rPrChange>
              </w:rPr>
              <w:t>1.5</w:t>
            </w:r>
          </w:p>
        </w:tc>
        <w:tc>
          <w:tcPr>
            <w:tcW w:w="747" w:type="dxa"/>
            <w:noWrap/>
            <w:hideMark/>
            <w:tcPrChange w:id="2124" w:author="Author">
              <w:tcPr>
                <w:tcW w:w="819" w:type="dxa"/>
                <w:gridSpan w:val="2"/>
                <w:noWrap/>
                <w:hideMark/>
              </w:tcPr>
            </w:tcPrChange>
          </w:tcPr>
          <w:p w14:paraId="1BD25A16" w14:textId="77777777" w:rsidR="000F271F" w:rsidRPr="002A4BFC" w:rsidRDefault="000F271F" w:rsidP="00162AEA">
            <w:pPr>
              <w:pStyle w:val="Tabletext"/>
              <w:jc w:val="center"/>
              <w:rPr>
                <w:rPrChange w:id="2125" w:author="Author">
                  <w:rPr>
                    <w:highlight w:val="cyan"/>
                  </w:rPr>
                </w:rPrChange>
              </w:rPr>
            </w:pPr>
            <w:r w:rsidRPr="002A4BFC">
              <w:rPr>
                <w:rPrChange w:id="2126" w:author="Author">
                  <w:rPr>
                    <w:highlight w:val="cyan"/>
                  </w:rPr>
                </w:rPrChange>
              </w:rPr>
              <w:t>1</w:t>
            </w:r>
          </w:p>
        </w:tc>
        <w:tc>
          <w:tcPr>
            <w:tcW w:w="1236" w:type="dxa"/>
            <w:noWrap/>
            <w:vAlign w:val="bottom"/>
            <w:hideMark/>
            <w:tcPrChange w:id="2127" w:author="Author">
              <w:tcPr>
                <w:tcW w:w="1339" w:type="dxa"/>
                <w:gridSpan w:val="2"/>
                <w:noWrap/>
                <w:vAlign w:val="center"/>
                <w:hideMark/>
              </w:tcPr>
            </w:tcPrChange>
          </w:tcPr>
          <w:p w14:paraId="6FD6CB2A" w14:textId="77777777" w:rsidR="000F271F" w:rsidRPr="002A4BFC" w:rsidRDefault="000F271F" w:rsidP="00162AEA">
            <w:pPr>
              <w:pStyle w:val="Tabletext"/>
              <w:jc w:val="center"/>
              <w:rPr>
                <w:color w:val="000000"/>
                <w:rPrChange w:id="2128" w:author="Author">
                  <w:rPr>
                    <w:color w:val="000000"/>
                    <w:highlight w:val="cyan"/>
                  </w:rPr>
                </w:rPrChange>
              </w:rPr>
            </w:pPr>
            <w:ins w:id="2129" w:author="Author">
              <w:r w:rsidRPr="00D40B8D">
                <w:t>-126.6</w:t>
              </w:r>
            </w:ins>
            <w:del w:id="2130" w:author="Author">
              <w:r w:rsidRPr="002A4BFC" w:rsidDel="00487A45">
                <w:rPr>
                  <w:color w:val="000000"/>
                  <w:rPrChange w:id="2131" w:author="Author">
                    <w:rPr>
                      <w:color w:val="000000"/>
                      <w:highlight w:val="cyan"/>
                    </w:rPr>
                  </w:rPrChange>
                </w:rPr>
                <w:delText>-128.6</w:delText>
              </w:r>
            </w:del>
          </w:p>
        </w:tc>
      </w:tr>
      <w:tr w:rsidR="000F271F" w:rsidRPr="00BF187E" w14:paraId="4B9023F6" w14:textId="77777777" w:rsidTr="002A4BFC">
        <w:tblPrEx>
          <w:tblW w:w="0" w:type="auto"/>
          <w:jc w:val="center"/>
          <w:tblPrExChange w:id="2132" w:author="Author">
            <w:tblPrEx>
              <w:tblW w:w="0" w:type="auto"/>
              <w:jc w:val="center"/>
            </w:tblPrEx>
          </w:tblPrExChange>
        </w:tblPrEx>
        <w:trPr>
          <w:trHeight w:val="315"/>
          <w:jc w:val="center"/>
          <w:trPrChange w:id="2133" w:author="Author">
            <w:trPr>
              <w:gridAfter w:val="0"/>
              <w:trHeight w:val="315"/>
              <w:jc w:val="center"/>
            </w:trPr>
          </w:trPrChange>
        </w:trPr>
        <w:tc>
          <w:tcPr>
            <w:tcW w:w="1000" w:type="dxa"/>
            <w:noWrap/>
            <w:hideMark/>
            <w:tcPrChange w:id="2134" w:author="Author">
              <w:tcPr>
                <w:tcW w:w="983" w:type="dxa"/>
                <w:gridSpan w:val="2"/>
                <w:noWrap/>
                <w:hideMark/>
              </w:tcPr>
            </w:tcPrChange>
          </w:tcPr>
          <w:p w14:paraId="274B5CAB" w14:textId="77777777" w:rsidR="000F271F" w:rsidRPr="002A4BFC" w:rsidRDefault="000F271F" w:rsidP="00162AEA">
            <w:pPr>
              <w:pStyle w:val="Tabletext"/>
              <w:jc w:val="center"/>
              <w:rPr>
                <w:rPrChange w:id="2135" w:author="Author">
                  <w:rPr>
                    <w:highlight w:val="cyan"/>
                  </w:rPr>
                </w:rPrChange>
              </w:rPr>
            </w:pPr>
            <w:r w:rsidRPr="002A4BFC">
              <w:rPr>
                <w:rPrChange w:id="2136" w:author="Author">
                  <w:rPr>
                    <w:highlight w:val="cyan"/>
                  </w:rPr>
                </w:rPrChange>
              </w:rPr>
              <w:t>20</w:t>
            </w:r>
          </w:p>
        </w:tc>
        <w:tc>
          <w:tcPr>
            <w:tcW w:w="1108" w:type="dxa"/>
            <w:noWrap/>
            <w:vAlign w:val="bottom"/>
            <w:hideMark/>
            <w:tcPrChange w:id="2137" w:author="Author">
              <w:tcPr>
                <w:tcW w:w="849" w:type="dxa"/>
                <w:gridSpan w:val="2"/>
                <w:noWrap/>
                <w:vAlign w:val="center"/>
                <w:hideMark/>
              </w:tcPr>
            </w:tcPrChange>
          </w:tcPr>
          <w:p w14:paraId="112EC85E" w14:textId="77777777" w:rsidR="000F271F" w:rsidRPr="002A4BFC" w:rsidRDefault="000F271F" w:rsidP="00162AEA">
            <w:pPr>
              <w:pStyle w:val="Tabletext"/>
              <w:jc w:val="center"/>
              <w:rPr>
                <w:color w:val="000000"/>
                <w:rPrChange w:id="2138" w:author="Author">
                  <w:rPr>
                    <w:color w:val="000000"/>
                    <w:highlight w:val="cyan"/>
                  </w:rPr>
                </w:rPrChange>
              </w:rPr>
            </w:pPr>
            <w:ins w:id="2139" w:author="Author">
              <w:r w:rsidRPr="00D40B8D">
                <w:t>17.0</w:t>
              </w:r>
            </w:ins>
            <w:del w:id="2140" w:author="Author">
              <w:r w:rsidRPr="002A4BFC" w:rsidDel="00640E0D">
                <w:rPr>
                  <w:color w:val="000000"/>
                  <w:rPrChange w:id="2141" w:author="Author">
                    <w:rPr>
                      <w:color w:val="000000"/>
                      <w:highlight w:val="cyan"/>
                    </w:rPr>
                  </w:rPrChange>
                </w:rPr>
                <w:delText>16.0</w:delText>
              </w:r>
            </w:del>
          </w:p>
        </w:tc>
        <w:tc>
          <w:tcPr>
            <w:tcW w:w="1554" w:type="dxa"/>
            <w:noWrap/>
            <w:hideMark/>
            <w:tcPrChange w:id="2142" w:author="Author">
              <w:tcPr>
                <w:tcW w:w="1736" w:type="dxa"/>
                <w:gridSpan w:val="2"/>
                <w:noWrap/>
                <w:hideMark/>
              </w:tcPr>
            </w:tcPrChange>
          </w:tcPr>
          <w:p w14:paraId="4AC9731F" w14:textId="77777777" w:rsidR="000F271F" w:rsidRPr="002A4BFC" w:rsidRDefault="000F271F" w:rsidP="00162AEA">
            <w:pPr>
              <w:pStyle w:val="Tabletext"/>
              <w:jc w:val="center"/>
              <w:rPr>
                <w:rPrChange w:id="2143" w:author="Author">
                  <w:rPr>
                    <w:highlight w:val="cyan"/>
                  </w:rPr>
                </w:rPrChange>
              </w:rPr>
            </w:pPr>
            <w:r w:rsidRPr="002A4BFC">
              <w:rPr>
                <w:rPrChange w:id="2144" w:author="Author">
                  <w:rPr>
                    <w:highlight w:val="cyan"/>
                  </w:rPr>
                </w:rPrChange>
              </w:rPr>
              <w:t>3</w:t>
            </w:r>
          </w:p>
        </w:tc>
        <w:tc>
          <w:tcPr>
            <w:tcW w:w="1028" w:type="dxa"/>
            <w:noWrap/>
            <w:hideMark/>
            <w:tcPrChange w:id="2145" w:author="Author">
              <w:tcPr>
                <w:tcW w:w="1139" w:type="dxa"/>
                <w:gridSpan w:val="2"/>
                <w:noWrap/>
                <w:hideMark/>
              </w:tcPr>
            </w:tcPrChange>
          </w:tcPr>
          <w:p w14:paraId="2D525636" w14:textId="77777777" w:rsidR="000F271F" w:rsidRPr="002A4BFC" w:rsidRDefault="000F271F" w:rsidP="00162AEA">
            <w:pPr>
              <w:pStyle w:val="Tabletext"/>
              <w:jc w:val="center"/>
              <w:rPr>
                <w:rPrChange w:id="2146" w:author="Author">
                  <w:rPr>
                    <w:highlight w:val="cyan"/>
                  </w:rPr>
                </w:rPrChange>
              </w:rPr>
            </w:pPr>
            <w:r w:rsidRPr="002A4BFC">
              <w:rPr>
                <w:rPrChange w:id="2147" w:author="Author">
                  <w:rPr>
                    <w:highlight w:val="cyan"/>
                  </w:rPr>
                </w:rPrChange>
              </w:rPr>
              <w:t>1 392</w:t>
            </w:r>
          </w:p>
        </w:tc>
        <w:tc>
          <w:tcPr>
            <w:tcW w:w="1458" w:type="dxa"/>
            <w:noWrap/>
            <w:hideMark/>
            <w:tcPrChange w:id="2148" w:author="Author">
              <w:tcPr>
                <w:tcW w:w="1627" w:type="dxa"/>
                <w:gridSpan w:val="2"/>
                <w:noWrap/>
                <w:hideMark/>
              </w:tcPr>
            </w:tcPrChange>
          </w:tcPr>
          <w:p w14:paraId="4AC22950" w14:textId="77777777" w:rsidR="000F271F" w:rsidRPr="002A4BFC" w:rsidRDefault="000F271F" w:rsidP="00162AEA">
            <w:pPr>
              <w:pStyle w:val="Tabletext"/>
              <w:jc w:val="center"/>
              <w:rPr>
                <w:rPrChange w:id="2149" w:author="Author">
                  <w:rPr>
                    <w:highlight w:val="cyan"/>
                  </w:rPr>
                </w:rPrChange>
              </w:rPr>
            </w:pPr>
            <w:r w:rsidRPr="002A4BFC">
              <w:rPr>
                <w:rPrChange w:id="2150" w:author="Author">
                  <w:rPr>
                    <w:highlight w:val="cyan"/>
                  </w:rPr>
                </w:rPrChange>
              </w:rPr>
              <w:t>139.3</w:t>
            </w:r>
          </w:p>
        </w:tc>
        <w:tc>
          <w:tcPr>
            <w:tcW w:w="925" w:type="dxa"/>
            <w:noWrap/>
            <w:hideMark/>
            <w:tcPrChange w:id="2151" w:author="Author">
              <w:tcPr>
                <w:tcW w:w="926" w:type="dxa"/>
                <w:gridSpan w:val="2"/>
                <w:noWrap/>
                <w:hideMark/>
              </w:tcPr>
            </w:tcPrChange>
          </w:tcPr>
          <w:p w14:paraId="15B7B7C9" w14:textId="77777777" w:rsidR="000F271F" w:rsidRPr="002A4BFC" w:rsidRDefault="000F271F" w:rsidP="00162AEA">
            <w:pPr>
              <w:pStyle w:val="Tabletext"/>
              <w:jc w:val="center"/>
              <w:rPr>
                <w:rPrChange w:id="2152" w:author="Author">
                  <w:rPr>
                    <w:highlight w:val="cyan"/>
                  </w:rPr>
                </w:rPrChange>
              </w:rPr>
            </w:pPr>
            <w:r w:rsidRPr="002A4BFC">
              <w:rPr>
                <w:rPrChange w:id="2153" w:author="Author">
                  <w:rPr>
                    <w:highlight w:val="cyan"/>
                  </w:rPr>
                </w:rPrChange>
              </w:rPr>
              <w:t>1</w:t>
            </w:r>
          </w:p>
        </w:tc>
        <w:tc>
          <w:tcPr>
            <w:tcW w:w="747" w:type="dxa"/>
            <w:noWrap/>
            <w:hideMark/>
            <w:tcPrChange w:id="2154" w:author="Author">
              <w:tcPr>
                <w:tcW w:w="819" w:type="dxa"/>
                <w:gridSpan w:val="2"/>
                <w:noWrap/>
                <w:hideMark/>
              </w:tcPr>
            </w:tcPrChange>
          </w:tcPr>
          <w:p w14:paraId="441245B4" w14:textId="77777777" w:rsidR="000F271F" w:rsidRPr="002A4BFC" w:rsidRDefault="000F271F" w:rsidP="00162AEA">
            <w:pPr>
              <w:pStyle w:val="Tabletext"/>
              <w:jc w:val="center"/>
              <w:rPr>
                <w:rPrChange w:id="2155" w:author="Author">
                  <w:rPr>
                    <w:highlight w:val="cyan"/>
                  </w:rPr>
                </w:rPrChange>
              </w:rPr>
            </w:pPr>
            <w:r w:rsidRPr="002A4BFC">
              <w:rPr>
                <w:rPrChange w:id="2156" w:author="Author">
                  <w:rPr>
                    <w:highlight w:val="cyan"/>
                  </w:rPr>
                </w:rPrChange>
              </w:rPr>
              <w:t>1</w:t>
            </w:r>
          </w:p>
        </w:tc>
        <w:tc>
          <w:tcPr>
            <w:tcW w:w="1236" w:type="dxa"/>
            <w:noWrap/>
            <w:vAlign w:val="bottom"/>
            <w:hideMark/>
            <w:tcPrChange w:id="2157" w:author="Author">
              <w:tcPr>
                <w:tcW w:w="1339" w:type="dxa"/>
                <w:gridSpan w:val="2"/>
                <w:noWrap/>
                <w:vAlign w:val="center"/>
                <w:hideMark/>
              </w:tcPr>
            </w:tcPrChange>
          </w:tcPr>
          <w:p w14:paraId="0C08E043" w14:textId="77777777" w:rsidR="000F271F" w:rsidRPr="002A4BFC" w:rsidRDefault="000F271F" w:rsidP="00162AEA">
            <w:pPr>
              <w:pStyle w:val="Tabletext"/>
              <w:jc w:val="center"/>
              <w:rPr>
                <w:color w:val="000000"/>
                <w:rPrChange w:id="2158" w:author="Author">
                  <w:rPr>
                    <w:color w:val="000000"/>
                    <w:highlight w:val="cyan"/>
                  </w:rPr>
                </w:rPrChange>
              </w:rPr>
            </w:pPr>
            <w:ins w:id="2159" w:author="Author">
              <w:r w:rsidRPr="00D40B8D">
                <w:t>-125.3</w:t>
              </w:r>
            </w:ins>
            <w:del w:id="2160" w:author="Author">
              <w:r w:rsidRPr="002A4BFC" w:rsidDel="00487A45">
                <w:rPr>
                  <w:color w:val="000000"/>
                  <w:rPrChange w:id="2161" w:author="Author">
                    <w:rPr>
                      <w:color w:val="000000"/>
                      <w:highlight w:val="cyan"/>
                    </w:rPr>
                  </w:rPrChange>
                </w:rPr>
                <w:delText>-126.3</w:delText>
              </w:r>
            </w:del>
          </w:p>
        </w:tc>
      </w:tr>
      <w:tr w:rsidR="000F271F" w:rsidRPr="00BF187E" w14:paraId="4A683B04" w14:textId="77777777" w:rsidTr="002A4BFC">
        <w:tblPrEx>
          <w:tblW w:w="0" w:type="auto"/>
          <w:jc w:val="center"/>
          <w:tblPrExChange w:id="2162" w:author="Author">
            <w:tblPrEx>
              <w:tblW w:w="0" w:type="auto"/>
              <w:jc w:val="center"/>
            </w:tblPrEx>
          </w:tblPrExChange>
        </w:tblPrEx>
        <w:trPr>
          <w:trHeight w:val="315"/>
          <w:jc w:val="center"/>
          <w:trPrChange w:id="2163" w:author="Author">
            <w:trPr>
              <w:gridAfter w:val="0"/>
              <w:trHeight w:val="315"/>
              <w:jc w:val="center"/>
            </w:trPr>
          </w:trPrChange>
        </w:trPr>
        <w:tc>
          <w:tcPr>
            <w:tcW w:w="1000" w:type="dxa"/>
            <w:noWrap/>
            <w:hideMark/>
            <w:tcPrChange w:id="2164" w:author="Author">
              <w:tcPr>
                <w:tcW w:w="983" w:type="dxa"/>
                <w:gridSpan w:val="2"/>
                <w:noWrap/>
                <w:hideMark/>
              </w:tcPr>
            </w:tcPrChange>
          </w:tcPr>
          <w:p w14:paraId="73C061FD" w14:textId="77777777" w:rsidR="000F271F" w:rsidRPr="002A4BFC" w:rsidRDefault="000F271F" w:rsidP="00162AEA">
            <w:pPr>
              <w:pStyle w:val="Tabletext"/>
              <w:jc w:val="center"/>
              <w:rPr>
                <w:rPrChange w:id="2165" w:author="Author">
                  <w:rPr>
                    <w:highlight w:val="cyan"/>
                  </w:rPr>
                </w:rPrChange>
              </w:rPr>
            </w:pPr>
            <w:r w:rsidRPr="002A4BFC">
              <w:rPr>
                <w:rPrChange w:id="2166" w:author="Author">
                  <w:rPr>
                    <w:highlight w:val="cyan"/>
                  </w:rPr>
                </w:rPrChange>
              </w:rPr>
              <w:lastRenderedPageBreak/>
              <w:t>30</w:t>
            </w:r>
          </w:p>
        </w:tc>
        <w:tc>
          <w:tcPr>
            <w:tcW w:w="1108" w:type="dxa"/>
            <w:noWrap/>
            <w:vAlign w:val="bottom"/>
            <w:hideMark/>
            <w:tcPrChange w:id="2167" w:author="Author">
              <w:tcPr>
                <w:tcW w:w="849" w:type="dxa"/>
                <w:gridSpan w:val="2"/>
                <w:noWrap/>
                <w:vAlign w:val="center"/>
                <w:hideMark/>
              </w:tcPr>
            </w:tcPrChange>
          </w:tcPr>
          <w:p w14:paraId="367C2E02" w14:textId="77777777" w:rsidR="000F271F" w:rsidRPr="002A4BFC" w:rsidRDefault="000F271F" w:rsidP="00162AEA">
            <w:pPr>
              <w:pStyle w:val="Tabletext"/>
              <w:jc w:val="center"/>
              <w:rPr>
                <w:color w:val="000000"/>
                <w:rPrChange w:id="2168" w:author="Author">
                  <w:rPr>
                    <w:color w:val="000000"/>
                    <w:highlight w:val="cyan"/>
                  </w:rPr>
                </w:rPrChange>
              </w:rPr>
            </w:pPr>
            <w:ins w:id="2169" w:author="Author">
              <w:r w:rsidRPr="00D40B8D">
                <w:t>15.5</w:t>
              </w:r>
            </w:ins>
            <w:del w:id="2170" w:author="Author">
              <w:r w:rsidRPr="002A4BFC" w:rsidDel="00640E0D">
                <w:rPr>
                  <w:color w:val="000000"/>
                  <w:rPrChange w:id="2171" w:author="Author">
                    <w:rPr>
                      <w:color w:val="000000"/>
                      <w:highlight w:val="cyan"/>
                    </w:rPr>
                  </w:rPrChange>
                </w:rPr>
                <w:delText>16.0</w:delText>
              </w:r>
            </w:del>
          </w:p>
        </w:tc>
        <w:tc>
          <w:tcPr>
            <w:tcW w:w="1554" w:type="dxa"/>
            <w:noWrap/>
            <w:hideMark/>
            <w:tcPrChange w:id="2172" w:author="Author">
              <w:tcPr>
                <w:tcW w:w="1736" w:type="dxa"/>
                <w:gridSpan w:val="2"/>
                <w:noWrap/>
                <w:hideMark/>
              </w:tcPr>
            </w:tcPrChange>
          </w:tcPr>
          <w:p w14:paraId="54FDC962" w14:textId="77777777" w:rsidR="000F271F" w:rsidRPr="002A4BFC" w:rsidRDefault="000F271F" w:rsidP="00162AEA">
            <w:pPr>
              <w:pStyle w:val="Tabletext"/>
              <w:jc w:val="center"/>
              <w:rPr>
                <w:rPrChange w:id="2173" w:author="Author">
                  <w:rPr>
                    <w:highlight w:val="cyan"/>
                  </w:rPr>
                </w:rPrChange>
              </w:rPr>
            </w:pPr>
            <w:r w:rsidRPr="002A4BFC">
              <w:rPr>
                <w:rPrChange w:id="2174" w:author="Author">
                  <w:rPr>
                    <w:highlight w:val="cyan"/>
                  </w:rPr>
                </w:rPrChange>
              </w:rPr>
              <w:t>3</w:t>
            </w:r>
          </w:p>
        </w:tc>
        <w:tc>
          <w:tcPr>
            <w:tcW w:w="1028" w:type="dxa"/>
            <w:noWrap/>
            <w:hideMark/>
            <w:tcPrChange w:id="2175" w:author="Author">
              <w:tcPr>
                <w:tcW w:w="1139" w:type="dxa"/>
                <w:gridSpan w:val="2"/>
                <w:noWrap/>
                <w:hideMark/>
              </w:tcPr>
            </w:tcPrChange>
          </w:tcPr>
          <w:p w14:paraId="27239975" w14:textId="77777777" w:rsidR="000F271F" w:rsidRPr="002A4BFC" w:rsidRDefault="000F271F" w:rsidP="00162AEA">
            <w:pPr>
              <w:pStyle w:val="Tabletext"/>
              <w:jc w:val="center"/>
              <w:rPr>
                <w:rPrChange w:id="2176" w:author="Author">
                  <w:rPr>
                    <w:highlight w:val="cyan"/>
                  </w:rPr>
                </w:rPrChange>
              </w:rPr>
            </w:pPr>
            <w:r w:rsidRPr="002A4BFC">
              <w:rPr>
                <w:rPrChange w:id="2177" w:author="Author">
                  <w:rPr>
                    <w:highlight w:val="cyan"/>
                  </w:rPr>
                </w:rPrChange>
              </w:rPr>
              <w:t>1 075</w:t>
            </w:r>
          </w:p>
        </w:tc>
        <w:tc>
          <w:tcPr>
            <w:tcW w:w="1458" w:type="dxa"/>
            <w:noWrap/>
            <w:hideMark/>
            <w:tcPrChange w:id="2178" w:author="Author">
              <w:tcPr>
                <w:tcW w:w="1627" w:type="dxa"/>
                <w:gridSpan w:val="2"/>
                <w:noWrap/>
                <w:hideMark/>
              </w:tcPr>
            </w:tcPrChange>
          </w:tcPr>
          <w:p w14:paraId="1BC2E3B7" w14:textId="77777777" w:rsidR="000F271F" w:rsidRPr="002A4BFC" w:rsidRDefault="000F271F" w:rsidP="00162AEA">
            <w:pPr>
              <w:pStyle w:val="Tabletext"/>
              <w:jc w:val="center"/>
              <w:rPr>
                <w:rPrChange w:id="2179" w:author="Author">
                  <w:rPr>
                    <w:highlight w:val="cyan"/>
                  </w:rPr>
                </w:rPrChange>
              </w:rPr>
            </w:pPr>
            <w:r w:rsidRPr="002A4BFC">
              <w:rPr>
                <w:rPrChange w:id="2180" w:author="Author">
                  <w:rPr>
                    <w:highlight w:val="cyan"/>
                  </w:rPr>
                </w:rPrChange>
              </w:rPr>
              <w:t>137</w:t>
            </w:r>
          </w:p>
        </w:tc>
        <w:tc>
          <w:tcPr>
            <w:tcW w:w="925" w:type="dxa"/>
            <w:noWrap/>
            <w:hideMark/>
            <w:tcPrChange w:id="2181" w:author="Author">
              <w:tcPr>
                <w:tcW w:w="926" w:type="dxa"/>
                <w:gridSpan w:val="2"/>
                <w:noWrap/>
                <w:hideMark/>
              </w:tcPr>
            </w:tcPrChange>
          </w:tcPr>
          <w:p w14:paraId="1EA69E87" w14:textId="77777777" w:rsidR="000F271F" w:rsidRPr="002A4BFC" w:rsidRDefault="000F271F" w:rsidP="00162AEA">
            <w:pPr>
              <w:pStyle w:val="Tabletext"/>
              <w:jc w:val="center"/>
              <w:rPr>
                <w:rPrChange w:id="2182" w:author="Author">
                  <w:rPr>
                    <w:highlight w:val="cyan"/>
                  </w:rPr>
                </w:rPrChange>
              </w:rPr>
            </w:pPr>
            <w:r w:rsidRPr="002A4BFC">
              <w:rPr>
                <w:rPrChange w:id="2183" w:author="Author">
                  <w:rPr>
                    <w:highlight w:val="cyan"/>
                  </w:rPr>
                </w:rPrChange>
              </w:rPr>
              <w:t>-0.5</w:t>
            </w:r>
          </w:p>
        </w:tc>
        <w:tc>
          <w:tcPr>
            <w:tcW w:w="747" w:type="dxa"/>
            <w:noWrap/>
            <w:hideMark/>
            <w:tcPrChange w:id="2184" w:author="Author">
              <w:tcPr>
                <w:tcW w:w="819" w:type="dxa"/>
                <w:gridSpan w:val="2"/>
                <w:noWrap/>
                <w:hideMark/>
              </w:tcPr>
            </w:tcPrChange>
          </w:tcPr>
          <w:p w14:paraId="791C599C" w14:textId="77777777" w:rsidR="000F271F" w:rsidRPr="002A4BFC" w:rsidRDefault="000F271F" w:rsidP="00162AEA">
            <w:pPr>
              <w:pStyle w:val="Tabletext"/>
              <w:jc w:val="center"/>
              <w:rPr>
                <w:rPrChange w:id="2185" w:author="Author">
                  <w:rPr>
                    <w:highlight w:val="cyan"/>
                  </w:rPr>
                </w:rPrChange>
              </w:rPr>
            </w:pPr>
            <w:r w:rsidRPr="002A4BFC">
              <w:rPr>
                <w:rPrChange w:id="2186" w:author="Author">
                  <w:rPr>
                    <w:highlight w:val="cyan"/>
                  </w:rPr>
                </w:rPrChange>
              </w:rPr>
              <w:t>1</w:t>
            </w:r>
          </w:p>
        </w:tc>
        <w:tc>
          <w:tcPr>
            <w:tcW w:w="1236" w:type="dxa"/>
            <w:noWrap/>
            <w:vAlign w:val="bottom"/>
            <w:hideMark/>
            <w:tcPrChange w:id="2187" w:author="Author">
              <w:tcPr>
                <w:tcW w:w="1339" w:type="dxa"/>
                <w:gridSpan w:val="2"/>
                <w:noWrap/>
                <w:vAlign w:val="center"/>
                <w:hideMark/>
              </w:tcPr>
            </w:tcPrChange>
          </w:tcPr>
          <w:p w14:paraId="4FA6BB32" w14:textId="77777777" w:rsidR="000F271F" w:rsidRPr="002A4BFC" w:rsidRDefault="000F271F" w:rsidP="00162AEA">
            <w:pPr>
              <w:pStyle w:val="Tabletext"/>
              <w:jc w:val="center"/>
              <w:rPr>
                <w:color w:val="000000"/>
                <w:rPrChange w:id="2188" w:author="Author">
                  <w:rPr>
                    <w:color w:val="000000"/>
                    <w:highlight w:val="cyan"/>
                  </w:rPr>
                </w:rPrChange>
              </w:rPr>
            </w:pPr>
            <w:ins w:id="2189" w:author="Author">
              <w:r w:rsidRPr="00D40B8D">
                <w:t>-126.0</w:t>
              </w:r>
            </w:ins>
            <w:del w:id="2190" w:author="Author">
              <w:r w:rsidRPr="002A4BFC" w:rsidDel="00487A45">
                <w:rPr>
                  <w:color w:val="000000"/>
                  <w:rPrChange w:id="2191" w:author="Author">
                    <w:rPr>
                      <w:color w:val="000000"/>
                      <w:highlight w:val="cyan"/>
                    </w:rPr>
                  </w:rPrChange>
                </w:rPr>
                <w:delText>-125.5</w:delText>
              </w:r>
            </w:del>
          </w:p>
        </w:tc>
      </w:tr>
      <w:tr w:rsidR="000F271F" w:rsidRPr="00BF187E" w14:paraId="0A9CCC1A" w14:textId="77777777" w:rsidTr="002A4BFC">
        <w:tblPrEx>
          <w:tblW w:w="0" w:type="auto"/>
          <w:jc w:val="center"/>
          <w:tblPrExChange w:id="2192" w:author="Author">
            <w:tblPrEx>
              <w:tblW w:w="0" w:type="auto"/>
              <w:jc w:val="center"/>
            </w:tblPrEx>
          </w:tblPrExChange>
        </w:tblPrEx>
        <w:trPr>
          <w:trHeight w:val="315"/>
          <w:jc w:val="center"/>
          <w:trPrChange w:id="2193" w:author="Author">
            <w:trPr>
              <w:gridAfter w:val="0"/>
              <w:trHeight w:val="315"/>
              <w:jc w:val="center"/>
            </w:trPr>
          </w:trPrChange>
        </w:trPr>
        <w:tc>
          <w:tcPr>
            <w:tcW w:w="1000" w:type="dxa"/>
            <w:noWrap/>
            <w:hideMark/>
            <w:tcPrChange w:id="2194" w:author="Author">
              <w:tcPr>
                <w:tcW w:w="983" w:type="dxa"/>
                <w:gridSpan w:val="2"/>
                <w:noWrap/>
                <w:hideMark/>
              </w:tcPr>
            </w:tcPrChange>
          </w:tcPr>
          <w:p w14:paraId="1BACD7BB" w14:textId="77777777" w:rsidR="000F271F" w:rsidRPr="002A4BFC" w:rsidRDefault="000F271F" w:rsidP="00162AEA">
            <w:pPr>
              <w:pStyle w:val="Tabletext"/>
              <w:jc w:val="center"/>
              <w:rPr>
                <w:rPrChange w:id="2195" w:author="Author">
                  <w:rPr>
                    <w:highlight w:val="cyan"/>
                  </w:rPr>
                </w:rPrChange>
              </w:rPr>
            </w:pPr>
            <w:r w:rsidRPr="002A4BFC">
              <w:rPr>
                <w:rPrChange w:id="2196" w:author="Author">
                  <w:rPr>
                    <w:highlight w:val="cyan"/>
                  </w:rPr>
                </w:rPrChange>
              </w:rPr>
              <w:t>40</w:t>
            </w:r>
          </w:p>
        </w:tc>
        <w:tc>
          <w:tcPr>
            <w:tcW w:w="1108" w:type="dxa"/>
            <w:noWrap/>
            <w:vAlign w:val="bottom"/>
            <w:hideMark/>
            <w:tcPrChange w:id="2197" w:author="Author">
              <w:tcPr>
                <w:tcW w:w="849" w:type="dxa"/>
                <w:gridSpan w:val="2"/>
                <w:noWrap/>
                <w:vAlign w:val="center"/>
                <w:hideMark/>
              </w:tcPr>
            </w:tcPrChange>
          </w:tcPr>
          <w:p w14:paraId="50DCDB27" w14:textId="77777777" w:rsidR="000F271F" w:rsidRPr="002A4BFC" w:rsidRDefault="000F271F" w:rsidP="00162AEA">
            <w:pPr>
              <w:pStyle w:val="Tabletext"/>
              <w:jc w:val="center"/>
              <w:rPr>
                <w:color w:val="000000"/>
                <w:rPrChange w:id="2198" w:author="Author">
                  <w:rPr>
                    <w:color w:val="000000"/>
                    <w:highlight w:val="cyan"/>
                  </w:rPr>
                </w:rPrChange>
              </w:rPr>
            </w:pPr>
            <w:ins w:id="2199" w:author="Author">
              <w:r w:rsidRPr="00D40B8D">
                <w:t>13.5</w:t>
              </w:r>
            </w:ins>
            <w:del w:id="2200" w:author="Author">
              <w:r w:rsidRPr="002A4BFC" w:rsidDel="00640E0D">
                <w:rPr>
                  <w:color w:val="000000"/>
                  <w:rPrChange w:id="2201" w:author="Author">
                    <w:rPr>
                      <w:color w:val="000000"/>
                      <w:highlight w:val="cyan"/>
                    </w:rPr>
                  </w:rPrChange>
                </w:rPr>
                <w:delText>16.0</w:delText>
              </w:r>
            </w:del>
          </w:p>
        </w:tc>
        <w:tc>
          <w:tcPr>
            <w:tcW w:w="1554" w:type="dxa"/>
            <w:noWrap/>
            <w:hideMark/>
            <w:tcPrChange w:id="2202" w:author="Author">
              <w:tcPr>
                <w:tcW w:w="1736" w:type="dxa"/>
                <w:gridSpan w:val="2"/>
                <w:noWrap/>
                <w:hideMark/>
              </w:tcPr>
            </w:tcPrChange>
          </w:tcPr>
          <w:p w14:paraId="43D0462D" w14:textId="77777777" w:rsidR="000F271F" w:rsidRPr="002A4BFC" w:rsidRDefault="000F271F" w:rsidP="00162AEA">
            <w:pPr>
              <w:pStyle w:val="Tabletext"/>
              <w:jc w:val="center"/>
              <w:rPr>
                <w:rPrChange w:id="2203" w:author="Author">
                  <w:rPr>
                    <w:highlight w:val="cyan"/>
                  </w:rPr>
                </w:rPrChange>
              </w:rPr>
            </w:pPr>
            <w:r w:rsidRPr="002A4BFC">
              <w:rPr>
                <w:rPrChange w:id="2204" w:author="Author">
                  <w:rPr>
                    <w:highlight w:val="cyan"/>
                  </w:rPr>
                </w:rPrChange>
              </w:rPr>
              <w:t>3</w:t>
            </w:r>
          </w:p>
        </w:tc>
        <w:tc>
          <w:tcPr>
            <w:tcW w:w="1028" w:type="dxa"/>
            <w:noWrap/>
            <w:hideMark/>
            <w:tcPrChange w:id="2205" w:author="Author">
              <w:tcPr>
                <w:tcW w:w="1139" w:type="dxa"/>
                <w:gridSpan w:val="2"/>
                <w:noWrap/>
                <w:hideMark/>
              </w:tcPr>
            </w:tcPrChange>
          </w:tcPr>
          <w:p w14:paraId="2821127A" w14:textId="77777777" w:rsidR="000F271F" w:rsidRPr="002A4BFC" w:rsidRDefault="000F271F" w:rsidP="00162AEA">
            <w:pPr>
              <w:pStyle w:val="Tabletext"/>
              <w:jc w:val="center"/>
              <w:rPr>
                <w:rPrChange w:id="2206" w:author="Author">
                  <w:rPr>
                    <w:highlight w:val="cyan"/>
                  </w:rPr>
                </w:rPrChange>
              </w:rPr>
            </w:pPr>
            <w:r w:rsidRPr="002A4BFC">
              <w:rPr>
                <w:rPrChange w:id="2207" w:author="Author">
                  <w:rPr>
                    <w:highlight w:val="cyan"/>
                  </w:rPr>
                </w:rPrChange>
              </w:rPr>
              <w:t>882</w:t>
            </w:r>
          </w:p>
        </w:tc>
        <w:tc>
          <w:tcPr>
            <w:tcW w:w="1458" w:type="dxa"/>
            <w:noWrap/>
            <w:hideMark/>
            <w:tcPrChange w:id="2208" w:author="Author">
              <w:tcPr>
                <w:tcW w:w="1627" w:type="dxa"/>
                <w:gridSpan w:val="2"/>
                <w:noWrap/>
                <w:hideMark/>
              </w:tcPr>
            </w:tcPrChange>
          </w:tcPr>
          <w:p w14:paraId="17CE9BE7" w14:textId="77777777" w:rsidR="000F271F" w:rsidRPr="002A4BFC" w:rsidRDefault="000F271F" w:rsidP="00162AEA">
            <w:pPr>
              <w:pStyle w:val="Tabletext"/>
              <w:jc w:val="center"/>
              <w:rPr>
                <w:rPrChange w:id="2209" w:author="Author">
                  <w:rPr>
                    <w:highlight w:val="cyan"/>
                  </w:rPr>
                </w:rPrChange>
              </w:rPr>
            </w:pPr>
            <w:r w:rsidRPr="002A4BFC">
              <w:rPr>
                <w:rPrChange w:id="2210" w:author="Author">
                  <w:rPr>
                    <w:highlight w:val="cyan"/>
                  </w:rPr>
                </w:rPrChange>
              </w:rPr>
              <w:t>135.3</w:t>
            </w:r>
          </w:p>
        </w:tc>
        <w:tc>
          <w:tcPr>
            <w:tcW w:w="925" w:type="dxa"/>
            <w:noWrap/>
            <w:hideMark/>
            <w:tcPrChange w:id="2211" w:author="Author">
              <w:tcPr>
                <w:tcW w:w="926" w:type="dxa"/>
                <w:gridSpan w:val="2"/>
                <w:noWrap/>
                <w:hideMark/>
              </w:tcPr>
            </w:tcPrChange>
          </w:tcPr>
          <w:p w14:paraId="6C3FAEA1" w14:textId="77777777" w:rsidR="000F271F" w:rsidRPr="002A4BFC" w:rsidRDefault="000F271F" w:rsidP="00162AEA">
            <w:pPr>
              <w:pStyle w:val="Tabletext"/>
              <w:jc w:val="center"/>
              <w:rPr>
                <w:rPrChange w:id="2212" w:author="Author">
                  <w:rPr>
                    <w:highlight w:val="cyan"/>
                  </w:rPr>
                </w:rPrChange>
              </w:rPr>
            </w:pPr>
            <w:r w:rsidRPr="002A4BFC">
              <w:rPr>
                <w:rPrChange w:id="2213" w:author="Author">
                  <w:rPr>
                    <w:highlight w:val="cyan"/>
                  </w:rPr>
                </w:rPrChange>
              </w:rPr>
              <w:t>-2</w:t>
            </w:r>
          </w:p>
        </w:tc>
        <w:tc>
          <w:tcPr>
            <w:tcW w:w="747" w:type="dxa"/>
            <w:noWrap/>
            <w:hideMark/>
            <w:tcPrChange w:id="2214" w:author="Author">
              <w:tcPr>
                <w:tcW w:w="819" w:type="dxa"/>
                <w:gridSpan w:val="2"/>
                <w:noWrap/>
                <w:hideMark/>
              </w:tcPr>
            </w:tcPrChange>
          </w:tcPr>
          <w:p w14:paraId="621B3BCA" w14:textId="77777777" w:rsidR="000F271F" w:rsidRPr="002A4BFC" w:rsidRDefault="000F271F" w:rsidP="00162AEA">
            <w:pPr>
              <w:pStyle w:val="Tabletext"/>
              <w:jc w:val="center"/>
              <w:rPr>
                <w:rPrChange w:id="2215" w:author="Author">
                  <w:rPr>
                    <w:highlight w:val="cyan"/>
                  </w:rPr>
                </w:rPrChange>
              </w:rPr>
            </w:pPr>
            <w:r w:rsidRPr="002A4BFC">
              <w:rPr>
                <w:rPrChange w:id="2216" w:author="Author">
                  <w:rPr>
                    <w:highlight w:val="cyan"/>
                  </w:rPr>
                </w:rPrChange>
              </w:rPr>
              <w:t>1</w:t>
            </w:r>
          </w:p>
        </w:tc>
        <w:tc>
          <w:tcPr>
            <w:tcW w:w="1236" w:type="dxa"/>
            <w:noWrap/>
            <w:vAlign w:val="bottom"/>
            <w:hideMark/>
            <w:tcPrChange w:id="2217" w:author="Author">
              <w:tcPr>
                <w:tcW w:w="1339" w:type="dxa"/>
                <w:gridSpan w:val="2"/>
                <w:noWrap/>
                <w:vAlign w:val="center"/>
                <w:hideMark/>
              </w:tcPr>
            </w:tcPrChange>
          </w:tcPr>
          <w:p w14:paraId="49D1A466" w14:textId="77777777" w:rsidR="000F271F" w:rsidRPr="002A4BFC" w:rsidRDefault="000F271F" w:rsidP="00162AEA">
            <w:pPr>
              <w:pStyle w:val="Tabletext"/>
              <w:jc w:val="center"/>
              <w:rPr>
                <w:color w:val="000000"/>
                <w:rPrChange w:id="2218" w:author="Author">
                  <w:rPr>
                    <w:color w:val="000000"/>
                    <w:highlight w:val="cyan"/>
                  </w:rPr>
                </w:rPrChange>
              </w:rPr>
            </w:pPr>
            <w:ins w:id="2219" w:author="Author">
              <w:r w:rsidRPr="00D40B8D">
                <w:t>-127.8</w:t>
              </w:r>
            </w:ins>
            <w:del w:id="2220" w:author="Author">
              <w:r w:rsidRPr="002A4BFC" w:rsidDel="00487A45">
                <w:rPr>
                  <w:color w:val="000000"/>
                  <w:rPrChange w:id="2221" w:author="Author">
                    <w:rPr>
                      <w:color w:val="000000"/>
                      <w:highlight w:val="cyan"/>
                    </w:rPr>
                  </w:rPrChange>
                </w:rPr>
                <w:delText>-125.3</w:delText>
              </w:r>
            </w:del>
          </w:p>
        </w:tc>
      </w:tr>
      <w:tr w:rsidR="000F271F" w:rsidRPr="00BF187E" w14:paraId="1519F53D" w14:textId="77777777" w:rsidTr="002A4BFC">
        <w:tblPrEx>
          <w:tblW w:w="0" w:type="auto"/>
          <w:jc w:val="center"/>
          <w:tblPrExChange w:id="2222" w:author="Author">
            <w:tblPrEx>
              <w:tblW w:w="0" w:type="auto"/>
              <w:jc w:val="center"/>
            </w:tblPrEx>
          </w:tblPrExChange>
        </w:tblPrEx>
        <w:trPr>
          <w:trHeight w:val="315"/>
          <w:jc w:val="center"/>
          <w:trPrChange w:id="2223" w:author="Author">
            <w:trPr>
              <w:gridAfter w:val="0"/>
              <w:trHeight w:val="315"/>
              <w:jc w:val="center"/>
            </w:trPr>
          </w:trPrChange>
        </w:trPr>
        <w:tc>
          <w:tcPr>
            <w:tcW w:w="1000" w:type="dxa"/>
            <w:noWrap/>
            <w:hideMark/>
            <w:tcPrChange w:id="2224" w:author="Author">
              <w:tcPr>
                <w:tcW w:w="983" w:type="dxa"/>
                <w:gridSpan w:val="2"/>
                <w:noWrap/>
                <w:hideMark/>
              </w:tcPr>
            </w:tcPrChange>
          </w:tcPr>
          <w:p w14:paraId="3C4EBC44" w14:textId="77777777" w:rsidR="000F271F" w:rsidRPr="002A4BFC" w:rsidRDefault="000F271F" w:rsidP="00162AEA">
            <w:pPr>
              <w:pStyle w:val="Tabletext"/>
              <w:jc w:val="center"/>
              <w:rPr>
                <w:rPrChange w:id="2225" w:author="Author">
                  <w:rPr>
                    <w:highlight w:val="cyan"/>
                  </w:rPr>
                </w:rPrChange>
              </w:rPr>
            </w:pPr>
            <w:r w:rsidRPr="002A4BFC">
              <w:rPr>
                <w:rPrChange w:id="2226" w:author="Author">
                  <w:rPr>
                    <w:highlight w:val="cyan"/>
                  </w:rPr>
                </w:rPrChange>
              </w:rPr>
              <w:t>50</w:t>
            </w:r>
          </w:p>
        </w:tc>
        <w:tc>
          <w:tcPr>
            <w:tcW w:w="1108" w:type="dxa"/>
            <w:noWrap/>
            <w:vAlign w:val="bottom"/>
            <w:hideMark/>
            <w:tcPrChange w:id="2227" w:author="Author">
              <w:tcPr>
                <w:tcW w:w="849" w:type="dxa"/>
                <w:gridSpan w:val="2"/>
                <w:noWrap/>
                <w:vAlign w:val="center"/>
                <w:hideMark/>
              </w:tcPr>
            </w:tcPrChange>
          </w:tcPr>
          <w:p w14:paraId="339946BC" w14:textId="77777777" w:rsidR="000F271F" w:rsidRPr="002A4BFC" w:rsidRDefault="000F271F" w:rsidP="00162AEA">
            <w:pPr>
              <w:pStyle w:val="Tabletext"/>
              <w:jc w:val="center"/>
              <w:rPr>
                <w:color w:val="000000"/>
                <w:rPrChange w:id="2228" w:author="Author">
                  <w:rPr>
                    <w:color w:val="000000"/>
                    <w:highlight w:val="cyan"/>
                  </w:rPr>
                </w:rPrChange>
              </w:rPr>
            </w:pPr>
            <w:ins w:id="2229" w:author="Author">
              <w:r w:rsidRPr="00D40B8D">
                <w:t>11.0</w:t>
              </w:r>
            </w:ins>
            <w:del w:id="2230" w:author="Author">
              <w:r w:rsidRPr="002A4BFC" w:rsidDel="00640E0D">
                <w:rPr>
                  <w:color w:val="000000"/>
                  <w:rPrChange w:id="2231" w:author="Author">
                    <w:rPr>
                      <w:color w:val="000000"/>
                      <w:highlight w:val="cyan"/>
                    </w:rPr>
                  </w:rPrChange>
                </w:rPr>
                <w:delText>16.0</w:delText>
              </w:r>
            </w:del>
          </w:p>
        </w:tc>
        <w:tc>
          <w:tcPr>
            <w:tcW w:w="1554" w:type="dxa"/>
            <w:noWrap/>
            <w:hideMark/>
            <w:tcPrChange w:id="2232" w:author="Author">
              <w:tcPr>
                <w:tcW w:w="1736" w:type="dxa"/>
                <w:gridSpan w:val="2"/>
                <w:noWrap/>
                <w:hideMark/>
              </w:tcPr>
            </w:tcPrChange>
          </w:tcPr>
          <w:p w14:paraId="1A3B5F75" w14:textId="77777777" w:rsidR="000F271F" w:rsidRPr="002A4BFC" w:rsidRDefault="000F271F" w:rsidP="00162AEA">
            <w:pPr>
              <w:pStyle w:val="Tabletext"/>
              <w:jc w:val="center"/>
              <w:rPr>
                <w:rPrChange w:id="2233" w:author="Author">
                  <w:rPr>
                    <w:highlight w:val="cyan"/>
                  </w:rPr>
                </w:rPrChange>
              </w:rPr>
            </w:pPr>
            <w:r w:rsidRPr="002A4BFC">
              <w:rPr>
                <w:rPrChange w:id="2234" w:author="Author">
                  <w:rPr>
                    <w:highlight w:val="cyan"/>
                  </w:rPr>
                </w:rPrChange>
              </w:rPr>
              <w:t>3</w:t>
            </w:r>
          </w:p>
        </w:tc>
        <w:tc>
          <w:tcPr>
            <w:tcW w:w="1028" w:type="dxa"/>
            <w:noWrap/>
            <w:hideMark/>
            <w:tcPrChange w:id="2235" w:author="Author">
              <w:tcPr>
                <w:tcW w:w="1139" w:type="dxa"/>
                <w:gridSpan w:val="2"/>
                <w:noWrap/>
                <w:hideMark/>
              </w:tcPr>
            </w:tcPrChange>
          </w:tcPr>
          <w:p w14:paraId="72C9D814" w14:textId="77777777" w:rsidR="000F271F" w:rsidRPr="002A4BFC" w:rsidRDefault="000F271F" w:rsidP="00162AEA">
            <w:pPr>
              <w:pStyle w:val="Tabletext"/>
              <w:jc w:val="center"/>
              <w:rPr>
                <w:rPrChange w:id="2236" w:author="Author">
                  <w:rPr>
                    <w:highlight w:val="cyan"/>
                  </w:rPr>
                </w:rPrChange>
              </w:rPr>
            </w:pPr>
            <w:r w:rsidRPr="002A4BFC">
              <w:rPr>
                <w:rPrChange w:id="2237" w:author="Author">
                  <w:rPr>
                    <w:highlight w:val="cyan"/>
                  </w:rPr>
                </w:rPrChange>
              </w:rPr>
              <w:t>761</w:t>
            </w:r>
          </w:p>
        </w:tc>
        <w:tc>
          <w:tcPr>
            <w:tcW w:w="1458" w:type="dxa"/>
            <w:noWrap/>
            <w:hideMark/>
            <w:tcPrChange w:id="2238" w:author="Author">
              <w:tcPr>
                <w:tcW w:w="1627" w:type="dxa"/>
                <w:gridSpan w:val="2"/>
                <w:noWrap/>
                <w:hideMark/>
              </w:tcPr>
            </w:tcPrChange>
          </w:tcPr>
          <w:p w14:paraId="44736988" w14:textId="77777777" w:rsidR="000F271F" w:rsidRPr="002A4BFC" w:rsidRDefault="000F271F" w:rsidP="00162AEA">
            <w:pPr>
              <w:pStyle w:val="Tabletext"/>
              <w:jc w:val="center"/>
              <w:rPr>
                <w:rPrChange w:id="2239" w:author="Author">
                  <w:rPr>
                    <w:highlight w:val="cyan"/>
                  </w:rPr>
                </w:rPrChange>
              </w:rPr>
            </w:pPr>
            <w:r w:rsidRPr="002A4BFC">
              <w:rPr>
                <w:rPrChange w:id="2240" w:author="Author">
                  <w:rPr>
                    <w:highlight w:val="cyan"/>
                  </w:rPr>
                </w:rPrChange>
              </w:rPr>
              <w:t>134</w:t>
            </w:r>
          </w:p>
        </w:tc>
        <w:tc>
          <w:tcPr>
            <w:tcW w:w="925" w:type="dxa"/>
            <w:noWrap/>
            <w:hideMark/>
            <w:tcPrChange w:id="2241" w:author="Author">
              <w:tcPr>
                <w:tcW w:w="926" w:type="dxa"/>
                <w:gridSpan w:val="2"/>
                <w:noWrap/>
                <w:hideMark/>
              </w:tcPr>
            </w:tcPrChange>
          </w:tcPr>
          <w:p w14:paraId="1AA46066" w14:textId="77777777" w:rsidR="000F271F" w:rsidRPr="002A4BFC" w:rsidRDefault="000F271F" w:rsidP="00162AEA">
            <w:pPr>
              <w:pStyle w:val="Tabletext"/>
              <w:jc w:val="center"/>
              <w:rPr>
                <w:rPrChange w:id="2242" w:author="Author">
                  <w:rPr>
                    <w:highlight w:val="cyan"/>
                  </w:rPr>
                </w:rPrChange>
              </w:rPr>
            </w:pPr>
            <w:r w:rsidRPr="002A4BFC">
              <w:rPr>
                <w:rPrChange w:id="2243" w:author="Author">
                  <w:rPr>
                    <w:highlight w:val="cyan"/>
                  </w:rPr>
                </w:rPrChange>
              </w:rPr>
              <w:t>-4</w:t>
            </w:r>
          </w:p>
        </w:tc>
        <w:tc>
          <w:tcPr>
            <w:tcW w:w="747" w:type="dxa"/>
            <w:noWrap/>
            <w:hideMark/>
            <w:tcPrChange w:id="2244" w:author="Author">
              <w:tcPr>
                <w:tcW w:w="819" w:type="dxa"/>
                <w:gridSpan w:val="2"/>
                <w:noWrap/>
                <w:hideMark/>
              </w:tcPr>
            </w:tcPrChange>
          </w:tcPr>
          <w:p w14:paraId="2F12E24D" w14:textId="77777777" w:rsidR="000F271F" w:rsidRPr="002A4BFC" w:rsidRDefault="000F271F" w:rsidP="00162AEA">
            <w:pPr>
              <w:pStyle w:val="Tabletext"/>
              <w:jc w:val="center"/>
              <w:rPr>
                <w:rPrChange w:id="2245" w:author="Author">
                  <w:rPr>
                    <w:highlight w:val="cyan"/>
                  </w:rPr>
                </w:rPrChange>
              </w:rPr>
            </w:pPr>
            <w:r w:rsidRPr="002A4BFC">
              <w:rPr>
                <w:rPrChange w:id="2246" w:author="Author">
                  <w:rPr>
                    <w:highlight w:val="cyan"/>
                  </w:rPr>
                </w:rPrChange>
              </w:rPr>
              <w:t>1</w:t>
            </w:r>
          </w:p>
        </w:tc>
        <w:tc>
          <w:tcPr>
            <w:tcW w:w="1236" w:type="dxa"/>
            <w:noWrap/>
            <w:vAlign w:val="bottom"/>
            <w:hideMark/>
            <w:tcPrChange w:id="2247" w:author="Author">
              <w:tcPr>
                <w:tcW w:w="1339" w:type="dxa"/>
                <w:gridSpan w:val="2"/>
                <w:noWrap/>
                <w:vAlign w:val="center"/>
                <w:hideMark/>
              </w:tcPr>
            </w:tcPrChange>
          </w:tcPr>
          <w:p w14:paraId="02807520" w14:textId="77777777" w:rsidR="000F271F" w:rsidRPr="002A4BFC" w:rsidRDefault="000F271F" w:rsidP="00162AEA">
            <w:pPr>
              <w:pStyle w:val="Tabletext"/>
              <w:jc w:val="center"/>
              <w:rPr>
                <w:color w:val="000000"/>
                <w:rPrChange w:id="2248" w:author="Author">
                  <w:rPr>
                    <w:color w:val="000000"/>
                    <w:highlight w:val="cyan"/>
                  </w:rPr>
                </w:rPrChange>
              </w:rPr>
            </w:pPr>
            <w:ins w:id="2249" w:author="Author">
              <w:r w:rsidRPr="00D40B8D">
                <w:t>-131.0</w:t>
              </w:r>
            </w:ins>
            <w:del w:id="2250" w:author="Author">
              <w:r w:rsidRPr="002A4BFC" w:rsidDel="00487A45">
                <w:rPr>
                  <w:color w:val="000000"/>
                  <w:rPrChange w:id="2251" w:author="Author">
                    <w:rPr>
                      <w:color w:val="000000"/>
                      <w:highlight w:val="cyan"/>
                    </w:rPr>
                  </w:rPrChange>
                </w:rPr>
                <w:delText>-126.0</w:delText>
              </w:r>
            </w:del>
          </w:p>
        </w:tc>
      </w:tr>
      <w:tr w:rsidR="000F271F" w:rsidRPr="00BF187E" w14:paraId="734F8E13" w14:textId="77777777" w:rsidTr="002A4BFC">
        <w:tblPrEx>
          <w:tblW w:w="0" w:type="auto"/>
          <w:jc w:val="center"/>
          <w:tblPrExChange w:id="2252" w:author="Author">
            <w:tblPrEx>
              <w:tblW w:w="0" w:type="auto"/>
              <w:jc w:val="center"/>
            </w:tblPrEx>
          </w:tblPrExChange>
        </w:tblPrEx>
        <w:trPr>
          <w:trHeight w:val="315"/>
          <w:jc w:val="center"/>
          <w:trPrChange w:id="2253" w:author="Author">
            <w:trPr>
              <w:gridAfter w:val="0"/>
              <w:trHeight w:val="315"/>
              <w:jc w:val="center"/>
            </w:trPr>
          </w:trPrChange>
        </w:trPr>
        <w:tc>
          <w:tcPr>
            <w:tcW w:w="1000" w:type="dxa"/>
            <w:noWrap/>
            <w:hideMark/>
            <w:tcPrChange w:id="2254" w:author="Author">
              <w:tcPr>
                <w:tcW w:w="983" w:type="dxa"/>
                <w:gridSpan w:val="2"/>
                <w:noWrap/>
                <w:hideMark/>
              </w:tcPr>
            </w:tcPrChange>
          </w:tcPr>
          <w:p w14:paraId="1FE1E9E0" w14:textId="77777777" w:rsidR="000F271F" w:rsidRPr="002A4BFC" w:rsidRDefault="000F271F" w:rsidP="00162AEA">
            <w:pPr>
              <w:pStyle w:val="Tabletext"/>
              <w:jc w:val="center"/>
              <w:rPr>
                <w:rPrChange w:id="2255" w:author="Author">
                  <w:rPr>
                    <w:highlight w:val="cyan"/>
                  </w:rPr>
                </w:rPrChange>
              </w:rPr>
            </w:pPr>
            <w:r w:rsidRPr="002A4BFC">
              <w:rPr>
                <w:rPrChange w:id="2256" w:author="Author">
                  <w:rPr>
                    <w:highlight w:val="cyan"/>
                  </w:rPr>
                </w:rPrChange>
              </w:rPr>
              <w:t>60</w:t>
            </w:r>
          </w:p>
        </w:tc>
        <w:tc>
          <w:tcPr>
            <w:tcW w:w="1108" w:type="dxa"/>
            <w:noWrap/>
            <w:vAlign w:val="bottom"/>
            <w:hideMark/>
            <w:tcPrChange w:id="2257" w:author="Author">
              <w:tcPr>
                <w:tcW w:w="849" w:type="dxa"/>
                <w:gridSpan w:val="2"/>
                <w:noWrap/>
                <w:vAlign w:val="center"/>
                <w:hideMark/>
              </w:tcPr>
            </w:tcPrChange>
          </w:tcPr>
          <w:p w14:paraId="38D5F025" w14:textId="77777777" w:rsidR="000F271F" w:rsidRPr="002A4BFC" w:rsidRDefault="000F271F" w:rsidP="00162AEA">
            <w:pPr>
              <w:pStyle w:val="Tabletext"/>
              <w:jc w:val="center"/>
              <w:rPr>
                <w:color w:val="000000"/>
                <w:rPrChange w:id="2258" w:author="Author">
                  <w:rPr>
                    <w:color w:val="000000"/>
                    <w:highlight w:val="cyan"/>
                  </w:rPr>
                </w:rPrChange>
              </w:rPr>
            </w:pPr>
            <w:ins w:id="2259" w:author="Author">
              <w:r w:rsidRPr="00D40B8D">
                <w:t>8.0</w:t>
              </w:r>
            </w:ins>
            <w:del w:id="2260" w:author="Author">
              <w:r w:rsidRPr="002A4BFC" w:rsidDel="00640E0D">
                <w:rPr>
                  <w:color w:val="000000"/>
                  <w:rPrChange w:id="2261" w:author="Author">
                    <w:rPr>
                      <w:color w:val="000000"/>
                      <w:highlight w:val="cyan"/>
                    </w:rPr>
                  </w:rPrChange>
                </w:rPr>
                <w:delText>16.0</w:delText>
              </w:r>
            </w:del>
          </w:p>
        </w:tc>
        <w:tc>
          <w:tcPr>
            <w:tcW w:w="1554" w:type="dxa"/>
            <w:noWrap/>
            <w:hideMark/>
            <w:tcPrChange w:id="2262" w:author="Author">
              <w:tcPr>
                <w:tcW w:w="1736" w:type="dxa"/>
                <w:gridSpan w:val="2"/>
                <w:noWrap/>
                <w:hideMark/>
              </w:tcPr>
            </w:tcPrChange>
          </w:tcPr>
          <w:p w14:paraId="026A9702" w14:textId="77777777" w:rsidR="000F271F" w:rsidRPr="002A4BFC" w:rsidRDefault="000F271F" w:rsidP="00162AEA">
            <w:pPr>
              <w:pStyle w:val="Tabletext"/>
              <w:jc w:val="center"/>
              <w:rPr>
                <w:rPrChange w:id="2263" w:author="Author">
                  <w:rPr>
                    <w:highlight w:val="cyan"/>
                  </w:rPr>
                </w:rPrChange>
              </w:rPr>
            </w:pPr>
            <w:r w:rsidRPr="002A4BFC">
              <w:rPr>
                <w:rPrChange w:id="2264" w:author="Author">
                  <w:rPr>
                    <w:highlight w:val="cyan"/>
                  </w:rPr>
                </w:rPrChange>
              </w:rPr>
              <w:t>3</w:t>
            </w:r>
          </w:p>
        </w:tc>
        <w:tc>
          <w:tcPr>
            <w:tcW w:w="1028" w:type="dxa"/>
            <w:noWrap/>
            <w:hideMark/>
            <w:tcPrChange w:id="2265" w:author="Author">
              <w:tcPr>
                <w:tcW w:w="1139" w:type="dxa"/>
                <w:gridSpan w:val="2"/>
                <w:noWrap/>
                <w:hideMark/>
              </w:tcPr>
            </w:tcPrChange>
          </w:tcPr>
          <w:p w14:paraId="4E2FD9DA" w14:textId="77777777" w:rsidR="000F271F" w:rsidRPr="002A4BFC" w:rsidRDefault="000F271F" w:rsidP="00162AEA">
            <w:pPr>
              <w:pStyle w:val="Tabletext"/>
              <w:jc w:val="center"/>
              <w:rPr>
                <w:rPrChange w:id="2266" w:author="Author">
                  <w:rPr>
                    <w:highlight w:val="cyan"/>
                  </w:rPr>
                </w:rPrChange>
              </w:rPr>
            </w:pPr>
            <w:r w:rsidRPr="002A4BFC">
              <w:rPr>
                <w:rPrChange w:id="2267" w:author="Author">
                  <w:rPr>
                    <w:highlight w:val="cyan"/>
                  </w:rPr>
                </w:rPrChange>
              </w:rPr>
              <w:t>683</w:t>
            </w:r>
          </w:p>
        </w:tc>
        <w:tc>
          <w:tcPr>
            <w:tcW w:w="1458" w:type="dxa"/>
            <w:noWrap/>
            <w:hideMark/>
            <w:tcPrChange w:id="2268" w:author="Author">
              <w:tcPr>
                <w:tcW w:w="1627" w:type="dxa"/>
                <w:gridSpan w:val="2"/>
                <w:noWrap/>
                <w:hideMark/>
              </w:tcPr>
            </w:tcPrChange>
          </w:tcPr>
          <w:p w14:paraId="1CC56DE5" w14:textId="77777777" w:rsidR="000F271F" w:rsidRPr="002A4BFC" w:rsidRDefault="000F271F" w:rsidP="00162AEA">
            <w:pPr>
              <w:pStyle w:val="Tabletext"/>
              <w:jc w:val="center"/>
              <w:rPr>
                <w:rPrChange w:id="2269" w:author="Author">
                  <w:rPr>
                    <w:highlight w:val="cyan"/>
                  </w:rPr>
                </w:rPrChange>
              </w:rPr>
            </w:pPr>
            <w:r w:rsidRPr="002A4BFC">
              <w:rPr>
                <w:rPrChange w:id="2270" w:author="Author">
                  <w:rPr>
                    <w:highlight w:val="cyan"/>
                  </w:rPr>
                </w:rPrChange>
              </w:rPr>
              <w:t>133.1</w:t>
            </w:r>
          </w:p>
        </w:tc>
        <w:tc>
          <w:tcPr>
            <w:tcW w:w="925" w:type="dxa"/>
            <w:noWrap/>
            <w:hideMark/>
            <w:tcPrChange w:id="2271" w:author="Author">
              <w:tcPr>
                <w:tcW w:w="926" w:type="dxa"/>
                <w:gridSpan w:val="2"/>
                <w:noWrap/>
                <w:hideMark/>
              </w:tcPr>
            </w:tcPrChange>
          </w:tcPr>
          <w:p w14:paraId="5D15B1AC" w14:textId="77777777" w:rsidR="000F271F" w:rsidRPr="002A4BFC" w:rsidRDefault="000F271F" w:rsidP="00162AEA">
            <w:pPr>
              <w:pStyle w:val="Tabletext"/>
              <w:jc w:val="center"/>
              <w:rPr>
                <w:rPrChange w:id="2272" w:author="Author">
                  <w:rPr>
                    <w:highlight w:val="cyan"/>
                  </w:rPr>
                </w:rPrChange>
              </w:rPr>
            </w:pPr>
            <w:r w:rsidRPr="002A4BFC">
              <w:rPr>
                <w:rPrChange w:id="2273" w:author="Author">
                  <w:rPr>
                    <w:highlight w:val="cyan"/>
                  </w:rPr>
                </w:rPrChange>
              </w:rPr>
              <w:t>-5</w:t>
            </w:r>
          </w:p>
        </w:tc>
        <w:tc>
          <w:tcPr>
            <w:tcW w:w="747" w:type="dxa"/>
            <w:noWrap/>
            <w:hideMark/>
            <w:tcPrChange w:id="2274" w:author="Author">
              <w:tcPr>
                <w:tcW w:w="819" w:type="dxa"/>
                <w:gridSpan w:val="2"/>
                <w:noWrap/>
                <w:hideMark/>
              </w:tcPr>
            </w:tcPrChange>
          </w:tcPr>
          <w:p w14:paraId="244DF844" w14:textId="77777777" w:rsidR="000F271F" w:rsidRPr="002A4BFC" w:rsidRDefault="000F271F" w:rsidP="00162AEA">
            <w:pPr>
              <w:pStyle w:val="Tabletext"/>
              <w:jc w:val="center"/>
              <w:rPr>
                <w:rPrChange w:id="2275" w:author="Author">
                  <w:rPr>
                    <w:highlight w:val="cyan"/>
                  </w:rPr>
                </w:rPrChange>
              </w:rPr>
            </w:pPr>
            <w:r w:rsidRPr="002A4BFC">
              <w:rPr>
                <w:rPrChange w:id="2276" w:author="Author">
                  <w:rPr>
                    <w:highlight w:val="cyan"/>
                  </w:rPr>
                </w:rPrChange>
              </w:rPr>
              <w:t>1</w:t>
            </w:r>
          </w:p>
        </w:tc>
        <w:tc>
          <w:tcPr>
            <w:tcW w:w="1236" w:type="dxa"/>
            <w:noWrap/>
            <w:vAlign w:val="bottom"/>
            <w:hideMark/>
            <w:tcPrChange w:id="2277" w:author="Author">
              <w:tcPr>
                <w:tcW w:w="1339" w:type="dxa"/>
                <w:gridSpan w:val="2"/>
                <w:noWrap/>
                <w:vAlign w:val="center"/>
                <w:hideMark/>
              </w:tcPr>
            </w:tcPrChange>
          </w:tcPr>
          <w:p w14:paraId="5E3A07F1" w14:textId="77777777" w:rsidR="000F271F" w:rsidRPr="002A4BFC" w:rsidRDefault="000F271F" w:rsidP="00162AEA">
            <w:pPr>
              <w:pStyle w:val="Tabletext"/>
              <w:jc w:val="center"/>
              <w:rPr>
                <w:color w:val="000000"/>
                <w:rPrChange w:id="2278" w:author="Author">
                  <w:rPr>
                    <w:color w:val="000000"/>
                    <w:highlight w:val="cyan"/>
                  </w:rPr>
                </w:rPrChange>
              </w:rPr>
            </w:pPr>
            <w:ins w:id="2279" w:author="Author">
              <w:r w:rsidRPr="00D40B8D">
                <w:t>-134.1</w:t>
              </w:r>
            </w:ins>
            <w:del w:id="2280" w:author="Author">
              <w:r w:rsidRPr="002A4BFC" w:rsidDel="00487A45">
                <w:rPr>
                  <w:color w:val="000000"/>
                  <w:rPrChange w:id="2281" w:author="Author">
                    <w:rPr>
                      <w:color w:val="000000"/>
                      <w:highlight w:val="cyan"/>
                    </w:rPr>
                  </w:rPrChange>
                </w:rPr>
                <w:delText>-126.1</w:delText>
              </w:r>
            </w:del>
          </w:p>
        </w:tc>
      </w:tr>
      <w:tr w:rsidR="000F271F" w:rsidRPr="00BF187E" w14:paraId="3D9A99CC" w14:textId="77777777" w:rsidTr="002A4BFC">
        <w:tblPrEx>
          <w:tblW w:w="0" w:type="auto"/>
          <w:jc w:val="center"/>
          <w:tblPrExChange w:id="2282" w:author="Author">
            <w:tblPrEx>
              <w:tblW w:w="0" w:type="auto"/>
              <w:jc w:val="center"/>
            </w:tblPrEx>
          </w:tblPrExChange>
        </w:tblPrEx>
        <w:trPr>
          <w:trHeight w:val="315"/>
          <w:jc w:val="center"/>
          <w:trPrChange w:id="2283" w:author="Author">
            <w:trPr>
              <w:gridAfter w:val="0"/>
              <w:trHeight w:val="315"/>
              <w:jc w:val="center"/>
            </w:trPr>
          </w:trPrChange>
        </w:trPr>
        <w:tc>
          <w:tcPr>
            <w:tcW w:w="1000" w:type="dxa"/>
            <w:noWrap/>
            <w:hideMark/>
            <w:tcPrChange w:id="2284" w:author="Author">
              <w:tcPr>
                <w:tcW w:w="983" w:type="dxa"/>
                <w:gridSpan w:val="2"/>
                <w:noWrap/>
                <w:hideMark/>
              </w:tcPr>
            </w:tcPrChange>
          </w:tcPr>
          <w:p w14:paraId="4E0A73D3" w14:textId="77777777" w:rsidR="000F271F" w:rsidRPr="002A4BFC" w:rsidRDefault="000F271F" w:rsidP="00162AEA">
            <w:pPr>
              <w:pStyle w:val="Tabletext"/>
              <w:jc w:val="center"/>
              <w:rPr>
                <w:rPrChange w:id="2285" w:author="Author">
                  <w:rPr>
                    <w:highlight w:val="cyan"/>
                  </w:rPr>
                </w:rPrChange>
              </w:rPr>
            </w:pPr>
            <w:r w:rsidRPr="002A4BFC">
              <w:rPr>
                <w:rPrChange w:id="2286" w:author="Author">
                  <w:rPr>
                    <w:highlight w:val="cyan"/>
                  </w:rPr>
                </w:rPrChange>
              </w:rPr>
              <w:t>70</w:t>
            </w:r>
          </w:p>
        </w:tc>
        <w:tc>
          <w:tcPr>
            <w:tcW w:w="1108" w:type="dxa"/>
            <w:noWrap/>
            <w:vAlign w:val="bottom"/>
            <w:hideMark/>
            <w:tcPrChange w:id="2287" w:author="Author">
              <w:tcPr>
                <w:tcW w:w="849" w:type="dxa"/>
                <w:gridSpan w:val="2"/>
                <w:noWrap/>
                <w:vAlign w:val="center"/>
                <w:hideMark/>
              </w:tcPr>
            </w:tcPrChange>
          </w:tcPr>
          <w:p w14:paraId="020A487D" w14:textId="77777777" w:rsidR="000F271F" w:rsidRPr="002A4BFC" w:rsidRDefault="000F271F" w:rsidP="00162AEA">
            <w:pPr>
              <w:pStyle w:val="Tabletext"/>
              <w:jc w:val="center"/>
              <w:rPr>
                <w:color w:val="000000"/>
                <w:rPrChange w:id="2288" w:author="Author">
                  <w:rPr>
                    <w:color w:val="000000"/>
                    <w:highlight w:val="cyan"/>
                  </w:rPr>
                </w:rPrChange>
              </w:rPr>
            </w:pPr>
            <w:ins w:id="2289" w:author="Author">
              <w:r w:rsidRPr="00D40B8D">
                <w:t>5.0</w:t>
              </w:r>
            </w:ins>
            <w:del w:id="2290" w:author="Author">
              <w:r w:rsidRPr="002A4BFC" w:rsidDel="00640E0D">
                <w:rPr>
                  <w:color w:val="000000"/>
                  <w:rPrChange w:id="2291" w:author="Author">
                    <w:rPr>
                      <w:color w:val="000000"/>
                      <w:highlight w:val="cyan"/>
                    </w:rPr>
                  </w:rPrChange>
                </w:rPr>
                <w:delText>16.0</w:delText>
              </w:r>
            </w:del>
          </w:p>
        </w:tc>
        <w:tc>
          <w:tcPr>
            <w:tcW w:w="1554" w:type="dxa"/>
            <w:noWrap/>
            <w:hideMark/>
            <w:tcPrChange w:id="2292" w:author="Author">
              <w:tcPr>
                <w:tcW w:w="1736" w:type="dxa"/>
                <w:gridSpan w:val="2"/>
                <w:noWrap/>
                <w:hideMark/>
              </w:tcPr>
            </w:tcPrChange>
          </w:tcPr>
          <w:p w14:paraId="5F8B86ED" w14:textId="77777777" w:rsidR="000F271F" w:rsidRPr="002A4BFC" w:rsidRDefault="000F271F" w:rsidP="00162AEA">
            <w:pPr>
              <w:pStyle w:val="Tabletext"/>
              <w:jc w:val="center"/>
              <w:rPr>
                <w:rPrChange w:id="2293" w:author="Author">
                  <w:rPr>
                    <w:highlight w:val="cyan"/>
                  </w:rPr>
                </w:rPrChange>
              </w:rPr>
            </w:pPr>
            <w:r w:rsidRPr="002A4BFC">
              <w:rPr>
                <w:rPrChange w:id="2294" w:author="Author">
                  <w:rPr>
                    <w:highlight w:val="cyan"/>
                  </w:rPr>
                </w:rPrChange>
              </w:rPr>
              <w:t>3</w:t>
            </w:r>
          </w:p>
        </w:tc>
        <w:tc>
          <w:tcPr>
            <w:tcW w:w="1028" w:type="dxa"/>
            <w:noWrap/>
            <w:hideMark/>
            <w:tcPrChange w:id="2295" w:author="Author">
              <w:tcPr>
                <w:tcW w:w="1139" w:type="dxa"/>
                <w:gridSpan w:val="2"/>
                <w:noWrap/>
                <w:hideMark/>
              </w:tcPr>
            </w:tcPrChange>
          </w:tcPr>
          <w:p w14:paraId="06C40FB0" w14:textId="77777777" w:rsidR="000F271F" w:rsidRPr="002A4BFC" w:rsidRDefault="000F271F" w:rsidP="00162AEA">
            <w:pPr>
              <w:pStyle w:val="Tabletext"/>
              <w:jc w:val="center"/>
              <w:rPr>
                <w:rPrChange w:id="2296" w:author="Author">
                  <w:rPr>
                    <w:highlight w:val="cyan"/>
                  </w:rPr>
                </w:rPrChange>
              </w:rPr>
            </w:pPr>
            <w:r w:rsidRPr="002A4BFC">
              <w:rPr>
                <w:rPrChange w:id="2297" w:author="Author">
                  <w:rPr>
                    <w:highlight w:val="cyan"/>
                  </w:rPr>
                </w:rPrChange>
              </w:rPr>
              <w:t>635</w:t>
            </w:r>
          </w:p>
        </w:tc>
        <w:tc>
          <w:tcPr>
            <w:tcW w:w="1458" w:type="dxa"/>
            <w:noWrap/>
            <w:hideMark/>
            <w:tcPrChange w:id="2298" w:author="Author">
              <w:tcPr>
                <w:tcW w:w="1627" w:type="dxa"/>
                <w:gridSpan w:val="2"/>
                <w:noWrap/>
                <w:hideMark/>
              </w:tcPr>
            </w:tcPrChange>
          </w:tcPr>
          <w:p w14:paraId="2A9A9866" w14:textId="77777777" w:rsidR="000F271F" w:rsidRPr="002A4BFC" w:rsidRDefault="000F271F" w:rsidP="00162AEA">
            <w:pPr>
              <w:pStyle w:val="Tabletext"/>
              <w:jc w:val="center"/>
              <w:rPr>
                <w:rPrChange w:id="2299" w:author="Author">
                  <w:rPr>
                    <w:highlight w:val="cyan"/>
                  </w:rPr>
                </w:rPrChange>
              </w:rPr>
            </w:pPr>
            <w:r w:rsidRPr="002A4BFC">
              <w:rPr>
                <w:rPrChange w:id="2300" w:author="Author">
                  <w:rPr>
                    <w:highlight w:val="cyan"/>
                  </w:rPr>
                </w:rPrChange>
              </w:rPr>
              <w:t>132.4</w:t>
            </w:r>
          </w:p>
        </w:tc>
        <w:tc>
          <w:tcPr>
            <w:tcW w:w="925" w:type="dxa"/>
            <w:noWrap/>
            <w:hideMark/>
            <w:tcPrChange w:id="2301" w:author="Author">
              <w:tcPr>
                <w:tcW w:w="926" w:type="dxa"/>
                <w:gridSpan w:val="2"/>
                <w:noWrap/>
                <w:hideMark/>
              </w:tcPr>
            </w:tcPrChange>
          </w:tcPr>
          <w:p w14:paraId="07D54325" w14:textId="77777777" w:rsidR="000F271F" w:rsidRPr="002A4BFC" w:rsidRDefault="000F271F" w:rsidP="00162AEA">
            <w:pPr>
              <w:pStyle w:val="Tabletext"/>
              <w:jc w:val="center"/>
              <w:rPr>
                <w:rPrChange w:id="2302" w:author="Author">
                  <w:rPr>
                    <w:highlight w:val="cyan"/>
                  </w:rPr>
                </w:rPrChange>
              </w:rPr>
            </w:pPr>
            <w:r w:rsidRPr="002A4BFC">
              <w:rPr>
                <w:rPrChange w:id="2303" w:author="Author">
                  <w:rPr>
                    <w:highlight w:val="cyan"/>
                  </w:rPr>
                </w:rPrChange>
              </w:rPr>
              <w:t>-7</w:t>
            </w:r>
          </w:p>
        </w:tc>
        <w:tc>
          <w:tcPr>
            <w:tcW w:w="747" w:type="dxa"/>
            <w:noWrap/>
            <w:hideMark/>
            <w:tcPrChange w:id="2304" w:author="Author">
              <w:tcPr>
                <w:tcW w:w="819" w:type="dxa"/>
                <w:gridSpan w:val="2"/>
                <w:noWrap/>
                <w:hideMark/>
              </w:tcPr>
            </w:tcPrChange>
          </w:tcPr>
          <w:p w14:paraId="1B7D9DDD" w14:textId="77777777" w:rsidR="000F271F" w:rsidRPr="002A4BFC" w:rsidRDefault="000F271F" w:rsidP="00162AEA">
            <w:pPr>
              <w:pStyle w:val="Tabletext"/>
              <w:jc w:val="center"/>
              <w:rPr>
                <w:rPrChange w:id="2305" w:author="Author">
                  <w:rPr>
                    <w:highlight w:val="cyan"/>
                  </w:rPr>
                </w:rPrChange>
              </w:rPr>
            </w:pPr>
            <w:r w:rsidRPr="002A4BFC">
              <w:rPr>
                <w:rPrChange w:id="2306" w:author="Author">
                  <w:rPr>
                    <w:highlight w:val="cyan"/>
                  </w:rPr>
                </w:rPrChange>
              </w:rPr>
              <w:t>1</w:t>
            </w:r>
          </w:p>
        </w:tc>
        <w:tc>
          <w:tcPr>
            <w:tcW w:w="1236" w:type="dxa"/>
            <w:noWrap/>
            <w:vAlign w:val="bottom"/>
            <w:hideMark/>
            <w:tcPrChange w:id="2307" w:author="Author">
              <w:tcPr>
                <w:tcW w:w="1339" w:type="dxa"/>
                <w:gridSpan w:val="2"/>
                <w:noWrap/>
                <w:vAlign w:val="center"/>
                <w:hideMark/>
              </w:tcPr>
            </w:tcPrChange>
          </w:tcPr>
          <w:p w14:paraId="3D1DDC56" w14:textId="77777777" w:rsidR="000F271F" w:rsidRPr="002A4BFC" w:rsidRDefault="000F271F" w:rsidP="00162AEA">
            <w:pPr>
              <w:pStyle w:val="Tabletext"/>
              <w:jc w:val="center"/>
              <w:rPr>
                <w:color w:val="000000"/>
                <w:rPrChange w:id="2308" w:author="Author">
                  <w:rPr>
                    <w:color w:val="000000"/>
                    <w:highlight w:val="cyan"/>
                  </w:rPr>
                </w:rPrChange>
              </w:rPr>
            </w:pPr>
            <w:ins w:id="2309" w:author="Author">
              <w:r w:rsidRPr="00D40B8D">
                <w:t>-138.4</w:t>
              </w:r>
            </w:ins>
            <w:del w:id="2310" w:author="Author">
              <w:r w:rsidRPr="002A4BFC" w:rsidDel="00487A45">
                <w:rPr>
                  <w:color w:val="000000"/>
                  <w:rPrChange w:id="2311" w:author="Author">
                    <w:rPr>
                      <w:color w:val="000000"/>
                      <w:highlight w:val="cyan"/>
                    </w:rPr>
                  </w:rPrChange>
                </w:rPr>
                <w:delText>-127.4</w:delText>
              </w:r>
            </w:del>
          </w:p>
        </w:tc>
      </w:tr>
      <w:tr w:rsidR="000F271F" w:rsidRPr="00BF187E" w14:paraId="6C53916C" w14:textId="77777777" w:rsidTr="002A4BFC">
        <w:tblPrEx>
          <w:tblW w:w="0" w:type="auto"/>
          <w:jc w:val="center"/>
          <w:tblPrExChange w:id="2312" w:author="Author">
            <w:tblPrEx>
              <w:tblW w:w="0" w:type="auto"/>
              <w:jc w:val="center"/>
            </w:tblPrEx>
          </w:tblPrExChange>
        </w:tblPrEx>
        <w:trPr>
          <w:trHeight w:val="315"/>
          <w:jc w:val="center"/>
          <w:trPrChange w:id="2313" w:author="Author">
            <w:trPr>
              <w:gridAfter w:val="0"/>
              <w:trHeight w:val="315"/>
              <w:jc w:val="center"/>
            </w:trPr>
          </w:trPrChange>
        </w:trPr>
        <w:tc>
          <w:tcPr>
            <w:tcW w:w="1000" w:type="dxa"/>
            <w:noWrap/>
            <w:hideMark/>
            <w:tcPrChange w:id="2314" w:author="Author">
              <w:tcPr>
                <w:tcW w:w="983" w:type="dxa"/>
                <w:gridSpan w:val="2"/>
                <w:noWrap/>
                <w:hideMark/>
              </w:tcPr>
            </w:tcPrChange>
          </w:tcPr>
          <w:p w14:paraId="6F0AF6AE" w14:textId="77777777" w:rsidR="000F271F" w:rsidRPr="002A4BFC" w:rsidRDefault="000F271F" w:rsidP="00162AEA">
            <w:pPr>
              <w:pStyle w:val="Tabletext"/>
              <w:jc w:val="center"/>
              <w:rPr>
                <w:rPrChange w:id="2315" w:author="Author">
                  <w:rPr>
                    <w:highlight w:val="cyan"/>
                  </w:rPr>
                </w:rPrChange>
              </w:rPr>
            </w:pPr>
            <w:r w:rsidRPr="002A4BFC">
              <w:rPr>
                <w:rPrChange w:id="2316" w:author="Author">
                  <w:rPr>
                    <w:highlight w:val="cyan"/>
                  </w:rPr>
                </w:rPrChange>
              </w:rPr>
              <w:t>80</w:t>
            </w:r>
          </w:p>
        </w:tc>
        <w:tc>
          <w:tcPr>
            <w:tcW w:w="1108" w:type="dxa"/>
            <w:noWrap/>
            <w:vAlign w:val="bottom"/>
            <w:hideMark/>
            <w:tcPrChange w:id="2317" w:author="Author">
              <w:tcPr>
                <w:tcW w:w="849" w:type="dxa"/>
                <w:gridSpan w:val="2"/>
                <w:noWrap/>
                <w:vAlign w:val="center"/>
                <w:hideMark/>
              </w:tcPr>
            </w:tcPrChange>
          </w:tcPr>
          <w:p w14:paraId="12A66DAC" w14:textId="77777777" w:rsidR="000F271F" w:rsidRPr="002A4BFC" w:rsidRDefault="000F271F" w:rsidP="00162AEA">
            <w:pPr>
              <w:pStyle w:val="Tabletext"/>
              <w:jc w:val="center"/>
              <w:rPr>
                <w:color w:val="000000"/>
                <w:rPrChange w:id="2318" w:author="Author">
                  <w:rPr>
                    <w:color w:val="000000"/>
                    <w:highlight w:val="cyan"/>
                  </w:rPr>
                </w:rPrChange>
              </w:rPr>
            </w:pPr>
            <w:ins w:id="2319" w:author="Author">
              <w:r w:rsidRPr="00D40B8D">
                <w:t>4.5</w:t>
              </w:r>
            </w:ins>
            <w:del w:id="2320" w:author="Author">
              <w:r w:rsidRPr="002A4BFC" w:rsidDel="00640E0D">
                <w:rPr>
                  <w:color w:val="000000"/>
                  <w:rPrChange w:id="2321" w:author="Author">
                    <w:rPr>
                      <w:color w:val="000000"/>
                      <w:highlight w:val="cyan"/>
                    </w:rPr>
                  </w:rPrChange>
                </w:rPr>
                <w:delText>16.0</w:delText>
              </w:r>
            </w:del>
          </w:p>
        </w:tc>
        <w:tc>
          <w:tcPr>
            <w:tcW w:w="1554" w:type="dxa"/>
            <w:noWrap/>
            <w:hideMark/>
            <w:tcPrChange w:id="2322" w:author="Author">
              <w:tcPr>
                <w:tcW w:w="1736" w:type="dxa"/>
                <w:gridSpan w:val="2"/>
                <w:noWrap/>
                <w:hideMark/>
              </w:tcPr>
            </w:tcPrChange>
          </w:tcPr>
          <w:p w14:paraId="15CA07B9" w14:textId="77777777" w:rsidR="000F271F" w:rsidRPr="002A4BFC" w:rsidRDefault="000F271F" w:rsidP="00162AEA">
            <w:pPr>
              <w:pStyle w:val="Tabletext"/>
              <w:jc w:val="center"/>
              <w:rPr>
                <w:rPrChange w:id="2323" w:author="Author">
                  <w:rPr>
                    <w:highlight w:val="cyan"/>
                  </w:rPr>
                </w:rPrChange>
              </w:rPr>
            </w:pPr>
            <w:r w:rsidRPr="002A4BFC">
              <w:rPr>
                <w:rPrChange w:id="2324" w:author="Author">
                  <w:rPr>
                    <w:highlight w:val="cyan"/>
                  </w:rPr>
                </w:rPrChange>
              </w:rPr>
              <w:t>3</w:t>
            </w:r>
          </w:p>
        </w:tc>
        <w:tc>
          <w:tcPr>
            <w:tcW w:w="1028" w:type="dxa"/>
            <w:noWrap/>
            <w:hideMark/>
            <w:tcPrChange w:id="2325" w:author="Author">
              <w:tcPr>
                <w:tcW w:w="1139" w:type="dxa"/>
                <w:gridSpan w:val="2"/>
                <w:noWrap/>
                <w:hideMark/>
              </w:tcPr>
            </w:tcPrChange>
          </w:tcPr>
          <w:p w14:paraId="02970C71" w14:textId="77777777" w:rsidR="000F271F" w:rsidRPr="002A4BFC" w:rsidRDefault="000F271F" w:rsidP="00162AEA">
            <w:pPr>
              <w:pStyle w:val="Tabletext"/>
              <w:jc w:val="center"/>
              <w:rPr>
                <w:rPrChange w:id="2326" w:author="Author">
                  <w:rPr>
                    <w:highlight w:val="cyan"/>
                  </w:rPr>
                </w:rPrChange>
              </w:rPr>
            </w:pPr>
            <w:r w:rsidRPr="002A4BFC">
              <w:rPr>
                <w:rPrChange w:id="2327" w:author="Author">
                  <w:rPr>
                    <w:highlight w:val="cyan"/>
                  </w:rPr>
                </w:rPrChange>
              </w:rPr>
              <w:t>608</w:t>
            </w:r>
          </w:p>
        </w:tc>
        <w:tc>
          <w:tcPr>
            <w:tcW w:w="1458" w:type="dxa"/>
            <w:noWrap/>
            <w:hideMark/>
            <w:tcPrChange w:id="2328" w:author="Author">
              <w:tcPr>
                <w:tcW w:w="1627" w:type="dxa"/>
                <w:gridSpan w:val="2"/>
                <w:noWrap/>
                <w:hideMark/>
              </w:tcPr>
            </w:tcPrChange>
          </w:tcPr>
          <w:p w14:paraId="77C5026B" w14:textId="77777777" w:rsidR="000F271F" w:rsidRPr="002A4BFC" w:rsidRDefault="000F271F" w:rsidP="00162AEA">
            <w:pPr>
              <w:pStyle w:val="Tabletext"/>
              <w:jc w:val="center"/>
              <w:rPr>
                <w:rPrChange w:id="2329" w:author="Author">
                  <w:rPr>
                    <w:highlight w:val="cyan"/>
                  </w:rPr>
                </w:rPrChange>
              </w:rPr>
            </w:pPr>
            <w:r w:rsidRPr="002A4BFC">
              <w:rPr>
                <w:rPrChange w:id="2330" w:author="Author">
                  <w:rPr>
                    <w:highlight w:val="cyan"/>
                  </w:rPr>
                </w:rPrChange>
              </w:rPr>
              <w:t>132.1</w:t>
            </w:r>
          </w:p>
        </w:tc>
        <w:tc>
          <w:tcPr>
            <w:tcW w:w="925" w:type="dxa"/>
            <w:noWrap/>
            <w:hideMark/>
            <w:tcPrChange w:id="2331" w:author="Author">
              <w:tcPr>
                <w:tcW w:w="926" w:type="dxa"/>
                <w:gridSpan w:val="2"/>
                <w:noWrap/>
                <w:hideMark/>
              </w:tcPr>
            </w:tcPrChange>
          </w:tcPr>
          <w:p w14:paraId="5BFACBFE" w14:textId="77777777" w:rsidR="000F271F" w:rsidRPr="002A4BFC" w:rsidRDefault="000F271F" w:rsidP="00162AEA">
            <w:pPr>
              <w:pStyle w:val="Tabletext"/>
              <w:jc w:val="center"/>
              <w:rPr>
                <w:rPrChange w:id="2332" w:author="Author">
                  <w:rPr>
                    <w:highlight w:val="cyan"/>
                  </w:rPr>
                </w:rPrChange>
              </w:rPr>
            </w:pPr>
            <w:r w:rsidRPr="002A4BFC">
              <w:rPr>
                <w:rPrChange w:id="2333" w:author="Author">
                  <w:rPr>
                    <w:highlight w:val="cyan"/>
                  </w:rPr>
                </w:rPrChange>
              </w:rPr>
              <w:t>-8</w:t>
            </w:r>
          </w:p>
        </w:tc>
        <w:tc>
          <w:tcPr>
            <w:tcW w:w="747" w:type="dxa"/>
            <w:noWrap/>
            <w:hideMark/>
            <w:tcPrChange w:id="2334" w:author="Author">
              <w:tcPr>
                <w:tcW w:w="819" w:type="dxa"/>
                <w:gridSpan w:val="2"/>
                <w:noWrap/>
                <w:hideMark/>
              </w:tcPr>
            </w:tcPrChange>
          </w:tcPr>
          <w:p w14:paraId="3F70A943" w14:textId="77777777" w:rsidR="000F271F" w:rsidRPr="002A4BFC" w:rsidRDefault="000F271F" w:rsidP="00162AEA">
            <w:pPr>
              <w:pStyle w:val="Tabletext"/>
              <w:jc w:val="center"/>
              <w:rPr>
                <w:rPrChange w:id="2335" w:author="Author">
                  <w:rPr>
                    <w:highlight w:val="cyan"/>
                  </w:rPr>
                </w:rPrChange>
              </w:rPr>
            </w:pPr>
            <w:r w:rsidRPr="002A4BFC">
              <w:rPr>
                <w:rPrChange w:id="2336" w:author="Author">
                  <w:rPr>
                    <w:highlight w:val="cyan"/>
                  </w:rPr>
                </w:rPrChange>
              </w:rPr>
              <w:t>1</w:t>
            </w:r>
          </w:p>
        </w:tc>
        <w:tc>
          <w:tcPr>
            <w:tcW w:w="1236" w:type="dxa"/>
            <w:noWrap/>
            <w:vAlign w:val="bottom"/>
            <w:hideMark/>
            <w:tcPrChange w:id="2337" w:author="Author">
              <w:tcPr>
                <w:tcW w:w="1339" w:type="dxa"/>
                <w:gridSpan w:val="2"/>
                <w:noWrap/>
                <w:vAlign w:val="center"/>
                <w:hideMark/>
              </w:tcPr>
            </w:tcPrChange>
          </w:tcPr>
          <w:p w14:paraId="601A4EF2" w14:textId="77777777" w:rsidR="000F271F" w:rsidRPr="002A4BFC" w:rsidRDefault="000F271F" w:rsidP="00162AEA">
            <w:pPr>
              <w:pStyle w:val="Tabletext"/>
              <w:jc w:val="center"/>
              <w:rPr>
                <w:color w:val="000000"/>
                <w:rPrChange w:id="2338" w:author="Author">
                  <w:rPr>
                    <w:color w:val="000000"/>
                    <w:highlight w:val="cyan"/>
                  </w:rPr>
                </w:rPrChange>
              </w:rPr>
            </w:pPr>
            <w:ins w:id="2339" w:author="Author">
              <w:r w:rsidRPr="00D40B8D">
                <w:t>-139.6</w:t>
              </w:r>
            </w:ins>
            <w:del w:id="2340" w:author="Author">
              <w:r w:rsidRPr="002A4BFC" w:rsidDel="00487A45">
                <w:rPr>
                  <w:color w:val="000000"/>
                  <w:rPrChange w:id="2341" w:author="Author">
                    <w:rPr>
                      <w:color w:val="000000"/>
                      <w:highlight w:val="cyan"/>
                    </w:rPr>
                  </w:rPrChange>
                </w:rPr>
                <w:delText>-128.1</w:delText>
              </w:r>
            </w:del>
          </w:p>
        </w:tc>
      </w:tr>
      <w:tr w:rsidR="000F271F" w:rsidRPr="00BF187E" w14:paraId="70C8D7D6" w14:textId="77777777" w:rsidTr="002A4BFC">
        <w:tblPrEx>
          <w:tblW w:w="0" w:type="auto"/>
          <w:jc w:val="center"/>
          <w:tblPrExChange w:id="2342" w:author="Author">
            <w:tblPrEx>
              <w:tblW w:w="0" w:type="auto"/>
              <w:jc w:val="center"/>
            </w:tblPrEx>
          </w:tblPrExChange>
        </w:tblPrEx>
        <w:trPr>
          <w:trHeight w:val="315"/>
          <w:jc w:val="center"/>
          <w:trPrChange w:id="2343" w:author="Author">
            <w:trPr>
              <w:gridAfter w:val="0"/>
              <w:trHeight w:val="315"/>
              <w:jc w:val="center"/>
            </w:trPr>
          </w:trPrChange>
        </w:trPr>
        <w:tc>
          <w:tcPr>
            <w:tcW w:w="1000" w:type="dxa"/>
            <w:noWrap/>
            <w:hideMark/>
            <w:tcPrChange w:id="2344" w:author="Author">
              <w:tcPr>
                <w:tcW w:w="983" w:type="dxa"/>
                <w:gridSpan w:val="2"/>
                <w:noWrap/>
                <w:hideMark/>
              </w:tcPr>
            </w:tcPrChange>
          </w:tcPr>
          <w:p w14:paraId="5CFED192" w14:textId="77777777" w:rsidR="000F271F" w:rsidRPr="002A4BFC" w:rsidRDefault="000F271F" w:rsidP="00162AEA">
            <w:pPr>
              <w:pStyle w:val="Tabletext"/>
              <w:jc w:val="center"/>
              <w:rPr>
                <w:rPrChange w:id="2345" w:author="Author">
                  <w:rPr>
                    <w:highlight w:val="cyan"/>
                  </w:rPr>
                </w:rPrChange>
              </w:rPr>
            </w:pPr>
            <w:r w:rsidRPr="002A4BFC">
              <w:rPr>
                <w:rPrChange w:id="2346" w:author="Author">
                  <w:rPr>
                    <w:highlight w:val="cyan"/>
                  </w:rPr>
                </w:rPrChange>
              </w:rPr>
              <w:t>90</w:t>
            </w:r>
          </w:p>
        </w:tc>
        <w:tc>
          <w:tcPr>
            <w:tcW w:w="1108" w:type="dxa"/>
            <w:noWrap/>
            <w:vAlign w:val="bottom"/>
            <w:hideMark/>
            <w:tcPrChange w:id="2347" w:author="Author">
              <w:tcPr>
                <w:tcW w:w="849" w:type="dxa"/>
                <w:gridSpan w:val="2"/>
                <w:noWrap/>
                <w:vAlign w:val="center"/>
                <w:hideMark/>
              </w:tcPr>
            </w:tcPrChange>
          </w:tcPr>
          <w:p w14:paraId="36BAB943" w14:textId="77777777" w:rsidR="000F271F" w:rsidRPr="002A4BFC" w:rsidRDefault="000F271F" w:rsidP="00162AEA">
            <w:pPr>
              <w:pStyle w:val="Tabletext"/>
              <w:jc w:val="center"/>
              <w:rPr>
                <w:color w:val="000000"/>
                <w:rPrChange w:id="2348" w:author="Author">
                  <w:rPr>
                    <w:color w:val="000000"/>
                    <w:highlight w:val="cyan"/>
                  </w:rPr>
                </w:rPrChange>
              </w:rPr>
            </w:pPr>
            <w:ins w:id="2349" w:author="Author">
              <w:r w:rsidRPr="00D40B8D">
                <w:t>4.0</w:t>
              </w:r>
            </w:ins>
            <w:del w:id="2350" w:author="Author">
              <w:r w:rsidRPr="002A4BFC" w:rsidDel="00640E0D">
                <w:rPr>
                  <w:color w:val="000000"/>
                  <w:rPrChange w:id="2351" w:author="Author">
                    <w:rPr>
                      <w:color w:val="000000"/>
                      <w:highlight w:val="cyan"/>
                    </w:rPr>
                  </w:rPrChange>
                </w:rPr>
                <w:delText>16.0</w:delText>
              </w:r>
            </w:del>
          </w:p>
        </w:tc>
        <w:tc>
          <w:tcPr>
            <w:tcW w:w="1554" w:type="dxa"/>
            <w:noWrap/>
            <w:hideMark/>
            <w:tcPrChange w:id="2352" w:author="Author">
              <w:tcPr>
                <w:tcW w:w="1736" w:type="dxa"/>
                <w:gridSpan w:val="2"/>
                <w:noWrap/>
                <w:hideMark/>
              </w:tcPr>
            </w:tcPrChange>
          </w:tcPr>
          <w:p w14:paraId="34621668" w14:textId="77777777" w:rsidR="000F271F" w:rsidRPr="002A4BFC" w:rsidRDefault="000F271F" w:rsidP="00162AEA">
            <w:pPr>
              <w:pStyle w:val="Tabletext"/>
              <w:jc w:val="center"/>
              <w:rPr>
                <w:rPrChange w:id="2353" w:author="Author">
                  <w:rPr>
                    <w:highlight w:val="cyan"/>
                  </w:rPr>
                </w:rPrChange>
              </w:rPr>
            </w:pPr>
            <w:r w:rsidRPr="002A4BFC">
              <w:rPr>
                <w:rPrChange w:id="2354" w:author="Author">
                  <w:rPr>
                    <w:highlight w:val="cyan"/>
                  </w:rPr>
                </w:rPrChange>
              </w:rPr>
              <w:t>3</w:t>
            </w:r>
          </w:p>
        </w:tc>
        <w:tc>
          <w:tcPr>
            <w:tcW w:w="1028" w:type="dxa"/>
            <w:noWrap/>
            <w:hideMark/>
            <w:tcPrChange w:id="2355" w:author="Author">
              <w:tcPr>
                <w:tcW w:w="1139" w:type="dxa"/>
                <w:gridSpan w:val="2"/>
                <w:noWrap/>
                <w:hideMark/>
              </w:tcPr>
            </w:tcPrChange>
          </w:tcPr>
          <w:p w14:paraId="3202702B" w14:textId="77777777" w:rsidR="000F271F" w:rsidRPr="002A4BFC" w:rsidRDefault="000F271F" w:rsidP="00162AEA">
            <w:pPr>
              <w:pStyle w:val="Tabletext"/>
              <w:jc w:val="center"/>
              <w:rPr>
                <w:rPrChange w:id="2356" w:author="Author">
                  <w:rPr>
                    <w:highlight w:val="cyan"/>
                  </w:rPr>
                </w:rPrChange>
              </w:rPr>
            </w:pPr>
            <w:r w:rsidRPr="002A4BFC">
              <w:rPr>
                <w:rPrChange w:id="2357" w:author="Author">
                  <w:rPr>
                    <w:highlight w:val="cyan"/>
                  </w:rPr>
                </w:rPrChange>
              </w:rPr>
              <w:t>600</w:t>
            </w:r>
          </w:p>
        </w:tc>
        <w:tc>
          <w:tcPr>
            <w:tcW w:w="1458" w:type="dxa"/>
            <w:noWrap/>
            <w:hideMark/>
            <w:tcPrChange w:id="2358" w:author="Author">
              <w:tcPr>
                <w:tcW w:w="1627" w:type="dxa"/>
                <w:gridSpan w:val="2"/>
                <w:noWrap/>
                <w:hideMark/>
              </w:tcPr>
            </w:tcPrChange>
          </w:tcPr>
          <w:p w14:paraId="2295FA0A" w14:textId="77777777" w:rsidR="000F271F" w:rsidRPr="002A4BFC" w:rsidRDefault="000F271F" w:rsidP="00162AEA">
            <w:pPr>
              <w:pStyle w:val="Tabletext"/>
              <w:jc w:val="center"/>
              <w:rPr>
                <w:rPrChange w:id="2359" w:author="Author">
                  <w:rPr>
                    <w:highlight w:val="cyan"/>
                  </w:rPr>
                </w:rPrChange>
              </w:rPr>
            </w:pPr>
            <w:r w:rsidRPr="002A4BFC">
              <w:rPr>
                <w:rPrChange w:id="2360" w:author="Author">
                  <w:rPr>
                    <w:highlight w:val="cyan"/>
                  </w:rPr>
                </w:rPrChange>
              </w:rPr>
              <w:t>131.9</w:t>
            </w:r>
          </w:p>
        </w:tc>
        <w:tc>
          <w:tcPr>
            <w:tcW w:w="925" w:type="dxa"/>
            <w:noWrap/>
            <w:hideMark/>
            <w:tcPrChange w:id="2361" w:author="Author">
              <w:tcPr>
                <w:tcW w:w="926" w:type="dxa"/>
                <w:gridSpan w:val="2"/>
                <w:noWrap/>
                <w:hideMark/>
              </w:tcPr>
            </w:tcPrChange>
          </w:tcPr>
          <w:p w14:paraId="6EA611FE" w14:textId="77777777" w:rsidR="000F271F" w:rsidRPr="002A4BFC" w:rsidRDefault="000F271F" w:rsidP="00162AEA">
            <w:pPr>
              <w:pStyle w:val="Tabletext"/>
              <w:jc w:val="center"/>
              <w:rPr>
                <w:rPrChange w:id="2362" w:author="Author">
                  <w:rPr>
                    <w:highlight w:val="cyan"/>
                  </w:rPr>
                </w:rPrChange>
              </w:rPr>
            </w:pPr>
            <w:r w:rsidRPr="002A4BFC">
              <w:rPr>
                <w:rPrChange w:id="2363" w:author="Author">
                  <w:rPr>
                    <w:highlight w:val="cyan"/>
                  </w:rPr>
                </w:rPrChange>
              </w:rPr>
              <w:t>-8.5</w:t>
            </w:r>
          </w:p>
        </w:tc>
        <w:tc>
          <w:tcPr>
            <w:tcW w:w="747" w:type="dxa"/>
            <w:noWrap/>
            <w:hideMark/>
            <w:tcPrChange w:id="2364" w:author="Author">
              <w:tcPr>
                <w:tcW w:w="819" w:type="dxa"/>
                <w:gridSpan w:val="2"/>
                <w:noWrap/>
                <w:hideMark/>
              </w:tcPr>
            </w:tcPrChange>
          </w:tcPr>
          <w:p w14:paraId="740D3E99" w14:textId="77777777" w:rsidR="000F271F" w:rsidRPr="002A4BFC" w:rsidRDefault="000F271F" w:rsidP="00162AEA">
            <w:pPr>
              <w:pStyle w:val="Tabletext"/>
              <w:jc w:val="center"/>
              <w:rPr>
                <w:rPrChange w:id="2365" w:author="Author">
                  <w:rPr>
                    <w:highlight w:val="cyan"/>
                  </w:rPr>
                </w:rPrChange>
              </w:rPr>
            </w:pPr>
            <w:r w:rsidRPr="002A4BFC">
              <w:rPr>
                <w:rPrChange w:id="2366" w:author="Author">
                  <w:rPr>
                    <w:highlight w:val="cyan"/>
                  </w:rPr>
                </w:rPrChange>
              </w:rPr>
              <w:t>1</w:t>
            </w:r>
          </w:p>
        </w:tc>
        <w:tc>
          <w:tcPr>
            <w:tcW w:w="1236" w:type="dxa"/>
            <w:noWrap/>
            <w:vAlign w:val="bottom"/>
            <w:hideMark/>
            <w:tcPrChange w:id="2367" w:author="Author">
              <w:tcPr>
                <w:tcW w:w="1339" w:type="dxa"/>
                <w:gridSpan w:val="2"/>
                <w:noWrap/>
                <w:vAlign w:val="center"/>
                <w:hideMark/>
              </w:tcPr>
            </w:tcPrChange>
          </w:tcPr>
          <w:p w14:paraId="3B276134" w14:textId="77777777" w:rsidR="000F271F" w:rsidRPr="002A4BFC" w:rsidRDefault="000F271F" w:rsidP="00162AEA">
            <w:pPr>
              <w:pStyle w:val="Tabletext"/>
              <w:jc w:val="center"/>
              <w:rPr>
                <w:color w:val="000000"/>
                <w:rPrChange w:id="2368" w:author="Author">
                  <w:rPr>
                    <w:color w:val="000000"/>
                    <w:highlight w:val="cyan"/>
                  </w:rPr>
                </w:rPrChange>
              </w:rPr>
            </w:pPr>
            <w:ins w:id="2369" w:author="Author">
              <w:r w:rsidRPr="00D40B8D">
                <w:t>-140.5</w:t>
              </w:r>
            </w:ins>
            <w:del w:id="2370" w:author="Author">
              <w:r w:rsidRPr="002A4BFC" w:rsidDel="00487A45">
                <w:rPr>
                  <w:color w:val="000000"/>
                  <w:rPrChange w:id="2371" w:author="Author">
                    <w:rPr>
                      <w:color w:val="000000"/>
                      <w:highlight w:val="cyan"/>
                    </w:rPr>
                  </w:rPrChange>
                </w:rPr>
                <w:delText>-128.4</w:delText>
              </w:r>
            </w:del>
          </w:p>
        </w:tc>
      </w:tr>
    </w:tbl>
    <w:p w14:paraId="640D25AD" w14:textId="77777777" w:rsidR="000F271F" w:rsidRPr="002A4BFC" w:rsidRDefault="000F271F" w:rsidP="000F271F">
      <w:pPr>
        <w:pStyle w:val="TableNo"/>
        <w:rPr>
          <w:rPrChange w:id="2372" w:author="Author">
            <w:rPr>
              <w:highlight w:val="cyan"/>
            </w:rPr>
          </w:rPrChange>
        </w:rPr>
      </w:pPr>
      <w:r w:rsidRPr="002A4BFC">
        <w:rPr>
          <w:rPrChange w:id="2373" w:author="Author">
            <w:rPr>
              <w:highlight w:val="cyan"/>
            </w:rPr>
          </w:rPrChange>
        </w:rPr>
        <w:t>TABLE 7-2</w:t>
      </w:r>
      <w:ins w:id="2374" w:author="Author">
        <w:r>
          <w:t>4</w:t>
        </w:r>
      </w:ins>
      <w:del w:id="2375" w:author="Author">
        <w:r w:rsidRPr="002A4BFC" w:rsidDel="00366362">
          <w:rPr>
            <w:rPrChange w:id="2376" w:author="Author">
              <w:rPr>
                <w:highlight w:val="cyan"/>
              </w:rPr>
            </w:rPrChange>
          </w:rPr>
          <w:delText>3</w:delText>
        </w:r>
      </w:del>
    </w:p>
    <w:p w14:paraId="676B3E47" w14:textId="77777777" w:rsidR="000F271F" w:rsidRPr="002A4BFC" w:rsidRDefault="000F271F" w:rsidP="000F271F">
      <w:pPr>
        <w:pStyle w:val="Tabletitle"/>
        <w:rPr>
          <w:rPrChange w:id="2377" w:author="Author">
            <w:rPr>
              <w:highlight w:val="cyan"/>
            </w:rPr>
          </w:rPrChange>
        </w:rPr>
      </w:pPr>
      <w:r w:rsidRPr="002A4BFC">
        <w:rPr>
          <w:rPrChange w:id="2378" w:author="Author">
            <w:rPr>
              <w:highlight w:val="cyan"/>
            </w:rPr>
          </w:rPrChange>
        </w:rPr>
        <w:t>Assessment of interference caused by base station at the VDES satellite receiver input with Yagi antenna</w:t>
      </w:r>
    </w:p>
    <w:tbl>
      <w:tblPr>
        <w:tblStyle w:val="TableGrid"/>
        <w:tblW w:w="0" w:type="auto"/>
        <w:jc w:val="center"/>
        <w:tblLook w:val="04A0" w:firstRow="1" w:lastRow="0" w:firstColumn="1" w:lastColumn="0" w:noHBand="0" w:noVBand="1"/>
      </w:tblPr>
      <w:tblGrid>
        <w:gridCol w:w="1015"/>
        <w:gridCol w:w="1124"/>
        <w:gridCol w:w="1533"/>
        <w:gridCol w:w="1015"/>
        <w:gridCol w:w="1438"/>
        <w:gridCol w:w="938"/>
        <w:gridCol w:w="739"/>
        <w:gridCol w:w="1254"/>
        <w:tblGridChange w:id="2379">
          <w:tblGrid>
            <w:gridCol w:w="113"/>
            <w:gridCol w:w="843"/>
            <w:gridCol w:w="172"/>
            <w:gridCol w:w="884"/>
            <w:gridCol w:w="240"/>
            <w:gridCol w:w="1360"/>
            <w:gridCol w:w="173"/>
            <w:gridCol w:w="883"/>
            <w:gridCol w:w="132"/>
            <w:gridCol w:w="1369"/>
            <w:gridCol w:w="69"/>
            <w:gridCol w:w="815"/>
            <w:gridCol w:w="123"/>
            <w:gridCol w:w="642"/>
            <w:gridCol w:w="97"/>
            <w:gridCol w:w="1141"/>
            <w:gridCol w:w="113"/>
          </w:tblGrid>
        </w:tblGridChange>
      </w:tblGrid>
      <w:tr w:rsidR="000F271F" w:rsidRPr="00BF187E" w14:paraId="02A74F74" w14:textId="77777777" w:rsidTr="00162AEA">
        <w:trPr>
          <w:trHeight w:val="1384"/>
          <w:jc w:val="center"/>
        </w:trPr>
        <w:tc>
          <w:tcPr>
            <w:tcW w:w="1000" w:type="dxa"/>
            <w:hideMark/>
          </w:tcPr>
          <w:p w14:paraId="1841213B" w14:textId="77777777" w:rsidR="000F271F" w:rsidRPr="002A4BFC" w:rsidRDefault="000F271F" w:rsidP="00162AEA">
            <w:pPr>
              <w:pStyle w:val="Tablehead"/>
              <w:rPr>
                <w:bCs/>
                <w:sz w:val="18"/>
                <w:szCs w:val="18"/>
                <w:rPrChange w:id="2380" w:author="Author">
                  <w:rPr>
                    <w:bCs/>
                    <w:sz w:val="18"/>
                    <w:szCs w:val="18"/>
                    <w:highlight w:val="cyan"/>
                  </w:rPr>
                </w:rPrChange>
              </w:rPr>
            </w:pPr>
            <w:r w:rsidRPr="002A4BFC">
              <w:rPr>
                <w:rPrChange w:id="2381" w:author="Author">
                  <w:rPr>
                    <w:highlight w:val="cyan"/>
                  </w:rPr>
                </w:rPrChange>
              </w:rPr>
              <w:t>Elevation angle</w:t>
            </w:r>
          </w:p>
        </w:tc>
        <w:tc>
          <w:tcPr>
            <w:tcW w:w="1108" w:type="dxa"/>
            <w:hideMark/>
          </w:tcPr>
          <w:p w14:paraId="15A49C71" w14:textId="77777777" w:rsidR="000F271F" w:rsidRPr="002A4BFC" w:rsidRDefault="000F271F" w:rsidP="00162AEA">
            <w:pPr>
              <w:pStyle w:val="Tablehead"/>
              <w:ind w:rightChars="-16" w:right="-38"/>
              <w:rPr>
                <w:bCs/>
                <w:sz w:val="18"/>
                <w:szCs w:val="18"/>
                <w:rPrChange w:id="2382" w:author="Author">
                  <w:rPr>
                    <w:bCs/>
                    <w:sz w:val="18"/>
                    <w:szCs w:val="18"/>
                    <w:highlight w:val="cyan"/>
                  </w:rPr>
                </w:rPrChange>
              </w:rPr>
            </w:pPr>
            <w:r w:rsidRPr="002A4BFC">
              <w:rPr>
                <w:rPrChange w:id="2383" w:author="Author">
                  <w:rPr>
                    <w:highlight w:val="cyan"/>
                  </w:rPr>
                </w:rPrChange>
              </w:rPr>
              <w:t xml:space="preserve">e.i.r.p. in 42 kHz bandwidth </w:t>
            </w:r>
          </w:p>
        </w:tc>
        <w:tc>
          <w:tcPr>
            <w:tcW w:w="1554" w:type="dxa"/>
            <w:hideMark/>
          </w:tcPr>
          <w:p w14:paraId="671263E1" w14:textId="77777777" w:rsidR="000F271F" w:rsidRPr="002A4BFC" w:rsidRDefault="000F271F" w:rsidP="00162AEA">
            <w:pPr>
              <w:pStyle w:val="Tablehead"/>
              <w:rPr>
                <w:bCs/>
                <w:sz w:val="18"/>
                <w:szCs w:val="18"/>
                <w:rPrChange w:id="2384" w:author="Author">
                  <w:rPr>
                    <w:bCs/>
                    <w:sz w:val="18"/>
                    <w:szCs w:val="18"/>
                    <w:highlight w:val="cyan"/>
                  </w:rPr>
                </w:rPrChange>
              </w:rPr>
            </w:pPr>
            <w:r w:rsidRPr="002A4BFC">
              <w:rPr>
                <w:bCs/>
                <w:sz w:val="18"/>
                <w:szCs w:val="18"/>
                <w:rPrChange w:id="2385" w:author="Author">
                  <w:rPr>
                    <w:bCs/>
                    <w:sz w:val="18"/>
                    <w:szCs w:val="18"/>
                    <w:highlight w:val="cyan"/>
                  </w:rPr>
                </w:rPrChange>
              </w:rPr>
              <w:t>Polarization loss</w:t>
            </w:r>
          </w:p>
        </w:tc>
        <w:tc>
          <w:tcPr>
            <w:tcW w:w="1028" w:type="dxa"/>
            <w:hideMark/>
          </w:tcPr>
          <w:p w14:paraId="478E9DDB" w14:textId="77777777" w:rsidR="000F271F" w:rsidRPr="002A4BFC" w:rsidRDefault="000F271F" w:rsidP="00162AEA">
            <w:pPr>
              <w:pStyle w:val="Tablehead"/>
              <w:rPr>
                <w:bCs/>
                <w:sz w:val="18"/>
                <w:szCs w:val="18"/>
                <w:rPrChange w:id="2386" w:author="Author">
                  <w:rPr>
                    <w:bCs/>
                    <w:sz w:val="18"/>
                    <w:szCs w:val="18"/>
                    <w:highlight w:val="cyan"/>
                  </w:rPr>
                </w:rPrChange>
              </w:rPr>
            </w:pPr>
            <w:r w:rsidRPr="002A4BFC">
              <w:rPr>
                <w:rPrChange w:id="2387" w:author="Author">
                  <w:rPr>
                    <w:highlight w:val="cyan"/>
                  </w:rPr>
                </w:rPrChange>
              </w:rPr>
              <w:t>Path length</w:t>
            </w:r>
          </w:p>
        </w:tc>
        <w:tc>
          <w:tcPr>
            <w:tcW w:w="1458" w:type="dxa"/>
            <w:hideMark/>
          </w:tcPr>
          <w:p w14:paraId="454AC2B5" w14:textId="77777777" w:rsidR="000F271F" w:rsidRPr="002A4BFC" w:rsidRDefault="000F271F" w:rsidP="00162AEA">
            <w:pPr>
              <w:pStyle w:val="Tablehead"/>
              <w:rPr>
                <w:bCs/>
                <w:sz w:val="18"/>
                <w:szCs w:val="18"/>
                <w:rPrChange w:id="2388" w:author="Author">
                  <w:rPr>
                    <w:bCs/>
                    <w:sz w:val="18"/>
                    <w:szCs w:val="18"/>
                    <w:highlight w:val="cyan"/>
                  </w:rPr>
                </w:rPrChange>
              </w:rPr>
            </w:pPr>
            <w:r w:rsidRPr="002A4BFC">
              <w:rPr>
                <w:rPrChange w:id="2389" w:author="Author">
                  <w:rPr>
                    <w:highlight w:val="cyan"/>
                  </w:rPr>
                </w:rPrChange>
              </w:rPr>
              <w:t>Path loss</w:t>
            </w:r>
          </w:p>
        </w:tc>
        <w:tc>
          <w:tcPr>
            <w:tcW w:w="925" w:type="dxa"/>
            <w:hideMark/>
          </w:tcPr>
          <w:p w14:paraId="601C8606" w14:textId="77777777" w:rsidR="000F271F" w:rsidRPr="002A4BFC" w:rsidRDefault="000F271F" w:rsidP="00162AEA">
            <w:pPr>
              <w:pStyle w:val="Tablehead"/>
              <w:rPr>
                <w:bCs/>
                <w:sz w:val="18"/>
                <w:szCs w:val="18"/>
                <w:rPrChange w:id="2390" w:author="Author">
                  <w:rPr>
                    <w:bCs/>
                    <w:sz w:val="18"/>
                    <w:szCs w:val="18"/>
                    <w:highlight w:val="cyan"/>
                  </w:rPr>
                </w:rPrChange>
              </w:rPr>
            </w:pPr>
            <w:r w:rsidRPr="002A4BFC">
              <w:rPr>
                <w:rPrChange w:id="2391" w:author="Author">
                  <w:rPr>
                    <w:highlight w:val="cyan"/>
                  </w:rPr>
                </w:rPrChange>
              </w:rPr>
              <w:t>Antenna gain</w:t>
            </w:r>
          </w:p>
        </w:tc>
        <w:tc>
          <w:tcPr>
            <w:tcW w:w="747" w:type="dxa"/>
            <w:hideMark/>
          </w:tcPr>
          <w:p w14:paraId="414E8014" w14:textId="77777777" w:rsidR="000F271F" w:rsidRPr="002A4BFC" w:rsidRDefault="000F271F" w:rsidP="00162AEA">
            <w:pPr>
              <w:pStyle w:val="Tablehead"/>
              <w:rPr>
                <w:bCs/>
                <w:sz w:val="18"/>
                <w:szCs w:val="18"/>
                <w:rPrChange w:id="2392" w:author="Author">
                  <w:rPr>
                    <w:bCs/>
                    <w:sz w:val="18"/>
                    <w:szCs w:val="18"/>
                    <w:highlight w:val="cyan"/>
                  </w:rPr>
                </w:rPrChange>
              </w:rPr>
            </w:pPr>
            <w:r w:rsidRPr="002A4BFC">
              <w:rPr>
                <w:bCs/>
                <w:sz w:val="18"/>
                <w:szCs w:val="18"/>
                <w:rPrChange w:id="2393" w:author="Author">
                  <w:rPr>
                    <w:bCs/>
                    <w:sz w:val="18"/>
                    <w:szCs w:val="18"/>
                    <w:highlight w:val="cyan"/>
                  </w:rPr>
                </w:rPrChange>
              </w:rPr>
              <w:t>Feed loss</w:t>
            </w:r>
          </w:p>
        </w:tc>
        <w:tc>
          <w:tcPr>
            <w:tcW w:w="1236" w:type="dxa"/>
            <w:hideMark/>
          </w:tcPr>
          <w:p w14:paraId="7B944851" w14:textId="77777777" w:rsidR="000F271F" w:rsidRPr="002A4BFC" w:rsidRDefault="000F271F" w:rsidP="00162AEA">
            <w:pPr>
              <w:pStyle w:val="Tablehead"/>
              <w:rPr>
                <w:rPrChange w:id="2394" w:author="Author">
                  <w:rPr>
                    <w:highlight w:val="cyan"/>
                  </w:rPr>
                </w:rPrChange>
              </w:rPr>
            </w:pPr>
            <w:r w:rsidRPr="002A4BFC">
              <w:rPr>
                <w:rPrChange w:id="2395" w:author="Author">
                  <w:rPr>
                    <w:highlight w:val="cyan"/>
                  </w:rPr>
                </w:rPrChange>
              </w:rPr>
              <w:t>Interference level at satellite receiver input</w:t>
            </w:r>
          </w:p>
        </w:tc>
      </w:tr>
      <w:tr w:rsidR="000F271F" w:rsidRPr="00BF187E" w14:paraId="166A88CB" w14:textId="77777777" w:rsidTr="00162AEA">
        <w:trPr>
          <w:trHeight w:val="315"/>
          <w:jc w:val="center"/>
        </w:trPr>
        <w:tc>
          <w:tcPr>
            <w:tcW w:w="1000" w:type="dxa"/>
            <w:noWrap/>
            <w:hideMark/>
          </w:tcPr>
          <w:p w14:paraId="679FCAB6" w14:textId="77777777" w:rsidR="000F271F" w:rsidRPr="002A4BFC" w:rsidRDefault="000F271F" w:rsidP="00162AEA">
            <w:pPr>
              <w:pStyle w:val="Tabletext"/>
              <w:jc w:val="center"/>
              <w:rPr>
                <w:rPrChange w:id="2396" w:author="Author">
                  <w:rPr>
                    <w:highlight w:val="cyan"/>
                  </w:rPr>
                </w:rPrChange>
              </w:rPr>
            </w:pPr>
            <w:r w:rsidRPr="002A4BFC">
              <w:rPr>
                <w:rPrChange w:id="2397" w:author="Author">
                  <w:rPr>
                    <w:highlight w:val="cyan"/>
                  </w:rPr>
                </w:rPrChange>
              </w:rPr>
              <w:t>deg</w:t>
            </w:r>
          </w:p>
        </w:tc>
        <w:tc>
          <w:tcPr>
            <w:tcW w:w="1108" w:type="dxa"/>
            <w:noWrap/>
            <w:hideMark/>
          </w:tcPr>
          <w:p w14:paraId="7830A373" w14:textId="77777777" w:rsidR="000F271F" w:rsidRPr="002A4BFC" w:rsidRDefault="000F271F" w:rsidP="00162AEA">
            <w:pPr>
              <w:pStyle w:val="Tabletext"/>
              <w:jc w:val="center"/>
              <w:rPr>
                <w:rPrChange w:id="2398" w:author="Author">
                  <w:rPr>
                    <w:highlight w:val="cyan"/>
                  </w:rPr>
                </w:rPrChange>
              </w:rPr>
            </w:pPr>
            <w:r w:rsidRPr="002A4BFC">
              <w:rPr>
                <w:rPrChange w:id="2399" w:author="Author">
                  <w:rPr>
                    <w:highlight w:val="cyan"/>
                  </w:rPr>
                </w:rPrChange>
              </w:rPr>
              <w:t>dBW</w:t>
            </w:r>
          </w:p>
        </w:tc>
        <w:tc>
          <w:tcPr>
            <w:tcW w:w="1554" w:type="dxa"/>
            <w:noWrap/>
            <w:hideMark/>
          </w:tcPr>
          <w:p w14:paraId="7CFB62DE" w14:textId="77777777" w:rsidR="000F271F" w:rsidRPr="002A4BFC" w:rsidRDefault="000F271F" w:rsidP="00162AEA">
            <w:pPr>
              <w:pStyle w:val="Tabletext"/>
              <w:jc w:val="center"/>
              <w:rPr>
                <w:rPrChange w:id="2400" w:author="Author">
                  <w:rPr>
                    <w:highlight w:val="cyan"/>
                  </w:rPr>
                </w:rPrChange>
              </w:rPr>
            </w:pPr>
            <w:r w:rsidRPr="002A4BFC">
              <w:rPr>
                <w:rPrChange w:id="2401" w:author="Author">
                  <w:rPr>
                    <w:highlight w:val="cyan"/>
                  </w:rPr>
                </w:rPrChange>
              </w:rPr>
              <w:t>dB</w:t>
            </w:r>
          </w:p>
        </w:tc>
        <w:tc>
          <w:tcPr>
            <w:tcW w:w="1028" w:type="dxa"/>
            <w:noWrap/>
            <w:hideMark/>
          </w:tcPr>
          <w:p w14:paraId="530CD4A9" w14:textId="77777777" w:rsidR="000F271F" w:rsidRPr="002A4BFC" w:rsidRDefault="000F271F" w:rsidP="00162AEA">
            <w:pPr>
              <w:pStyle w:val="Tabletext"/>
              <w:jc w:val="center"/>
              <w:rPr>
                <w:rPrChange w:id="2402" w:author="Author">
                  <w:rPr>
                    <w:highlight w:val="cyan"/>
                  </w:rPr>
                </w:rPrChange>
              </w:rPr>
            </w:pPr>
            <w:r w:rsidRPr="002A4BFC">
              <w:rPr>
                <w:rPrChange w:id="2403" w:author="Author">
                  <w:rPr>
                    <w:highlight w:val="cyan"/>
                  </w:rPr>
                </w:rPrChange>
              </w:rPr>
              <w:t>km</w:t>
            </w:r>
          </w:p>
        </w:tc>
        <w:tc>
          <w:tcPr>
            <w:tcW w:w="1458" w:type="dxa"/>
            <w:noWrap/>
            <w:hideMark/>
          </w:tcPr>
          <w:p w14:paraId="2E473488" w14:textId="77777777" w:rsidR="000F271F" w:rsidRPr="002A4BFC" w:rsidRDefault="000F271F" w:rsidP="00162AEA">
            <w:pPr>
              <w:pStyle w:val="Tabletext"/>
              <w:jc w:val="center"/>
              <w:rPr>
                <w:rPrChange w:id="2404" w:author="Author">
                  <w:rPr>
                    <w:highlight w:val="cyan"/>
                  </w:rPr>
                </w:rPrChange>
              </w:rPr>
            </w:pPr>
            <w:r w:rsidRPr="002A4BFC">
              <w:rPr>
                <w:rPrChange w:id="2405" w:author="Author">
                  <w:rPr>
                    <w:highlight w:val="cyan"/>
                  </w:rPr>
                </w:rPrChange>
              </w:rPr>
              <w:t>dB</w:t>
            </w:r>
          </w:p>
        </w:tc>
        <w:tc>
          <w:tcPr>
            <w:tcW w:w="925" w:type="dxa"/>
            <w:noWrap/>
            <w:hideMark/>
          </w:tcPr>
          <w:p w14:paraId="7CB716C6" w14:textId="77777777" w:rsidR="000F271F" w:rsidRPr="002A4BFC" w:rsidRDefault="000F271F" w:rsidP="00162AEA">
            <w:pPr>
              <w:pStyle w:val="Tabletext"/>
              <w:jc w:val="center"/>
              <w:rPr>
                <w:rPrChange w:id="2406" w:author="Author">
                  <w:rPr>
                    <w:highlight w:val="cyan"/>
                  </w:rPr>
                </w:rPrChange>
              </w:rPr>
            </w:pPr>
            <w:r w:rsidRPr="002A4BFC">
              <w:rPr>
                <w:rPrChange w:id="2407" w:author="Author">
                  <w:rPr>
                    <w:highlight w:val="cyan"/>
                  </w:rPr>
                </w:rPrChange>
              </w:rPr>
              <w:t>dBi</w:t>
            </w:r>
          </w:p>
        </w:tc>
        <w:tc>
          <w:tcPr>
            <w:tcW w:w="747" w:type="dxa"/>
            <w:noWrap/>
            <w:hideMark/>
          </w:tcPr>
          <w:p w14:paraId="16F1B42D" w14:textId="77777777" w:rsidR="000F271F" w:rsidRPr="002A4BFC" w:rsidRDefault="000F271F" w:rsidP="00162AEA">
            <w:pPr>
              <w:pStyle w:val="Tabletext"/>
              <w:jc w:val="center"/>
              <w:rPr>
                <w:rPrChange w:id="2408" w:author="Author">
                  <w:rPr>
                    <w:highlight w:val="cyan"/>
                  </w:rPr>
                </w:rPrChange>
              </w:rPr>
            </w:pPr>
            <w:r w:rsidRPr="002A4BFC">
              <w:rPr>
                <w:rPrChange w:id="2409" w:author="Author">
                  <w:rPr>
                    <w:highlight w:val="cyan"/>
                  </w:rPr>
                </w:rPrChange>
              </w:rPr>
              <w:t>dB</w:t>
            </w:r>
          </w:p>
        </w:tc>
        <w:tc>
          <w:tcPr>
            <w:tcW w:w="1236" w:type="dxa"/>
            <w:noWrap/>
            <w:hideMark/>
          </w:tcPr>
          <w:p w14:paraId="5199DAC5" w14:textId="77777777" w:rsidR="000F271F" w:rsidRPr="002A4BFC" w:rsidRDefault="000F271F" w:rsidP="00162AEA">
            <w:pPr>
              <w:pStyle w:val="Tabletext"/>
              <w:jc w:val="center"/>
              <w:rPr>
                <w:rPrChange w:id="2410" w:author="Author">
                  <w:rPr>
                    <w:highlight w:val="cyan"/>
                  </w:rPr>
                </w:rPrChange>
              </w:rPr>
            </w:pPr>
            <w:r w:rsidRPr="002A4BFC">
              <w:rPr>
                <w:rPrChange w:id="2411" w:author="Author">
                  <w:rPr>
                    <w:highlight w:val="cyan"/>
                  </w:rPr>
                </w:rPrChange>
              </w:rPr>
              <w:t>dBW</w:t>
            </w:r>
          </w:p>
        </w:tc>
      </w:tr>
      <w:tr w:rsidR="000F271F" w:rsidRPr="00BF187E" w14:paraId="438489FD" w14:textId="77777777" w:rsidTr="002A4BFC">
        <w:tblPrEx>
          <w:tblW w:w="0" w:type="auto"/>
          <w:jc w:val="center"/>
          <w:tblPrExChange w:id="2412" w:author="Author">
            <w:tblPrEx>
              <w:tblW w:w="0" w:type="auto"/>
              <w:jc w:val="center"/>
            </w:tblPrEx>
          </w:tblPrExChange>
        </w:tblPrEx>
        <w:trPr>
          <w:trHeight w:val="315"/>
          <w:jc w:val="center"/>
          <w:trPrChange w:id="2413" w:author="Author">
            <w:trPr>
              <w:gridAfter w:val="0"/>
              <w:trHeight w:val="315"/>
              <w:jc w:val="center"/>
            </w:trPr>
          </w:trPrChange>
        </w:trPr>
        <w:tc>
          <w:tcPr>
            <w:tcW w:w="1000" w:type="dxa"/>
            <w:noWrap/>
            <w:hideMark/>
            <w:tcPrChange w:id="2414" w:author="Author">
              <w:tcPr>
                <w:tcW w:w="983" w:type="dxa"/>
                <w:gridSpan w:val="2"/>
                <w:noWrap/>
                <w:hideMark/>
              </w:tcPr>
            </w:tcPrChange>
          </w:tcPr>
          <w:p w14:paraId="100E8354" w14:textId="77777777" w:rsidR="000F271F" w:rsidRPr="002A4BFC" w:rsidRDefault="000F271F" w:rsidP="00162AEA">
            <w:pPr>
              <w:pStyle w:val="Tabletext"/>
              <w:jc w:val="center"/>
              <w:rPr>
                <w:rPrChange w:id="2415" w:author="Author">
                  <w:rPr>
                    <w:highlight w:val="cyan"/>
                  </w:rPr>
                </w:rPrChange>
              </w:rPr>
            </w:pPr>
            <w:r w:rsidRPr="002A4BFC">
              <w:rPr>
                <w:rPrChange w:id="2416" w:author="Author">
                  <w:rPr>
                    <w:highlight w:val="cyan"/>
                  </w:rPr>
                </w:rPrChange>
              </w:rPr>
              <w:t>0</w:t>
            </w:r>
          </w:p>
        </w:tc>
        <w:tc>
          <w:tcPr>
            <w:tcW w:w="1108" w:type="dxa"/>
            <w:noWrap/>
            <w:vAlign w:val="bottom"/>
            <w:hideMark/>
            <w:tcPrChange w:id="2417" w:author="Author">
              <w:tcPr>
                <w:tcW w:w="849" w:type="dxa"/>
                <w:gridSpan w:val="2"/>
                <w:noWrap/>
                <w:vAlign w:val="center"/>
                <w:hideMark/>
              </w:tcPr>
            </w:tcPrChange>
          </w:tcPr>
          <w:p w14:paraId="17D0EE1B" w14:textId="77777777" w:rsidR="000F271F" w:rsidRPr="002A4BFC" w:rsidRDefault="000F271F" w:rsidP="00162AEA">
            <w:pPr>
              <w:pStyle w:val="Tabletext"/>
              <w:jc w:val="center"/>
              <w:rPr>
                <w:color w:val="000000"/>
                <w:rPrChange w:id="2418" w:author="Author">
                  <w:rPr>
                    <w:color w:val="000000"/>
                    <w:highlight w:val="cyan"/>
                  </w:rPr>
                </w:rPrChange>
              </w:rPr>
            </w:pPr>
            <w:ins w:id="2419" w:author="Author">
              <w:r w:rsidRPr="00D40B8D">
                <w:t>18.0</w:t>
              </w:r>
            </w:ins>
            <w:del w:id="2420" w:author="Author">
              <w:r w:rsidRPr="002A4BFC" w:rsidDel="00AC6610">
                <w:rPr>
                  <w:color w:val="000000"/>
                  <w:rPrChange w:id="2421" w:author="Author">
                    <w:rPr>
                      <w:color w:val="000000"/>
                      <w:highlight w:val="cyan"/>
                    </w:rPr>
                  </w:rPrChange>
                </w:rPr>
                <w:delText>16.0</w:delText>
              </w:r>
            </w:del>
          </w:p>
        </w:tc>
        <w:tc>
          <w:tcPr>
            <w:tcW w:w="1554" w:type="dxa"/>
            <w:noWrap/>
            <w:hideMark/>
            <w:tcPrChange w:id="2422" w:author="Author">
              <w:tcPr>
                <w:tcW w:w="1736" w:type="dxa"/>
                <w:gridSpan w:val="2"/>
                <w:noWrap/>
                <w:hideMark/>
              </w:tcPr>
            </w:tcPrChange>
          </w:tcPr>
          <w:p w14:paraId="454B4B50" w14:textId="77777777" w:rsidR="000F271F" w:rsidRPr="002A4BFC" w:rsidRDefault="000F271F" w:rsidP="00162AEA">
            <w:pPr>
              <w:pStyle w:val="Tabletext"/>
              <w:jc w:val="center"/>
              <w:rPr>
                <w:rPrChange w:id="2423" w:author="Author">
                  <w:rPr>
                    <w:highlight w:val="cyan"/>
                  </w:rPr>
                </w:rPrChange>
              </w:rPr>
            </w:pPr>
            <w:r w:rsidRPr="002A4BFC">
              <w:rPr>
                <w:rPrChange w:id="2424" w:author="Author">
                  <w:rPr>
                    <w:highlight w:val="cyan"/>
                  </w:rPr>
                </w:rPrChange>
              </w:rPr>
              <w:t>3</w:t>
            </w:r>
          </w:p>
        </w:tc>
        <w:tc>
          <w:tcPr>
            <w:tcW w:w="1028" w:type="dxa"/>
            <w:noWrap/>
            <w:hideMark/>
            <w:tcPrChange w:id="2425" w:author="Author">
              <w:tcPr>
                <w:tcW w:w="1139" w:type="dxa"/>
                <w:gridSpan w:val="2"/>
                <w:noWrap/>
                <w:hideMark/>
              </w:tcPr>
            </w:tcPrChange>
          </w:tcPr>
          <w:p w14:paraId="74951D2B" w14:textId="77777777" w:rsidR="000F271F" w:rsidRPr="002A4BFC" w:rsidRDefault="000F271F" w:rsidP="00162AEA">
            <w:pPr>
              <w:pStyle w:val="Tabletext"/>
              <w:jc w:val="center"/>
              <w:rPr>
                <w:rPrChange w:id="2426" w:author="Author">
                  <w:rPr>
                    <w:highlight w:val="cyan"/>
                  </w:rPr>
                </w:rPrChange>
              </w:rPr>
            </w:pPr>
            <w:r w:rsidRPr="002A4BFC">
              <w:rPr>
                <w:rPrChange w:id="2427" w:author="Author">
                  <w:rPr>
                    <w:highlight w:val="cyan"/>
                  </w:rPr>
                </w:rPrChange>
              </w:rPr>
              <w:t>2 830</w:t>
            </w:r>
          </w:p>
        </w:tc>
        <w:tc>
          <w:tcPr>
            <w:tcW w:w="1458" w:type="dxa"/>
            <w:noWrap/>
            <w:hideMark/>
            <w:tcPrChange w:id="2428" w:author="Author">
              <w:tcPr>
                <w:tcW w:w="1627" w:type="dxa"/>
                <w:gridSpan w:val="2"/>
                <w:noWrap/>
                <w:hideMark/>
              </w:tcPr>
            </w:tcPrChange>
          </w:tcPr>
          <w:p w14:paraId="178CE40C" w14:textId="77777777" w:rsidR="000F271F" w:rsidRPr="002A4BFC" w:rsidRDefault="000F271F" w:rsidP="00162AEA">
            <w:pPr>
              <w:pStyle w:val="Tabletext"/>
              <w:jc w:val="center"/>
              <w:rPr>
                <w:rPrChange w:id="2429" w:author="Author">
                  <w:rPr>
                    <w:highlight w:val="cyan"/>
                  </w:rPr>
                </w:rPrChange>
              </w:rPr>
            </w:pPr>
            <w:r w:rsidRPr="002A4BFC">
              <w:rPr>
                <w:rPrChange w:id="2430" w:author="Author">
                  <w:rPr>
                    <w:highlight w:val="cyan"/>
                  </w:rPr>
                </w:rPrChange>
              </w:rPr>
              <w:t>145.4</w:t>
            </w:r>
          </w:p>
        </w:tc>
        <w:tc>
          <w:tcPr>
            <w:tcW w:w="925" w:type="dxa"/>
            <w:noWrap/>
            <w:vAlign w:val="center"/>
            <w:hideMark/>
            <w:tcPrChange w:id="2431" w:author="Author">
              <w:tcPr>
                <w:tcW w:w="926" w:type="dxa"/>
                <w:gridSpan w:val="2"/>
                <w:noWrap/>
                <w:vAlign w:val="center"/>
                <w:hideMark/>
              </w:tcPr>
            </w:tcPrChange>
          </w:tcPr>
          <w:p w14:paraId="131569B8" w14:textId="77777777" w:rsidR="000F271F" w:rsidRPr="002A4BFC" w:rsidRDefault="000F271F" w:rsidP="00162AEA">
            <w:pPr>
              <w:pStyle w:val="Tabletext"/>
              <w:jc w:val="center"/>
              <w:rPr>
                <w:color w:val="000000"/>
                <w:rPrChange w:id="2432" w:author="Author">
                  <w:rPr>
                    <w:color w:val="000000"/>
                    <w:highlight w:val="cyan"/>
                  </w:rPr>
                </w:rPrChange>
              </w:rPr>
            </w:pPr>
            <w:r w:rsidRPr="002A4BFC">
              <w:rPr>
                <w:color w:val="000000"/>
                <w:rPrChange w:id="2433" w:author="Author">
                  <w:rPr>
                    <w:color w:val="000000"/>
                    <w:highlight w:val="cyan"/>
                  </w:rPr>
                </w:rPrChange>
              </w:rPr>
              <w:t>8</w:t>
            </w:r>
          </w:p>
        </w:tc>
        <w:tc>
          <w:tcPr>
            <w:tcW w:w="747" w:type="dxa"/>
            <w:noWrap/>
            <w:vAlign w:val="center"/>
            <w:hideMark/>
            <w:tcPrChange w:id="2434" w:author="Author">
              <w:tcPr>
                <w:tcW w:w="819" w:type="dxa"/>
                <w:gridSpan w:val="2"/>
                <w:noWrap/>
                <w:vAlign w:val="center"/>
                <w:hideMark/>
              </w:tcPr>
            </w:tcPrChange>
          </w:tcPr>
          <w:p w14:paraId="378564A7" w14:textId="77777777" w:rsidR="000F271F" w:rsidRPr="002A4BFC" w:rsidRDefault="000F271F" w:rsidP="00162AEA">
            <w:pPr>
              <w:pStyle w:val="Tabletext"/>
              <w:jc w:val="center"/>
              <w:rPr>
                <w:color w:val="000000"/>
                <w:rPrChange w:id="2435" w:author="Author">
                  <w:rPr>
                    <w:color w:val="000000"/>
                    <w:highlight w:val="cyan"/>
                  </w:rPr>
                </w:rPrChange>
              </w:rPr>
            </w:pPr>
            <w:r w:rsidRPr="002A4BFC">
              <w:rPr>
                <w:color w:val="000000"/>
                <w:rPrChange w:id="2436" w:author="Author">
                  <w:rPr>
                    <w:color w:val="000000"/>
                    <w:highlight w:val="cyan"/>
                  </w:rPr>
                </w:rPrChange>
              </w:rPr>
              <w:t>1</w:t>
            </w:r>
          </w:p>
        </w:tc>
        <w:tc>
          <w:tcPr>
            <w:tcW w:w="1236" w:type="dxa"/>
            <w:noWrap/>
            <w:vAlign w:val="bottom"/>
            <w:hideMark/>
            <w:tcPrChange w:id="2437" w:author="Author">
              <w:tcPr>
                <w:tcW w:w="1339" w:type="dxa"/>
                <w:gridSpan w:val="2"/>
                <w:noWrap/>
                <w:vAlign w:val="center"/>
                <w:hideMark/>
              </w:tcPr>
            </w:tcPrChange>
          </w:tcPr>
          <w:p w14:paraId="137325F9" w14:textId="77777777" w:rsidR="000F271F" w:rsidRPr="002A4BFC" w:rsidRDefault="000F271F" w:rsidP="00162AEA">
            <w:pPr>
              <w:pStyle w:val="Tabletext"/>
              <w:jc w:val="center"/>
              <w:rPr>
                <w:color w:val="000000"/>
                <w:rPrChange w:id="2438" w:author="Author">
                  <w:rPr>
                    <w:color w:val="000000"/>
                    <w:highlight w:val="cyan"/>
                  </w:rPr>
                </w:rPrChange>
              </w:rPr>
            </w:pPr>
            <w:ins w:id="2439" w:author="Author">
              <w:r w:rsidRPr="00D40B8D">
                <w:t>-123.4</w:t>
              </w:r>
            </w:ins>
            <w:del w:id="2440" w:author="Author">
              <w:r w:rsidRPr="002A4BFC" w:rsidDel="005B341E">
                <w:rPr>
                  <w:color w:val="000000"/>
                  <w:rPrChange w:id="2441" w:author="Author">
                    <w:rPr>
                      <w:color w:val="000000"/>
                      <w:highlight w:val="cyan"/>
                    </w:rPr>
                  </w:rPrChange>
                </w:rPr>
                <w:delText>-125.4</w:delText>
              </w:r>
            </w:del>
          </w:p>
        </w:tc>
      </w:tr>
      <w:tr w:rsidR="000F271F" w:rsidRPr="00BF187E" w14:paraId="1801C6F8" w14:textId="77777777" w:rsidTr="002A4BFC">
        <w:tblPrEx>
          <w:tblW w:w="0" w:type="auto"/>
          <w:jc w:val="center"/>
          <w:tblPrExChange w:id="2442" w:author="Author">
            <w:tblPrEx>
              <w:tblW w:w="0" w:type="auto"/>
              <w:jc w:val="center"/>
            </w:tblPrEx>
          </w:tblPrExChange>
        </w:tblPrEx>
        <w:trPr>
          <w:trHeight w:val="315"/>
          <w:jc w:val="center"/>
          <w:trPrChange w:id="2443" w:author="Author">
            <w:trPr>
              <w:gridAfter w:val="0"/>
              <w:trHeight w:val="315"/>
              <w:jc w:val="center"/>
            </w:trPr>
          </w:trPrChange>
        </w:trPr>
        <w:tc>
          <w:tcPr>
            <w:tcW w:w="1000" w:type="dxa"/>
            <w:noWrap/>
            <w:hideMark/>
            <w:tcPrChange w:id="2444" w:author="Author">
              <w:tcPr>
                <w:tcW w:w="983" w:type="dxa"/>
                <w:gridSpan w:val="2"/>
                <w:noWrap/>
                <w:hideMark/>
              </w:tcPr>
            </w:tcPrChange>
          </w:tcPr>
          <w:p w14:paraId="4EAE8228" w14:textId="77777777" w:rsidR="000F271F" w:rsidRPr="002A4BFC" w:rsidRDefault="000F271F" w:rsidP="00162AEA">
            <w:pPr>
              <w:pStyle w:val="Tabletext"/>
              <w:jc w:val="center"/>
              <w:rPr>
                <w:rPrChange w:id="2445" w:author="Author">
                  <w:rPr>
                    <w:highlight w:val="cyan"/>
                  </w:rPr>
                </w:rPrChange>
              </w:rPr>
            </w:pPr>
            <w:r w:rsidRPr="002A4BFC">
              <w:rPr>
                <w:rPrChange w:id="2446" w:author="Author">
                  <w:rPr>
                    <w:highlight w:val="cyan"/>
                  </w:rPr>
                </w:rPrChange>
              </w:rPr>
              <w:t>10</w:t>
            </w:r>
          </w:p>
        </w:tc>
        <w:tc>
          <w:tcPr>
            <w:tcW w:w="1108" w:type="dxa"/>
            <w:noWrap/>
            <w:vAlign w:val="bottom"/>
            <w:hideMark/>
            <w:tcPrChange w:id="2447" w:author="Author">
              <w:tcPr>
                <w:tcW w:w="849" w:type="dxa"/>
                <w:gridSpan w:val="2"/>
                <w:noWrap/>
                <w:vAlign w:val="center"/>
                <w:hideMark/>
              </w:tcPr>
            </w:tcPrChange>
          </w:tcPr>
          <w:p w14:paraId="17C40ACE" w14:textId="77777777" w:rsidR="000F271F" w:rsidRPr="002A4BFC" w:rsidRDefault="000F271F" w:rsidP="00162AEA">
            <w:pPr>
              <w:pStyle w:val="Tabletext"/>
              <w:jc w:val="center"/>
              <w:rPr>
                <w:color w:val="000000"/>
                <w:rPrChange w:id="2448" w:author="Author">
                  <w:rPr>
                    <w:color w:val="000000"/>
                    <w:highlight w:val="cyan"/>
                  </w:rPr>
                </w:rPrChange>
              </w:rPr>
            </w:pPr>
            <w:ins w:id="2449" w:author="Author">
              <w:r w:rsidRPr="00D40B8D">
                <w:t>18.0</w:t>
              </w:r>
            </w:ins>
            <w:del w:id="2450" w:author="Author">
              <w:r w:rsidRPr="002A4BFC" w:rsidDel="00AC6610">
                <w:rPr>
                  <w:color w:val="000000"/>
                  <w:rPrChange w:id="2451" w:author="Author">
                    <w:rPr>
                      <w:color w:val="000000"/>
                      <w:highlight w:val="cyan"/>
                    </w:rPr>
                  </w:rPrChange>
                </w:rPr>
                <w:delText>16.0</w:delText>
              </w:r>
            </w:del>
          </w:p>
        </w:tc>
        <w:tc>
          <w:tcPr>
            <w:tcW w:w="1554" w:type="dxa"/>
            <w:noWrap/>
            <w:hideMark/>
            <w:tcPrChange w:id="2452" w:author="Author">
              <w:tcPr>
                <w:tcW w:w="1736" w:type="dxa"/>
                <w:gridSpan w:val="2"/>
                <w:noWrap/>
                <w:hideMark/>
              </w:tcPr>
            </w:tcPrChange>
          </w:tcPr>
          <w:p w14:paraId="56DF453F" w14:textId="77777777" w:rsidR="000F271F" w:rsidRPr="002A4BFC" w:rsidRDefault="000F271F" w:rsidP="00162AEA">
            <w:pPr>
              <w:pStyle w:val="Tabletext"/>
              <w:jc w:val="center"/>
              <w:rPr>
                <w:rPrChange w:id="2453" w:author="Author">
                  <w:rPr>
                    <w:highlight w:val="cyan"/>
                  </w:rPr>
                </w:rPrChange>
              </w:rPr>
            </w:pPr>
            <w:r w:rsidRPr="002A4BFC">
              <w:rPr>
                <w:rPrChange w:id="2454" w:author="Author">
                  <w:rPr>
                    <w:highlight w:val="cyan"/>
                  </w:rPr>
                </w:rPrChange>
              </w:rPr>
              <w:t>3</w:t>
            </w:r>
          </w:p>
        </w:tc>
        <w:tc>
          <w:tcPr>
            <w:tcW w:w="1028" w:type="dxa"/>
            <w:noWrap/>
            <w:hideMark/>
            <w:tcPrChange w:id="2455" w:author="Author">
              <w:tcPr>
                <w:tcW w:w="1139" w:type="dxa"/>
                <w:gridSpan w:val="2"/>
                <w:noWrap/>
                <w:hideMark/>
              </w:tcPr>
            </w:tcPrChange>
          </w:tcPr>
          <w:p w14:paraId="4E705582" w14:textId="77777777" w:rsidR="000F271F" w:rsidRPr="002A4BFC" w:rsidRDefault="000F271F" w:rsidP="00162AEA">
            <w:pPr>
              <w:pStyle w:val="Tabletext"/>
              <w:jc w:val="center"/>
              <w:rPr>
                <w:rPrChange w:id="2456" w:author="Author">
                  <w:rPr>
                    <w:highlight w:val="cyan"/>
                  </w:rPr>
                </w:rPrChange>
              </w:rPr>
            </w:pPr>
            <w:r w:rsidRPr="002A4BFC">
              <w:rPr>
                <w:rPrChange w:id="2457" w:author="Author">
                  <w:rPr>
                    <w:highlight w:val="cyan"/>
                  </w:rPr>
                </w:rPrChange>
              </w:rPr>
              <w:t>1 932</w:t>
            </w:r>
          </w:p>
        </w:tc>
        <w:tc>
          <w:tcPr>
            <w:tcW w:w="1458" w:type="dxa"/>
            <w:noWrap/>
            <w:hideMark/>
            <w:tcPrChange w:id="2458" w:author="Author">
              <w:tcPr>
                <w:tcW w:w="1627" w:type="dxa"/>
                <w:gridSpan w:val="2"/>
                <w:noWrap/>
                <w:hideMark/>
              </w:tcPr>
            </w:tcPrChange>
          </w:tcPr>
          <w:p w14:paraId="468D2AFA" w14:textId="77777777" w:rsidR="000F271F" w:rsidRPr="002A4BFC" w:rsidRDefault="000F271F" w:rsidP="00162AEA">
            <w:pPr>
              <w:pStyle w:val="Tabletext"/>
              <w:jc w:val="center"/>
              <w:rPr>
                <w:rPrChange w:id="2459" w:author="Author">
                  <w:rPr>
                    <w:highlight w:val="cyan"/>
                  </w:rPr>
                </w:rPrChange>
              </w:rPr>
            </w:pPr>
            <w:r w:rsidRPr="002A4BFC">
              <w:rPr>
                <w:rPrChange w:id="2460" w:author="Author">
                  <w:rPr>
                    <w:highlight w:val="cyan"/>
                  </w:rPr>
                </w:rPrChange>
              </w:rPr>
              <w:t>142.1</w:t>
            </w:r>
          </w:p>
        </w:tc>
        <w:tc>
          <w:tcPr>
            <w:tcW w:w="925" w:type="dxa"/>
            <w:noWrap/>
            <w:vAlign w:val="center"/>
            <w:hideMark/>
            <w:tcPrChange w:id="2461" w:author="Author">
              <w:tcPr>
                <w:tcW w:w="926" w:type="dxa"/>
                <w:gridSpan w:val="2"/>
                <w:noWrap/>
                <w:vAlign w:val="center"/>
                <w:hideMark/>
              </w:tcPr>
            </w:tcPrChange>
          </w:tcPr>
          <w:p w14:paraId="30B68EFD" w14:textId="77777777" w:rsidR="000F271F" w:rsidRPr="002A4BFC" w:rsidRDefault="000F271F" w:rsidP="00162AEA">
            <w:pPr>
              <w:pStyle w:val="Tabletext"/>
              <w:jc w:val="center"/>
              <w:rPr>
                <w:color w:val="000000"/>
                <w:rPrChange w:id="2462" w:author="Author">
                  <w:rPr>
                    <w:color w:val="000000"/>
                    <w:highlight w:val="cyan"/>
                  </w:rPr>
                </w:rPrChange>
              </w:rPr>
            </w:pPr>
            <w:r w:rsidRPr="002A4BFC">
              <w:rPr>
                <w:color w:val="000000"/>
                <w:rPrChange w:id="2463" w:author="Author">
                  <w:rPr>
                    <w:color w:val="000000"/>
                    <w:highlight w:val="cyan"/>
                  </w:rPr>
                </w:rPrChange>
              </w:rPr>
              <w:t>8</w:t>
            </w:r>
          </w:p>
        </w:tc>
        <w:tc>
          <w:tcPr>
            <w:tcW w:w="747" w:type="dxa"/>
            <w:noWrap/>
            <w:vAlign w:val="center"/>
            <w:hideMark/>
            <w:tcPrChange w:id="2464" w:author="Author">
              <w:tcPr>
                <w:tcW w:w="819" w:type="dxa"/>
                <w:gridSpan w:val="2"/>
                <w:noWrap/>
                <w:vAlign w:val="center"/>
                <w:hideMark/>
              </w:tcPr>
            </w:tcPrChange>
          </w:tcPr>
          <w:p w14:paraId="66985567" w14:textId="77777777" w:rsidR="000F271F" w:rsidRPr="002A4BFC" w:rsidRDefault="000F271F" w:rsidP="00162AEA">
            <w:pPr>
              <w:pStyle w:val="Tabletext"/>
              <w:jc w:val="center"/>
              <w:rPr>
                <w:color w:val="000000"/>
                <w:rPrChange w:id="2465" w:author="Author">
                  <w:rPr>
                    <w:color w:val="000000"/>
                    <w:highlight w:val="cyan"/>
                  </w:rPr>
                </w:rPrChange>
              </w:rPr>
            </w:pPr>
            <w:r w:rsidRPr="002A4BFC">
              <w:rPr>
                <w:color w:val="000000"/>
                <w:rPrChange w:id="2466" w:author="Author">
                  <w:rPr>
                    <w:color w:val="000000"/>
                    <w:highlight w:val="cyan"/>
                  </w:rPr>
                </w:rPrChange>
              </w:rPr>
              <w:t>1</w:t>
            </w:r>
          </w:p>
        </w:tc>
        <w:tc>
          <w:tcPr>
            <w:tcW w:w="1236" w:type="dxa"/>
            <w:noWrap/>
            <w:vAlign w:val="bottom"/>
            <w:hideMark/>
            <w:tcPrChange w:id="2467" w:author="Author">
              <w:tcPr>
                <w:tcW w:w="1339" w:type="dxa"/>
                <w:gridSpan w:val="2"/>
                <w:noWrap/>
                <w:vAlign w:val="center"/>
                <w:hideMark/>
              </w:tcPr>
            </w:tcPrChange>
          </w:tcPr>
          <w:p w14:paraId="7D1133EB" w14:textId="77777777" w:rsidR="000F271F" w:rsidRPr="002A4BFC" w:rsidRDefault="000F271F" w:rsidP="00162AEA">
            <w:pPr>
              <w:pStyle w:val="Tabletext"/>
              <w:jc w:val="center"/>
              <w:rPr>
                <w:color w:val="000000"/>
                <w:rPrChange w:id="2468" w:author="Author">
                  <w:rPr>
                    <w:color w:val="000000"/>
                    <w:highlight w:val="cyan"/>
                  </w:rPr>
                </w:rPrChange>
              </w:rPr>
            </w:pPr>
            <w:ins w:id="2469" w:author="Author">
              <w:r w:rsidRPr="00D40B8D">
                <w:t>-120.1</w:t>
              </w:r>
            </w:ins>
            <w:del w:id="2470" w:author="Author">
              <w:r w:rsidRPr="002A4BFC" w:rsidDel="005B341E">
                <w:rPr>
                  <w:color w:val="000000"/>
                  <w:rPrChange w:id="2471" w:author="Author">
                    <w:rPr>
                      <w:color w:val="000000"/>
                      <w:highlight w:val="cyan"/>
                    </w:rPr>
                  </w:rPrChange>
                </w:rPr>
                <w:delText>-122.1</w:delText>
              </w:r>
            </w:del>
          </w:p>
        </w:tc>
      </w:tr>
      <w:tr w:rsidR="000F271F" w:rsidRPr="00BF187E" w14:paraId="75019DA2" w14:textId="77777777" w:rsidTr="002A4BFC">
        <w:tblPrEx>
          <w:tblW w:w="0" w:type="auto"/>
          <w:jc w:val="center"/>
          <w:tblPrExChange w:id="2472" w:author="Author">
            <w:tblPrEx>
              <w:tblW w:w="0" w:type="auto"/>
              <w:jc w:val="center"/>
            </w:tblPrEx>
          </w:tblPrExChange>
        </w:tblPrEx>
        <w:trPr>
          <w:trHeight w:val="315"/>
          <w:jc w:val="center"/>
          <w:trPrChange w:id="2473" w:author="Author">
            <w:trPr>
              <w:gridAfter w:val="0"/>
              <w:trHeight w:val="315"/>
              <w:jc w:val="center"/>
            </w:trPr>
          </w:trPrChange>
        </w:trPr>
        <w:tc>
          <w:tcPr>
            <w:tcW w:w="1000" w:type="dxa"/>
            <w:noWrap/>
            <w:hideMark/>
            <w:tcPrChange w:id="2474" w:author="Author">
              <w:tcPr>
                <w:tcW w:w="983" w:type="dxa"/>
                <w:gridSpan w:val="2"/>
                <w:noWrap/>
                <w:hideMark/>
              </w:tcPr>
            </w:tcPrChange>
          </w:tcPr>
          <w:p w14:paraId="173AD0AB" w14:textId="77777777" w:rsidR="000F271F" w:rsidRPr="002A4BFC" w:rsidRDefault="000F271F" w:rsidP="00162AEA">
            <w:pPr>
              <w:pStyle w:val="Tabletext"/>
              <w:jc w:val="center"/>
              <w:rPr>
                <w:rPrChange w:id="2475" w:author="Author">
                  <w:rPr>
                    <w:highlight w:val="cyan"/>
                  </w:rPr>
                </w:rPrChange>
              </w:rPr>
            </w:pPr>
            <w:r w:rsidRPr="002A4BFC">
              <w:rPr>
                <w:rPrChange w:id="2476" w:author="Author">
                  <w:rPr>
                    <w:highlight w:val="cyan"/>
                  </w:rPr>
                </w:rPrChange>
              </w:rPr>
              <w:t>20</w:t>
            </w:r>
          </w:p>
        </w:tc>
        <w:tc>
          <w:tcPr>
            <w:tcW w:w="1108" w:type="dxa"/>
            <w:noWrap/>
            <w:vAlign w:val="bottom"/>
            <w:hideMark/>
            <w:tcPrChange w:id="2477" w:author="Author">
              <w:tcPr>
                <w:tcW w:w="849" w:type="dxa"/>
                <w:gridSpan w:val="2"/>
                <w:noWrap/>
                <w:vAlign w:val="center"/>
                <w:hideMark/>
              </w:tcPr>
            </w:tcPrChange>
          </w:tcPr>
          <w:p w14:paraId="4663E8EB" w14:textId="77777777" w:rsidR="000F271F" w:rsidRPr="002A4BFC" w:rsidRDefault="000F271F" w:rsidP="00162AEA">
            <w:pPr>
              <w:pStyle w:val="Tabletext"/>
              <w:jc w:val="center"/>
              <w:rPr>
                <w:color w:val="000000"/>
                <w:rPrChange w:id="2478" w:author="Author">
                  <w:rPr>
                    <w:color w:val="000000"/>
                    <w:highlight w:val="cyan"/>
                  </w:rPr>
                </w:rPrChange>
              </w:rPr>
            </w:pPr>
            <w:ins w:id="2479" w:author="Author">
              <w:r w:rsidRPr="00D40B8D">
                <w:t>17.0</w:t>
              </w:r>
            </w:ins>
            <w:del w:id="2480" w:author="Author">
              <w:r w:rsidRPr="002A4BFC" w:rsidDel="00AC6610">
                <w:rPr>
                  <w:color w:val="000000"/>
                  <w:rPrChange w:id="2481" w:author="Author">
                    <w:rPr>
                      <w:color w:val="000000"/>
                      <w:highlight w:val="cyan"/>
                    </w:rPr>
                  </w:rPrChange>
                </w:rPr>
                <w:delText>16.0</w:delText>
              </w:r>
            </w:del>
          </w:p>
        </w:tc>
        <w:tc>
          <w:tcPr>
            <w:tcW w:w="1554" w:type="dxa"/>
            <w:noWrap/>
            <w:hideMark/>
            <w:tcPrChange w:id="2482" w:author="Author">
              <w:tcPr>
                <w:tcW w:w="1736" w:type="dxa"/>
                <w:gridSpan w:val="2"/>
                <w:noWrap/>
                <w:hideMark/>
              </w:tcPr>
            </w:tcPrChange>
          </w:tcPr>
          <w:p w14:paraId="01EB4D13" w14:textId="77777777" w:rsidR="000F271F" w:rsidRPr="002A4BFC" w:rsidRDefault="000F271F" w:rsidP="00162AEA">
            <w:pPr>
              <w:pStyle w:val="Tabletext"/>
              <w:jc w:val="center"/>
              <w:rPr>
                <w:rPrChange w:id="2483" w:author="Author">
                  <w:rPr>
                    <w:highlight w:val="cyan"/>
                  </w:rPr>
                </w:rPrChange>
              </w:rPr>
            </w:pPr>
            <w:r w:rsidRPr="002A4BFC">
              <w:rPr>
                <w:rPrChange w:id="2484" w:author="Author">
                  <w:rPr>
                    <w:highlight w:val="cyan"/>
                  </w:rPr>
                </w:rPrChange>
              </w:rPr>
              <w:t>3</w:t>
            </w:r>
          </w:p>
        </w:tc>
        <w:tc>
          <w:tcPr>
            <w:tcW w:w="1028" w:type="dxa"/>
            <w:noWrap/>
            <w:hideMark/>
            <w:tcPrChange w:id="2485" w:author="Author">
              <w:tcPr>
                <w:tcW w:w="1139" w:type="dxa"/>
                <w:gridSpan w:val="2"/>
                <w:noWrap/>
                <w:hideMark/>
              </w:tcPr>
            </w:tcPrChange>
          </w:tcPr>
          <w:p w14:paraId="3AF8933E" w14:textId="77777777" w:rsidR="000F271F" w:rsidRPr="002A4BFC" w:rsidRDefault="000F271F" w:rsidP="00162AEA">
            <w:pPr>
              <w:pStyle w:val="Tabletext"/>
              <w:jc w:val="center"/>
              <w:rPr>
                <w:rPrChange w:id="2486" w:author="Author">
                  <w:rPr>
                    <w:highlight w:val="cyan"/>
                  </w:rPr>
                </w:rPrChange>
              </w:rPr>
            </w:pPr>
            <w:r w:rsidRPr="002A4BFC">
              <w:rPr>
                <w:rPrChange w:id="2487" w:author="Author">
                  <w:rPr>
                    <w:highlight w:val="cyan"/>
                  </w:rPr>
                </w:rPrChange>
              </w:rPr>
              <w:t>1 392</w:t>
            </w:r>
          </w:p>
        </w:tc>
        <w:tc>
          <w:tcPr>
            <w:tcW w:w="1458" w:type="dxa"/>
            <w:noWrap/>
            <w:hideMark/>
            <w:tcPrChange w:id="2488" w:author="Author">
              <w:tcPr>
                <w:tcW w:w="1627" w:type="dxa"/>
                <w:gridSpan w:val="2"/>
                <w:noWrap/>
                <w:hideMark/>
              </w:tcPr>
            </w:tcPrChange>
          </w:tcPr>
          <w:p w14:paraId="6D3573FC" w14:textId="77777777" w:rsidR="000F271F" w:rsidRPr="002A4BFC" w:rsidRDefault="000F271F" w:rsidP="00162AEA">
            <w:pPr>
              <w:pStyle w:val="Tabletext"/>
              <w:jc w:val="center"/>
              <w:rPr>
                <w:rPrChange w:id="2489" w:author="Author">
                  <w:rPr>
                    <w:highlight w:val="cyan"/>
                  </w:rPr>
                </w:rPrChange>
              </w:rPr>
            </w:pPr>
            <w:r w:rsidRPr="002A4BFC">
              <w:rPr>
                <w:rPrChange w:id="2490" w:author="Author">
                  <w:rPr>
                    <w:highlight w:val="cyan"/>
                  </w:rPr>
                </w:rPrChange>
              </w:rPr>
              <w:t>139.3</w:t>
            </w:r>
          </w:p>
        </w:tc>
        <w:tc>
          <w:tcPr>
            <w:tcW w:w="925" w:type="dxa"/>
            <w:noWrap/>
            <w:vAlign w:val="center"/>
            <w:hideMark/>
            <w:tcPrChange w:id="2491" w:author="Author">
              <w:tcPr>
                <w:tcW w:w="926" w:type="dxa"/>
                <w:gridSpan w:val="2"/>
                <w:noWrap/>
                <w:vAlign w:val="center"/>
                <w:hideMark/>
              </w:tcPr>
            </w:tcPrChange>
          </w:tcPr>
          <w:p w14:paraId="36AF7FD0" w14:textId="77777777" w:rsidR="000F271F" w:rsidRPr="002A4BFC" w:rsidRDefault="000F271F" w:rsidP="00162AEA">
            <w:pPr>
              <w:pStyle w:val="Tabletext"/>
              <w:jc w:val="center"/>
              <w:rPr>
                <w:color w:val="000000"/>
                <w:rPrChange w:id="2492" w:author="Author">
                  <w:rPr>
                    <w:color w:val="000000"/>
                    <w:highlight w:val="cyan"/>
                  </w:rPr>
                </w:rPrChange>
              </w:rPr>
            </w:pPr>
            <w:r w:rsidRPr="002A4BFC">
              <w:rPr>
                <w:color w:val="000000"/>
                <w:rPrChange w:id="2493" w:author="Author">
                  <w:rPr>
                    <w:color w:val="000000"/>
                    <w:highlight w:val="cyan"/>
                  </w:rPr>
                </w:rPrChange>
              </w:rPr>
              <w:t>8</w:t>
            </w:r>
          </w:p>
        </w:tc>
        <w:tc>
          <w:tcPr>
            <w:tcW w:w="747" w:type="dxa"/>
            <w:noWrap/>
            <w:vAlign w:val="center"/>
            <w:hideMark/>
            <w:tcPrChange w:id="2494" w:author="Author">
              <w:tcPr>
                <w:tcW w:w="819" w:type="dxa"/>
                <w:gridSpan w:val="2"/>
                <w:noWrap/>
                <w:vAlign w:val="center"/>
                <w:hideMark/>
              </w:tcPr>
            </w:tcPrChange>
          </w:tcPr>
          <w:p w14:paraId="05C70C62" w14:textId="77777777" w:rsidR="000F271F" w:rsidRPr="002A4BFC" w:rsidRDefault="000F271F" w:rsidP="00162AEA">
            <w:pPr>
              <w:pStyle w:val="Tabletext"/>
              <w:jc w:val="center"/>
              <w:rPr>
                <w:color w:val="000000"/>
                <w:rPrChange w:id="2495" w:author="Author">
                  <w:rPr>
                    <w:color w:val="000000"/>
                    <w:highlight w:val="cyan"/>
                  </w:rPr>
                </w:rPrChange>
              </w:rPr>
            </w:pPr>
            <w:r w:rsidRPr="002A4BFC">
              <w:rPr>
                <w:color w:val="000000"/>
                <w:rPrChange w:id="2496" w:author="Author">
                  <w:rPr>
                    <w:color w:val="000000"/>
                    <w:highlight w:val="cyan"/>
                  </w:rPr>
                </w:rPrChange>
              </w:rPr>
              <w:t>1</w:t>
            </w:r>
          </w:p>
        </w:tc>
        <w:tc>
          <w:tcPr>
            <w:tcW w:w="1236" w:type="dxa"/>
            <w:noWrap/>
            <w:vAlign w:val="bottom"/>
            <w:hideMark/>
            <w:tcPrChange w:id="2497" w:author="Author">
              <w:tcPr>
                <w:tcW w:w="1339" w:type="dxa"/>
                <w:gridSpan w:val="2"/>
                <w:noWrap/>
                <w:vAlign w:val="center"/>
                <w:hideMark/>
              </w:tcPr>
            </w:tcPrChange>
          </w:tcPr>
          <w:p w14:paraId="4032B975" w14:textId="77777777" w:rsidR="000F271F" w:rsidRPr="002A4BFC" w:rsidRDefault="000F271F" w:rsidP="00162AEA">
            <w:pPr>
              <w:pStyle w:val="Tabletext"/>
              <w:jc w:val="center"/>
              <w:rPr>
                <w:color w:val="000000"/>
                <w:rPrChange w:id="2498" w:author="Author">
                  <w:rPr>
                    <w:color w:val="000000"/>
                    <w:highlight w:val="cyan"/>
                  </w:rPr>
                </w:rPrChange>
              </w:rPr>
            </w:pPr>
            <w:ins w:id="2499" w:author="Author">
              <w:r w:rsidRPr="00D40B8D">
                <w:t>-118.3</w:t>
              </w:r>
            </w:ins>
            <w:del w:id="2500" w:author="Author">
              <w:r w:rsidRPr="002A4BFC" w:rsidDel="005B341E">
                <w:rPr>
                  <w:color w:val="000000"/>
                  <w:rPrChange w:id="2501" w:author="Author">
                    <w:rPr>
                      <w:color w:val="000000"/>
                      <w:highlight w:val="cyan"/>
                    </w:rPr>
                  </w:rPrChange>
                </w:rPr>
                <w:delText>-119.3</w:delText>
              </w:r>
            </w:del>
          </w:p>
        </w:tc>
      </w:tr>
      <w:tr w:rsidR="000F271F" w:rsidRPr="00BF187E" w14:paraId="36C7EC6D" w14:textId="77777777" w:rsidTr="002A4BFC">
        <w:tblPrEx>
          <w:tblW w:w="0" w:type="auto"/>
          <w:jc w:val="center"/>
          <w:tblPrExChange w:id="2502" w:author="Author">
            <w:tblPrEx>
              <w:tblW w:w="0" w:type="auto"/>
              <w:jc w:val="center"/>
            </w:tblPrEx>
          </w:tblPrExChange>
        </w:tblPrEx>
        <w:trPr>
          <w:trHeight w:val="315"/>
          <w:jc w:val="center"/>
          <w:trPrChange w:id="2503" w:author="Author">
            <w:trPr>
              <w:gridAfter w:val="0"/>
              <w:trHeight w:val="315"/>
              <w:jc w:val="center"/>
            </w:trPr>
          </w:trPrChange>
        </w:trPr>
        <w:tc>
          <w:tcPr>
            <w:tcW w:w="1000" w:type="dxa"/>
            <w:noWrap/>
            <w:hideMark/>
            <w:tcPrChange w:id="2504" w:author="Author">
              <w:tcPr>
                <w:tcW w:w="983" w:type="dxa"/>
                <w:gridSpan w:val="2"/>
                <w:noWrap/>
                <w:hideMark/>
              </w:tcPr>
            </w:tcPrChange>
          </w:tcPr>
          <w:p w14:paraId="5A0951C7" w14:textId="77777777" w:rsidR="000F271F" w:rsidRPr="002A4BFC" w:rsidRDefault="000F271F" w:rsidP="00162AEA">
            <w:pPr>
              <w:pStyle w:val="Tabletext"/>
              <w:jc w:val="center"/>
              <w:rPr>
                <w:rPrChange w:id="2505" w:author="Author">
                  <w:rPr>
                    <w:highlight w:val="cyan"/>
                  </w:rPr>
                </w:rPrChange>
              </w:rPr>
            </w:pPr>
            <w:r w:rsidRPr="002A4BFC">
              <w:rPr>
                <w:rPrChange w:id="2506" w:author="Author">
                  <w:rPr>
                    <w:highlight w:val="cyan"/>
                  </w:rPr>
                </w:rPrChange>
              </w:rPr>
              <w:t>30</w:t>
            </w:r>
          </w:p>
        </w:tc>
        <w:tc>
          <w:tcPr>
            <w:tcW w:w="1108" w:type="dxa"/>
            <w:noWrap/>
            <w:vAlign w:val="bottom"/>
            <w:hideMark/>
            <w:tcPrChange w:id="2507" w:author="Author">
              <w:tcPr>
                <w:tcW w:w="849" w:type="dxa"/>
                <w:gridSpan w:val="2"/>
                <w:noWrap/>
                <w:vAlign w:val="center"/>
                <w:hideMark/>
              </w:tcPr>
            </w:tcPrChange>
          </w:tcPr>
          <w:p w14:paraId="329317EF" w14:textId="77777777" w:rsidR="000F271F" w:rsidRPr="002A4BFC" w:rsidRDefault="000F271F" w:rsidP="00162AEA">
            <w:pPr>
              <w:pStyle w:val="Tabletext"/>
              <w:jc w:val="center"/>
              <w:rPr>
                <w:color w:val="000000"/>
                <w:rPrChange w:id="2508" w:author="Author">
                  <w:rPr>
                    <w:color w:val="000000"/>
                    <w:highlight w:val="cyan"/>
                  </w:rPr>
                </w:rPrChange>
              </w:rPr>
            </w:pPr>
            <w:ins w:id="2509" w:author="Author">
              <w:r w:rsidRPr="00D40B8D">
                <w:t>15.5</w:t>
              </w:r>
            </w:ins>
            <w:del w:id="2510" w:author="Author">
              <w:r w:rsidRPr="002A4BFC" w:rsidDel="00AC6610">
                <w:rPr>
                  <w:color w:val="000000"/>
                  <w:rPrChange w:id="2511" w:author="Author">
                    <w:rPr>
                      <w:color w:val="000000"/>
                      <w:highlight w:val="cyan"/>
                    </w:rPr>
                  </w:rPrChange>
                </w:rPr>
                <w:delText>16.0</w:delText>
              </w:r>
            </w:del>
          </w:p>
        </w:tc>
        <w:tc>
          <w:tcPr>
            <w:tcW w:w="1554" w:type="dxa"/>
            <w:noWrap/>
            <w:hideMark/>
            <w:tcPrChange w:id="2512" w:author="Author">
              <w:tcPr>
                <w:tcW w:w="1736" w:type="dxa"/>
                <w:gridSpan w:val="2"/>
                <w:noWrap/>
                <w:hideMark/>
              </w:tcPr>
            </w:tcPrChange>
          </w:tcPr>
          <w:p w14:paraId="500A0118" w14:textId="77777777" w:rsidR="000F271F" w:rsidRPr="002A4BFC" w:rsidRDefault="000F271F" w:rsidP="00162AEA">
            <w:pPr>
              <w:pStyle w:val="Tabletext"/>
              <w:jc w:val="center"/>
              <w:rPr>
                <w:rPrChange w:id="2513" w:author="Author">
                  <w:rPr>
                    <w:highlight w:val="cyan"/>
                  </w:rPr>
                </w:rPrChange>
              </w:rPr>
            </w:pPr>
            <w:r w:rsidRPr="002A4BFC">
              <w:rPr>
                <w:rPrChange w:id="2514" w:author="Author">
                  <w:rPr>
                    <w:highlight w:val="cyan"/>
                  </w:rPr>
                </w:rPrChange>
              </w:rPr>
              <w:t>3</w:t>
            </w:r>
          </w:p>
        </w:tc>
        <w:tc>
          <w:tcPr>
            <w:tcW w:w="1028" w:type="dxa"/>
            <w:noWrap/>
            <w:hideMark/>
            <w:tcPrChange w:id="2515" w:author="Author">
              <w:tcPr>
                <w:tcW w:w="1139" w:type="dxa"/>
                <w:gridSpan w:val="2"/>
                <w:noWrap/>
                <w:hideMark/>
              </w:tcPr>
            </w:tcPrChange>
          </w:tcPr>
          <w:p w14:paraId="2AD8C452" w14:textId="77777777" w:rsidR="000F271F" w:rsidRPr="002A4BFC" w:rsidRDefault="000F271F" w:rsidP="00162AEA">
            <w:pPr>
              <w:pStyle w:val="Tabletext"/>
              <w:jc w:val="center"/>
              <w:rPr>
                <w:rPrChange w:id="2516" w:author="Author">
                  <w:rPr>
                    <w:highlight w:val="cyan"/>
                  </w:rPr>
                </w:rPrChange>
              </w:rPr>
            </w:pPr>
            <w:r w:rsidRPr="002A4BFC">
              <w:rPr>
                <w:rPrChange w:id="2517" w:author="Author">
                  <w:rPr>
                    <w:highlight w:val="cyan"/>
                  </w:rPr>
                </w:rPrChange>
              </w:rPr>
              <w:t>1 075</w:t>
            </w:r>
          </w:p>
        </w:tc>
        <w:tc>
          <w:tcPr>
            <w:tcW w:w="1458" w:type="dxa"/>
            <w:noWrap/>
            <w:hideMark/>
            <w:tcPrChange w:id="2518" w:author="Author">
              <w:tcPr>
                <w:tcW w:w="1627" w:type="dxa"/>
                <w:gridSpan w:val="2"/>
                <w:noWrap/>
                <w:hideMark/>
              </w:tcPr>
            </w:tcPrChange>
          </w:tcPr>
          <w:p w14:paraId="58F04605" w14:textId="77777777" w:rsidR="000F271F" w:rsidRPr="002A4BFC" w:rsidRDefault="000F271F" w:rsidP="00162AEA">
            <w:pPr>
              <w:pStyle w:val="Tabletext"/>
              <w:jc w:val="center"/>
              <w:rPr>
                <w:rPrChange w:id="2519" w:author="Author">
                  <w:rPr>
                    <w:highlight w:val="cyan"/>
                  </w:rPr>
                </w:rPrChange>
              </w:rPr>
            </w:pPr>
            <w:r w:rsidRPr="002A4BFC">
              <w:rPr>
                <w:rPrChange w:id="2520" w:author="Author">
                  <w:rPr>
                    <w:highlight w:val="cyan"/>
                  </w:rPr>
                </w:rPrChange>
              </w:rPr>
              <w:t>137</w:t>
            </w:r>
          </w:p>
        </w:tc>
        <w:tc>
          <w:tcPr>
            <w:tcW w:w="925" w:type="dxa"/>
            <w:noWrap/>
            <w:vAlign w:val="center"/>
            <w:hideMark/>
            <w:tcPrChange w:id="2521" w:author="Author">
              <w:tcPr>
                <w:tcW w:w="926" w:type="dxa"/>
                <w:gridSpan w:val="2"/>
                <w:noWrap/>
                <w:vAlign w:val="center"/>
                <w:hideMark/>
              </w:tcPr>
            </w:tcPrChange>
          </w:tcPr>
          <w:p w14:paraId="14BB0B8E" w14:textId="77777777" w:rsidR="000F271F" w:rsidRPr="002A4BFC" w:rsidRDefault="000F271F" w:rsidP="00162AEA">
            <w:pPr>
              <w:pStyle w:val="Tabletext"/>
              <w:jc w:val="center"/>
              <w:rPr>
                <w:color w:val="000000"/>
                <w:rPrChange w:id="2522" w:author="Author">
                  <w:rPr>
                    <w:color w:val="000000"/>
                    <w:highlight w:val="cyan"/>
                  </w:rPr>
                </w:rPrChange>
              </w:rPr>
            </w:pPr>
            <w:r w:rsidRPr="002A4BFC">
              <w:rPr>
                <w:color w:val="000000"/>
                <w:rPrChange w:id="2523" w:author="Author">
                  <w:rPr>
                    <w:color w:val="000000"/>
                    <w:highlight w:val="cyan"/>
                  </w:rPr>
                </w:rPrChange>
              </w:rPr>
              <w:t>7.8</w:t>
            </w:r>
          </w:p>
        </w:tc>
        <w:tc>
          <w:tcPr>
            <w:tcW w:w="747" w:type="dxa"/>
            <w:noWrap/>
            <w:vAlign w:val="center"/>
            <w:hideMark/>
            <w:tcPrChange w:id="2524" w:author="Author">
              <w:tcPr>
                <w:tcW w:w="819" w:type="dxa"/>
                <w:gridSpan w:val="2"/>
                <w:noWrap/>
                <w:vAlign w:val="center"/>
                <w:hideMark/>
              </w:tcPr>
            </w:tcPrChange>
          </w:tcPr>
          <w:p w14:paraId="66B702FA" w14:textId="77777777" w:rsidR="000F271F" w:rsidRPr="002A4BFC" w:rsidRDefault="000F271F" w:rsidP="00162AEA">
            <w:pPr>
              <w:pStyle w:val="Tabletext"/>
              <w:jc w:val="center"/>
              <w:rPr>
                <w:color w:val="000000"/>
                <w:rPrChange w:id="2525" w:author="Author">
                  <w:rPr>
                    <w:color w:val="000000"/>
                    <w:highlight w:val="cyan"/>
                  </w:rPr>
                </w:rPrChange>
              </w:rPr>
            </w:pPr>
            <w:r w:rsidRPr="002A4BFC">
              <w:rPr>
                <w:color w:val="000000"/>
                <w:rPrChange w:id="2526" w:author="Author">
                  <w:rPr>
                    <w:color w:val="000000"/>
                    <w:highlight w:val="cyan"/>
                  </w:rPr>
                </w:rPrChange>
              </w:rPr>
              <w:t>1</w:t>
            </w:r>
          </w:p>
        </w:tc>
        <w:tc>
          <w:tcPr>
            <w:tcW w:w="1236" w:type="dxa"/>
            <w:noWrap/>
            <w:vAlign w:val="bottom"/>
            <w:hideMark/>
            <w:tcPrChange w:id="2527" w:author="Author">
              <w:tcPr>
                <w:tcW w:w="1339" w:type="dxa"/>
                <w:gridSpan w:val="2"/>
                <w:noWrap/>
                <w:vAlign w:val="center"/>
                <w:hideMark/>
              </w:tcPr>
            </w:tcPrChange>
          </w:tcPr>
          <w:p w14:paraId="15FA1A19" w14:textId="77777777" w:rsidR="000F271F" w:rsidRPr="002A4BFC" w:rsidRDefault="000F271F" w:rsidP="00162AEA">
            <w:pPr>
              <w:pStyle w:val="Tabletext"/>
              <w:jc w:val="center"/>
              <w:rPr>
                <w:color w:val="000000"/>
                <w:rPrChange w:id="2528" w:author="Author">
                  <w:rPr>
                    <w:color w:val="000000"/>
                    <w:highlight w:val="cyan"/>
                  </w:rPr>
                </w:rPrChange>
              </w:rPr>
            </w:pPr>
            <w:ins w:id="2529" w:author="Author">
              <w:r w:rsidRPr="00D40B8D">
                <w:t>-117.7</w:t>
              </w:r>
            </w:ins>
            <w:del w:id="2530" w:author="Author">
              <w:r w:rsidRPr="002A4BFC" w:rsidDel="005B341E">
                <w:rPr>
                  <w:color w:val="000000"/>
                  <w:rPrChange w:id="2531" w:author="Author">
                    <w:rPr>
                      <w:color w:val="000000"/>
                      <w:highlight w:val="cyan"/>
                    </w:rPr>
                  </w:rPrChange>
                </w:rPr>
                <w:delText>-117.2</w:delText>
              </w:r>
            </w:del>
          </w:p>
        </w:tc>
      </w:tr>
      <w:tr w:rsidR="000F271F" w:rsidRPr="00BF187E" w14:paraId="23E42593" w14:textId="77777777" w:rsidTr="002A4BFC">
        <w:tblPrEx>
          <w:tblW w:w="0" w:type="auto"/>
          <w:jc w:val="center"/>
          <w:tblPrExChange w:id="2532" w:author="Author">
            <w:tblPrEx>
              <w:tblW w:w="0" w:type="auto"/>
              <w:jc w:val="center"/>
            </w:tblPrEx>
          </w:tblPrExChange>
        </w:tblPrEx>
        <w:trPr>
          <w:trHeight w:val="315"/>
          <w:jc w:val="center"/>
          <w:trPrChange w:id="2533" w:author="Author">
            <w:trPr>
              <w:gridAfter w:val="0"/>
              <w:trHeight w:val="315"/>
              <w:jc w:val="center"/>
            </w:trPr>
          </w:trPrChange>
        </w:trPr>
        <w:tc>
          <w:tcPr>
            <w:tcW w:w="1000" w:type="dxa"/>
            <w:noWrap/>
            <w:hideMark/>
            <w:tcPrChange w:id="2534" w:author="Author">
              <w:tcPr>
                <w:tcW w:w="983" w:type="dxa"/>
                <w:gridSpan w:val="2"/>
                <w:noWrap/>
                <w:hideMark/>
              </w:tcPr>
            </w:tcPrChange>
          </w:tcPr>
          <w:p w14:paraId="2EC5E60B" w14:textId="77777777" w:rsidR="000F271F" w:rsidRPr="002A4BFC" w:rsidRDefault="000F271F" w:rsidP="00162AEA">
            <w:pPr>
              <w:pStyle w:val="Tabletext"/>
              <w:jc w:val="center"/>
              <w:rPr>
                <w:rPrChange w:id="2535" w:author="Author">
                  <w:rPr>
                    <w:highlight w:val="cyan"/>
                  </w:rPr>
                </w:rPrChange>
              </w:rPr>
            </w:pPr>
            <w:r w:rsidRPr="002A4BFC">
              <w:rPr>
                <w:rPrChange w:id="2536" w:author="Author">
                  <w:rPr>
                    <w:highlight w:val="cyan"/>
                  </w:rPr>
                </w:rPrChange>
              </w:rPr>
              <w:t>40</w:t>
            </w:r>
          </w:p>
        </w:tc>
        <w:tc>
          <w:tcPr>
            <w:tcW w:w="1108" w:type="dxa"/>
            <w:noWrap/>
            <w:vAlign w:val="bottom"/>
            <w:hideMark/>
            <w:tcPrChange w:id="2537" w:author="Author">
              <w:tcPr>
                <w:tcW w:w="849" w:type="dxa"/>
                <w:gridSpan w:val="2"/>
                <w:noWrap/>
                <w:vAlign w:val="center"/>
                <w:hideMark/>
              </w:tcPr>
            </w:tcPrChange>
          </w:tcPr>
          <w:p w14:paraId="791702AB" w14:textId="77777777" w:rsidR="000F271F" w:rsidRPr="002A4BFC" w:rsidRDefault="000F271F" w:rsidP="00162AEA">
            <w:pPr>
              <w:pStyle w:val="Tabletext"/>
              <w:jc w:val="center"/>
              <w:rPr>
                <w:color w:val="000000"/>
                <w:rPrChange w:id="2538" w:author="Author">
                  <w:rPr>
                    <w:color w:val="000000"/>
                    <w:highlight w:val="cyan"/>
                  </w:rPr>
                </w:rPrChange>
              </w:rPr>
            </w:pPr>
            <w:ins w:id="2539" w:author="Author">
              <w:r w:rsidRPr="00D40B8D">
                <w:t>13.5</w:t>
              </w:r>
            </w:ins>
            <w:del w:id="2540" w:author="Author">
              <w:r w:rsidRPr="002A4BFC" w:rsidDel="00AC6610">
                <w:rPr>
                  <w:color w:val="000000"/>
                  <w:rPrChange w:id="2541" w:author="Author">
                    <w:rPr>
                      <w:color w:val="000000"/>
                      <w:highlight w:val="cyan"/>
                    </w:rPr>
                  </w:rPrChange>
                </w:rPr>
                <w:delText>16.0</w:delText>
              </w:r>
            </w:del>
          </w:p>
        </w:tc>
        <w:tc>
          <w:tcPr>
            <w:tcW w:w="1554" w:type="dxa"/>
            <w:noWrap/>
            <w:hideMark/>
            <w:tcPrChange w:id="2542" w:author="Author">
              <w:tcPr>
                <w:tcW w:w="1736" w:type="dxa"/>
                <w:gridSpan w:val="2"/>
                <w:noWrap/>
                <w:hideMark/>
              </w:tcPr>
            </w:tcPrChange>
          </w:tcPr>
          <w:p w14:paraId="02CE4FB0" w14:textId="77777777" w:rsidR="000F271F" w:rsidRPr="002A4BFC" w:rsidRDefault="000F271F" w:rsidP="00162AEA">
            <w:pPr>
              <w:pStyle w:val="Tabletext"/>
              <w:jc w:val="center"/>
              <w:rPr>
                <w:rPrChange w:id="2543" w:author="Author">
                  <w:rPr>
                    <w:highlight w:val="cyan"/>
                  </w:rPr>
                </w:rPrChange>
              </w:rPr>
            </w:pPr>
            <w:r w:rsidRPr="002A4BFC">
              <w:rPr>
                <w:rPrChange w:id="2544" w:author="Author">
                  <w:rPr>
                    <w:highlight w:val="cyan"/>
                  </w:rPr>
                </w:rPrChange>
              </w:rPr>
              <w:t>3</w:t>
            </w:r>
          </w:p>
        </w:tc>
        <w:tc>
          <w:tcPr>
            <w:tcW w:w="1028" w:type="dxa"/>
            <w:noWrap/>
            <w:hideMark/>
            <w:tcPrChange w:id="2545" w:author="Author">
              <w:tcPr>
                <w:tcW w:w="1139" w:type="dxa"/>
                <w:gridSpan w:val="2"/>
                <w:noWrap/>
                <w:hideMark/>
              </w:tcPr>
            </w:tcPrChange>
          </w:tcPr>
          <w:p w14:paraId="3FD3C644" w14:textId="77777777" w:rsidR="000F271F" w:rsidRPr="002A4BFC" w:rsidRDefault="000F271F" w:rsidP="00162AEA">
            <w:pPr>
              <w:pStyle w:val="Tabletext"/>
              <w:jc w:val="center"/>
              <w:rPr>
                <w:rPrChange w:id="2546" w:author="Author">
                  <w:rPr>
                    <w:highlight w:val="cyan"/>
                  </w:rPr>
                </w:rPrChange>
              </w:rPr>
            </w:pPr>
            <w:r w:rsidRPr="002A4BFC">
              <w:rPr>
                <w:rPrChange w:id="2547" w:author="Author">
                  <w:rPr>
                    <w:highlight w:val="cyan"/>
                  </w:rPr>
                </w:rPrChange>
              </w:rPr>
              <w:t>882</w:t>
            </w:r>
          </w:p>
        </w:tc>
        <w:tc>
          <w:tcPr>
            <w:tcW w:w="1458" w:type="dxa"/>
            <w:noWrap/>
            <w:hideMark/>
            <w:tcPrChange w:id="2548" w:author="Author">
              <w:tcPr>
                <w:tcW w:w="1627" w:type="dxa"/>
                <w:gridSpan w:val="2"/>
                <w:noWrap/>
                <w:hideMark/>
              </w:tcPr>
            </w:tcPrChange>
          </w:tcPr>
          <w:p w14:paraId="3A69E271" w14:textId="77777777" w:rsidR="000F271F" w:rsidRPr="002A4BFC" w:rsidRDefault="000F271F" w:rsidP="00162AEA">
            <w:pPr>
              <w:pStyle w:val="Tabletext"/>
              <w:jc w:val="center"/>
              <w:rPr>
                <w:rPrChange w:id="2549" w:author="Author">
                  <w:rPr>
                    <w:highlight w:val="cyan"/>
                  </w:rPr>
                </w:rPrChange>
              </w:rPr>
            </w:pPr>
            <w:r w:rsidRPr="002A4BFC">
              <w:rPr>
                <w:rPrChange w:id="2550" w:author="Author">
                  <w:rPr>
                    <w:highlight w:val="cyan"/>
                  </w:rPr>
                </w:rPrChange>
              </w:rPr>
              <w:t>135.3</w:t>
            </w:r>
          </w:p>
        </w:tc>
        <w:tc>
          <w:tcPr>
            <w:tcW w:w="925" w:type="dxa"/>
            <w:noWrap/>
            <w:vAlign w:val="center"/>
            <w:hideMark/>
            <w:tcPrChange w:id="2551" w:author="Author">
              <w:tcPr>
                <w:tcW w:w="926" w:type="dxa"/>
                <w:gridSpan w:val="2"/>
                <w:noWrap/>
                <w:vAlign w:val="center"/>
                <w:hideMark/>
              </w:tcPr>
            </w:tcPrChange>
          </w:tcPr>
          <w:p w14:paraId="0B20DB53" w14:textId="77777777" w:rsidR="000F271F" w:rsidRPr="002A4BFC" w:rsidRDefault="000F271F" w:rsidP="00162AEA">
            <w:pPr>
              <w:pStyle w:val="Tabletext"/>
              <w:jc w:val="center"/>
              <w:rPr>
                <w:color w:val="000000"/>
                <w:rPrChange w:id="2552" w:author="Author">
                  <w:rPr>
                    <w:color w:val="000000"/>
                    <w:highlight w:val="cyan"/>
                  </w:rPr>
                </w:rPrChange>
              </w:rPr>
            </w:pPr>
            <w:r w:rsidRPr="002A4BFC">
              <w:rPr>
                <w:color w:val="000000"/>
                <w:rPrChange w:id="2553" w:author="Author">
                  <w:rPr>
                    <w:color w:val="000000"/>
                    <w:highlight w:val="cyan"/>
                  </w:rPr>
                </w:rPrChange>
              </w:rPr>
              <w:t>6.9</w:t>
            </w:r>
          </w:p>
        </w:tc>
        <w:tc>
          <w:tcPr>
            <w:tcW w:w="747" w:type="dxa"/>
            <w:noWrap/>
            <w:vAlign w:val="center"/>
            <w:hideMark/>
            <w:tcPrChange w:id="2554" w:author="Author">
              <w:tcPr>
                <w:tcW w:w="819" w:type="dxa"/>
                <w:gridSpan w:val="2"/>
                <w:noWrap/>
                <w:vAlign w:val="center"/>
                <w:hideMark/>
              </w:tcPr>
            </w:tcPrChange>
          </w:tcPr>
          <w:p w14:paraId="068AC391" w14:textId="77777777" w:rsidR="000F271F" w:rsidRPr="002A4BFC" w:rsidRDefault="000F271F" w:rsidP="00162AEA">
            <w:pPr>
              <w:pStyle w:val="Tabletext"/>
              <w:jc w:val="center"/>
              <w:rPr>
                <w:color w:val="000000"/>
                <w:rPrChange w:id="2555" w:author="Author">
                  <w:rPr>
                    <w:color w:val="000000"/>
                    <w:highlight w:val="cyan"/>
                  </w:rPr>
                </w:rPrChange>
              </w:rPr>
            </w:pPr>
            <w:r w:rsidRPr="002A4BFC">
              <w:rPr>
                <w:color w:val="000000"/>
                <w:rPrChange w:id="2556" w:author="Author">
                  <w:rPr>
                    <w:color w:val="000000"/>
                    <w:highlight w:val="cyan"/>
                  </w:rPr>
                </w:rPrChange>
              </w:rPr>
              <w:t>1</w:t>
            </w:r>
          </w:p>
        </w:tc>
        <w:tc>
          <w:tcPr>
            <w:tcW w:w="1236" w:type="dxa"/>
            <w:noWrap/>
            <w:vAlign w:val="bottom"/>
            <w:hideMark/>
            <w:tcPrChange w:id="2557" w:author="Author">
              <w:tcPr>
                <w:tcW w:w="1339" w:type="dxa"/>
                <w:gridSpan w:val="2"/>
                <w:noWrap/>
                <w:vAlign w:val="center"/>
                <w:hideMark/>
              </w:tcPr>
            </w:tcPrChange>
          </w:tcPr>
          <w:p w14:paraId="147D3EEF" w14:textId="77777777" w:rsidR="000F271F" w:rsidRPr="002A4BFC" w:rsidRDefault="000F271F" w:rsidP="00162AEA">
            <w:pPr>
              <w:pStyle w:val="Tabletext"/>
              <w:jc w:val="center"/>
              <w:rPr>
                <w:color w:val="000000"/>
                <w:rPrChange w:id="2558" w:author="Author">
                  <w:rPr>
                    <w:color w:val="000000"/>
                    <w:highlight w:val="cyan"/>
                  </w:rPr>
                </w:rPrChange>
              </w:rPr>
            </w:pPr>
            <w:ins w:id="2559" w:author="Author">
              <w:r w:rsidRPr="00D40B8D">
                <w:t>-118.9</w:t>
              </w:r>
            </w:ins>
            <w:del w:id="2560" w:author="Author">
              <w:r w:rsidRPr="002A4BFC" w:rsidDel="005B341E">
                <w:rPr>
                  <w:color w:val="000000"/>
                  <w:rPrChange w:id="2561" w:author="Author">
                    <w:rPr>
                      <w:color w:val="000000"/>
                      <w:highlight w:val="cyan"/>
                    </w:rPr>
                  </w:rPrChange>
                </w:rPr>
                <w:delText>-116.4</w:delText>
              </w:r>
            </w:del>
          </w:p>
        </w:tc>
      </w:tr>
      <w:tr w:rsidR="000F271F" w:rsidRPr="00BF187E" w14:paraId="47119C35" w14:textId="77777777" w:rsidTr="002A4BFC">
        <w:tblPrEx>
          <w:tblW w:w="0" w:type="auto"/>
          <w:jc w:val="center"/>
          <w:tblPrExChange w:id="2562" w:author="Author">
            <w:tblPrEx>
              <w:tblW w:w="0" w:type="auto"/>
              <w:jc w:val="center"/>
            </w:tblPrEx>
          </w:tblPrExChange>
        </w:tblPrEx>
        <w:trPr>
          <w:trHeight w:val="315"/>
          <w:jc w:val="center"/>
          <w:trPrChange w:id="2563" w:author="Author">
            <w:trPr>
              <w:gridAfter w:val="0"/>
              <w:trHeight w:val="315"/>
              <w:jc w:val="center"/>
            </w:trPr>
          </w:trPrChange>
        </w:trPr>
        <w:tc>
          <w:tcPr>
            <w:tcW w:w="1000" w:type="dxa"/>
            <w:noWrap/>
            <w:hideMark/>
            <w:tcPrChange w:id="2564" w:author="Author">
              <w:tcPr>
                <w:tcW w:w="983" w:type="dxa"/>
                <w:gridSpan w:val="2"/>
                <w:noWrap/>
                <w:hideMark/>
              </w:tcPr>
            </w:tcPrChange>
          </w:tcPr>
          <w:p w14:paraId="02824E93" w14:textId="77777777" w:rsidR="000F271F" w:rsidRPr="002A4BFC" w:rsidRDefault="000F271F" w:rsidP="00162AEA">
            <w:pPr>
              <w:pStyle w:val="Tabletext"/>
              <w:jc w:val="center"/>
              <w:rPr>
                <w:rPrChange w:id="2565" w:author="Author">
                  <w:rPr>
                    <w:highlight w:val="cyan"/>
                  </w:rPr>
                </w:rPrChange>
              </w:rPr>
            </w:pPr>
            <w:r w:rsidRPr="002A4BFC">
              <w:rPr>
                <w:rPrChange w:id="2566" w:author="Author">
                  <w:rPr>
                    <w:highlight w:val="cyan"/>
                  </w:rPr>
                </w:rPrChange>
              </w:rPr>
              <w:t>50</w:t>
            </w:r>
          </w:p>
        </w:tc>
        <w:tc>
          <w:tcPr>
            <w:tcW w:w="1108" w:type="dxa"/>
            <w:noWrap/>
            <w:vAlign w:val="bottom"/>
            <w:hideMark/>
            <w:tcPrChange w:id="2567" w:author="Author">
              <w:tcPr>
                <w:tcW w:w="849" w:type="dxa"/>
                <w:gridSpan w:val="2"/>
                <w:noWrap/>
                <w:vAlign w:val="center"/>
                <w:hideMark/>
              </w:tcPr>
            </w:tcPrChange>
          </w:tcPr>
          <w:p w14:paraId="5C0D0C88" w14:textId="77777777" w:rsidR="000F271F" w:rsidRPr="002A4BFC" w:rsidRDefault="000F271F" w:rsidP="00162AEA">
            <w:pPr>
              <w:pStyle w:val="Tabletext"/>
              <w:jc w:val="center"/>
              <w:rPr>
                <w:color w:val="000000"/>
                <w:rPrChange w:id="2568" w:author="Author">
                  <w:rPr>
                    <w:color w:val="000000"/>
                    <w:highlight w:val="cyan"/>
                  </w:rPr>
                </w:rPrChange>
              </w:rPr>
            </w:pPr>
            <w:ins w:id="2569" w:author="Author">
              <w:r w:rsidRPr="00D40B8D">
                <w:t>11.0</w:t>
              </w:r>
            </w:ins>
            <w:del w:id="2570" w:author="Author">
              <w:r w:rsidRPr="002A4BFC" w:rsidDel="00AC6610">
                <w:rPr>
                  <w:color w:val="000000"/>
                  <w:rPrChange w:id="2571" w:author="Author">
                    <w:rPr>
                      <w:color w:val="000000"/>
                      <w:highlight w:val="cyan"/>
                    </w:rPr>
                  </w:rPrChange>
                </w:rPr>
                <w:delText>16.0</w:delText>
              </w:r>
            </w:del>
          </w:p>
        </w:tc>
        <w:tc>
          <w:tcPr>
            <w:tcW w:w="1554" w:type="dxa"/>
            <w:noWrap/>
            <w:hideMark/>
            <w:tcPrChange w:id="2572" w:author="Author">
              <w:tcPr>
                <w:tcW w:w="1736" w:type="dxa"/>
                <w:gridSpan w:val="2"/>
                <w:noWrap/>
                <w:hideMark/>
              </w:tcPr>
            </w:tcPrChange>
          </w:tcPr>
          <w:p w14:paraId="7BA6A0E9" w14:textId="77777777" w:rsidR="000F271F" w:rsidRPr="002A4BFC" w:rsidRDefault="000F271F" w:rsidP="00162AEA">
            <w:pPr>
              <w:pStyle w:val="Tabletext"/>
              <w:jc w:val="center"/>
              <w:rPr>
                <w:rPrChange w:id="2573" w:author="Author">
                  <w:rPr>
                    <w:highlight w:val="cyan"/>
                  </w:rPr>
                </w:rPrChange>
              </w:rPr>
            </w:pPr>
            <w:r w:rsidRPr="002A4BFC">
              <w:rPr>
                <w:rPrChange w:id="2574" w:author="Author">
                  <w:rPr>
                    <w:highlight w:val="cyan"/>
                  </w:rPr>
                </w:rPrChange>
              </w:rPr>
              <w:t>3</w:t>
            </w:r>
          </w:p>
        </w:tc>
        <w:tc>
          <w:tcPr>
            <w:tcW w:w="1028" w:type="dxa"/>
            <w:noWrap/>
            <w:hideMark/>
            <w:tcPrChange w:id="2575" w:author="Author">
              <w:tcPr>
                <w:tcW w:w="1139" w:type="dxa"/>
                <w:gridSpan w:val="2"/>
                <w:noWrap/>
                <w:hideMark/>
              </w:tcPr>
            </w:tcPrChange>
          </w:tcPr>
          <w:p w14:paraId="427803E1" w14:textId="77777777" w:rsidR="000F271F" w:rsidRPr="002A4BFC" w:rsidRDefault="000F271F" w:rsidP="00162AEA">
            <w:pPr>
              <w:pStyle w:val="Tabletext"/>
              <w:jc w:val="center"/>
              <w:rPr>
                <w:rPrChange w:id="2576" w:author="Author">
                  <w:rPr>
                    <w:highlight w:val="cyan"/>
                  </w:rPr>
                </w:rPrChange>
              </w:rPr>
            </w:pPr>
            <w:r w:rsidRPr="002A4BFC">
              <w:rPr>
                <w:rPrChange w:id="2577" w:author="Author">
                  <w:rPr>
                    <w:highlight w:val="cyan"/>
                  </w:rPr>
                </w:rPrChange>
              </w:rPr>
              <w:t>761</w:t>
            </w:r>
          </w:p>
        </w:tc>
        <w:tc>
          <w:tcPr>
            <w:tcW w:w="1458" w:type="dxa"/>
            <w:noWrap/>
            <w:hideMark/>
            <w:tcPrChange w:id="2578" w:author="Author">
              <w:tcPr>
                <w:tcW w:w="1627" w:type="dxa"/>
                <w:gridSpan w:val="2"/>
                <w:noWrap/>
                <w:hideMark/>
              </w:tcPr>
            </w:tcPrChange>
          </w:tcPr>
          <w:p w14:paraId="1139A4AF" w14:textId="77777777" w:rsidR="000F271F" w:rsidRPr="002A4BFC" w:rsidRDefault="000F271F" w:rsidP="00162AEA">
            <w:pPr>
              <w:pStyle w:val="Tabletext"/>
              <w:jc w:val="center"/>
              <w:rPr>
                <w:rPrChange w:id="2579" w:author="Author">
                  <w:rPr>
                    <w:highlight w:val="cyan"/>
                  </w:rPr>
                </w:rPrChange>
              </w:rPr>
            </w:pPr>
            <w:r w:rsidRPr="002A4BFC">
              <w:rPr>
                <w:rPrChange w:id="2580" w:author="Author">
                  <w:rPr>
                    <w:highlight w:val="cyan"/>
                  </w:rPr>
                </w:rPrChange>
              </w:rPr>
              <w:t>134</w:t>
            </w:r>
          </w:p>
        </w:tc>
        <w:tc>
          <w:tcPr>
            <w:tcW w:w="925" w:type="dxa"/>
            <w:noWrap/>
            <w:vAlign w:val="center"/>
            <w:hideMark/>
            <w:tcPrChange w:id="2581" w:author="Author">
              <w:tcPr>
                <w:tcW w:w="926" w:type="dxa"/>
                <w:gridSpan w:val="2"/>
                <w:noWrap/>
                <w:vAlign w:val="center"/>
                <w:hideMark/>
              </w:tcPr>
            </w:tcPrChange>
          </w:tcPr>
          <w:p w14:paraId="6B6F8E29" w14:textId="77777777" w:rsidR="000F271F" w:rsidRPr="002A4BFC" w:rsidRDefault="000F271F" w:rsidP="00162AEA">
            <w:pPr>
              <w:pStyle w:val="Tabletext"/>
              <w:jc w:val="center"/>
              <w:rPr>
                <w:color w:val="000000"/>
                <w:rPrChange w:id="2582" w:author="Author">
                  <w:rPr>
                    <w:color w:val="000000"/>
                    <w:highlight w:val="cyan"/>
                  </w:rPr>
                </w:rPrChange>
              </w:rPr>
            </w:pPr>
            <w:r w:rsidRPr="002A4BFC">
              <w:rPr>
                <w:color w:val="000000"/>
                <w:rPrChange w:id="2583" w:author="Author">
                  <w:rPr>
                    <w:color w:val="000000"/>
                    <w:highlight w:val="cyan"/>
                  </w:rPr>
                </w:rPrChange>
              </w:rPr>
              <w:t>5.5</w:t>
            </w:r>
          </w:p>
        </w:tc>
        <w:tc>
          <w:tcPr>
            <w:tcW w:w="747" w:type="dxa"/>
            <w:noWrap/>
            <w:vAlign w:val="center"/>
            <w:hideMark/>
            <w:tcPrChange w:id="2584" w:author="Author">
              <w:tcPr>
                <w:tcW w:w="819" w:type="dxa"/>
                <w:gridSpan w:val="2"/>
                <w:noWrap/>
                <w:vAlign w:val="center"/>
                <w:hideMark/>
              </w:tcPr>
            </w:tcPrChange>
          </w:tcPr>
          <w:p w14:paraId="31ADAAC4" w14:textId="77777777" w:rsidR="000F271F" w:rsidRPr="002A4BFC" w:rsidRDefault="000F271F" w:rsidP="00162AEA">
            <w:pPr>
              <w:pStyle w:val="Tabletext"/>
              <w:jc w:val="center"/>
              <w:rPr>
                <w:color w:val="000000"/>
                <w:rPrChange w:id="2585" w:author="Author">
                  <w:rPr>
                    <w:color w:val="000000"/>
                    <w:highlight w:val="cyan"/>
                  </w:rPr>
                </w:rPrChange>
              </w:rPr>
            </w:pPr>
            <w:r w:rsidRPr="002A4BFC">
              <w:rPr>
                <w:color w:val="000000"/>
                <w:rPrChange w:id="2586" w:author="Author">
                  <w:rPr>
                    <w:color w:val="000000"/>
                    <w:highlight w:val="cyan"/>
                  </w:rPr>
                </w:rPrChange>
              </w:rPr>
              <w:t>1</w:t>
            </w:r>
          </w:p>
        </w:tc>
        <w:tc>
          <w:tcPr>
            <w:tcW w:w="1236" w:type="dxa"/>
            <w:noWrap/>
            <w:vAlign w:val="bottom"/>
            <w:hideMark/>
            <w:tcPrChange w:id="2587" w:author="Author">
              <w:tcPr>
                <w:tcW w:w="1339" w:type="dxa"/>
                <w:gridSpan w:val="2"/>
                <w:noWrap/>
                <w:vAlign w:val="center"/>
                <w:hideMark/>
              </w:tcPr>
            </w:tcPrChange>
          </w:tcPr>
          <w:p w14:paraId="6E7CDC05" w14:textId="77777777" w:rsidR="000F271F" w:rsidRPr="002A4BFC" w:rsidRDefault="000F271F" w:rsidP="00162AEA">
            <w:pPr>
              <w:pStyle w:val="Tabletext"/>
              <w:jc w:val="center"/>
              <w:rPr>
                <w:color w:val="000000"/>
                <w:rPrChange w:id="2588" w:author="Author">
                  <w:rPr>
                    <w:color w:val="000000"/>
                    <w:highlight w:val="cyan"/>
                  </w:rPr>
                </w:rPrChange>
              </w:rPr>
            </w:pPr>
            <w:ins w:id="2589" w:author="Author">
              <w:r w:rsidRPr="00D40B8D">
                <w:t>-121.5</w:t>
              </w:r>
            </w:ins>
            <w:del w:id="2590" w:author="Author">
              <w:r w:rsidRPr="002A4BFC" w:rsidDel="005B341E">
                <w:rPr>
                  <w:color w:val="000000"/>
                  <w:rPrChange w:id="2591" w:author="Author">
                    <w:rPr>
                      <w:color w:val="000000"/>
                      <w:highlight w:val="cyan"/>
                    </w:rPr>
                  </w:rPrChange>
                </w:rPr>
                <w:delText>-116.5</w:delText>
              </w:r>
            </w:del>
          </w:p>
        </w:tc>
      </w:tr>
      <w:tr w:rsidR="000F271F" w:rsidRPr="00BF187E" w14:paraId="56AFC2CE" w14:textId="77777777" w:rsidTr="002A4BFC">
        <w:tblPrEx>
          <w:tblW w:w="0" w:type="auto"/>
          <w:jc w:val="center"/>
          <w:tblPrExChange w:id="2592" w:author="Author">
            <w:tblPrEx>
              <w:tblW w:w="0" w:type="auto"/>
              <w:jc w:val="center"/>
            </w:tblPrEx>
          </w:tblPrExChange>
        </w:tblPrEx>
        <w:trPr>
          <w:trHeight w:val="315"/>
          <w:jc w:val="center"/>
          <w:trPrChange w:id="2593" w:author="Author">
            <w:trPr>
              <w:gridAfter w:val="0"/>
              <w:trHeight w:val="315"/>
              <w:jc w:val="center"/>
            </w:trPr>
          </w:trPrChange>
        </w:trPr>
        <w:tc>
          <w:tcPr>
            <w:tcW w:w="1000" w:type="dxa"/>
            <w:noWrap/>
            <w:hideMark/>
            <w:tcPrChange w:id="2594" w:author="Author">
              <w:tcPr>
                <w:tcW w:w="983" w:type="dxa"/>
                <w:gridSpan w:val="2"/>
                <w:noWrap/>
                <w:hideMark/>
              </w:tcPr>
            </w:tcPrChange>
          </w:tcPr>
          <w:p w14:paraId="09A288C8" w14:textId="77777777" w:rsidR="000F271F" w:rsidRPr="002A4BFC" w:rsidRDefault="000F271F" w:rsidP="00162AEA">
            <w:pPr>
              <w:pStyle w:val="Tabletext"/>
              <w:jc w:val="center"/>
              <w:rPr>
                <w:rPrChange w:id="2595" w:author="Author">
                  <w:rPr>
                    <w:highlight w:val="cyan"/>
                  </w:rPr>
                </w:rPrChange>
              </w:rPr>
            </w:pPr>
            <w:r w:rsidRPr="002A4BFC">
              <w:rPr>
                <w:rPrChange w:id="2596" w:author="Author">
                  <w:rPr>
                    <w:highlight w:val="cyan"/>
                  </w:rPr>
                </w:rPrChange>
              </w:rPr>
              <w:t>60</w:t>
            </w:r>
          </w:p>
        </w:tc>
        <w:tc>
          <w:tcPr>
            <w:tcW w:w="1108" w:type="dxa"/>
            <w:noWrap/>
            <w:vAlign w:val="bottom"/>
            <w:hideMark/>
            <w:tcPrChange w:id="2597" w:author="Author">
              <w:tcPr>
                <w:tcW w:w="849" w:type="dxa"/>
                <w:gridSpan w:val="2"/>
                <w:noWrap/>
                <w:vAlign w:val="center"/>
                <w:hideMark/>
              </w:tcPr>
            </w:tcPrChange>
          </w:tcPr>
          <w:p w14:paraId="3B6606DF" w14:textId="77777777" w:rsidR="000F271F" w:rsidRPr="002A4BFC" w:rsidRDefault="000F271F" w:rsidP="00162AEA">
            <w:pPr>
              <w:pStyle w:val="Tabletext"/>
              <w:jc w:val="center"/>
              <w:rPr>
                <w:color w:val="000000"/>
                <w:rPrChange w:id="2598" w:author="Author">
                  <w:rPr>
                    <w:color w:val="000000"/>
                    <w:highlight w:val="cyan"/>
                  </w:rPr>
                </w:rPrChange>
              </w:rPr>
            </w:pPr>
            <w:ins w:id="2599" w:author="Author">
              <w:r w:rsidRPr="00D40B8D">
                <w:t>8.0</w:t>
              </w:r>
            </w:ins>
            <w:del w:id="2600" w:author="Author">
              <w:r w:rsidRPr="002A4BFC" w:rsidDel="00AC6610">
                <w:rPr>
                  <w:color w:val="000000"/>
                  <w:rPrChange w:id="2601" w:author="Author">
                    <w:rPr>
                      <w:color w:val="000000"/>
                      <w:highlight w:val="cyan"/>
                    </w:rPr>
                  </w:rPrChange>
                </w:rPr>
                <w:delText>16.0</w:delText>
              </w:r>
            </w:del>
          </w:p>
        </w:tc>
        <w:tc>
          <w:tcPr>
            <w:tcW w:w="1554" w:type="dxa"/>
            <w:noWrap/>
            <w:hideMark/>
            <w:tcPrChange w:id="2602" w:author="Author">
              <w:tcPr>
                <w:tcW w:w="1736" w:type="dxa"/>
                <w:gridSpan w:val="2"/>
                <w:noWrap/>
                <w:hideMark/>
              </w:tcPr>
            </w:tcPrChange>
          </w:tcPr>
          <w:p w14:paraId="542264EA" w14:textId="77777777" w:rsidR="000F271F" w:rsidRPr="002A4BFC" w:rsidRDefault="000F271F" w:rsidP="00162AEA">
            <w:pPr>
              <w:pStyle w:val="Tabletext"/>
              <w:jc w:val="center"/>
              <w:rPr>
                <w:rPrChange w:id="2603" w:author="Author">
                  <w:rPr>
                    <w:highlight w:val="cyan"/>
                  </w:rPr>
                </w:rPrChange>
              </w:rPr>
            </w:pPr>
            <w:r w:rsidRPr="002A4BFC">
              <w:rPr>
                <w:rPrChange w:id="2604" w:author="Author">
                  <w:rPr>
                    <w:highlight w:val="cyan"/>
                  </w:rPr>
                </w:rPrChange>
              </w:rPr>
              <w:t>3</w:t>
            </w:r>
          </w:p>
        </w:tc>
        <w:tc>
          <w:tcPr>
            <w:tcW w:w="1028" w:type="dxa"/>
            <w:noWrap/>
            <w:hideMark/>
            <w:tcPrChange w:id="2605" w:author="Author">
              <w:tcPr>
                <w:tcW w:w="1139" w:type="dxa"/>
                <w:gridSpan w:val="2"/>
                <w:noWrap/>
                <w:hideMark/>
              </w:tcPr>
            </w:tcPrChange>
          </w:tcPr>
          <w:p w14:paraId="46863EEC" w14:textId="77777777" w:rsidR="000F271F" w:rsidRPr="002A4BFC" w:rsidRDefault="000F271F" w:rsidP="00162AEA">
            <w:pPr>
              <w:pStyle w:val="Tabletext"/>
              <w:jc w:val="center"/>
              <w:rPr>
                <w:rPrChange w:id="2606" w:author="Author">
                  <w:rPr>
                    <w:highlight w:val="cyan"/>
                  </w:rPr>
                </w:rPrChange>
              </w:rPr>
            </w:pPr>
            <w:r w:rsidRPr="002A4BFC">
              <w:rPr>
                <w:rPrChange w:id="2607" w:author="Author">
                  <w:rPr>
                    <w:highlight w:val="cyan"/>
                  </w:rPr>
                </w:rPrChange>
              </w:rPr>
              <w:t>683</w:t>
            </w:r>
          </w:p>
        </w:tc>
        <w:tc>
          <w:tcPr>
            <w:tcW w:w="1458" w:type="dxa"/>
            <w:noWrap/>
            <w:hideMark/>
            <w:tcPrChange w:id="2608" w:author="Author">
              <w:tcPr>
                <w:tcW w:w="1627" w:type="dxa"/>
                <w:gridSpan w:val="2"/>
                <w:noWrap/>
                <w:hideMark/>
              </w:tcPr>
            </w:tcPrChange>
          </w:tcPr>
          <w:p w14:paraId="2728BC60" w14:textId="77777777" w:rsidR="000F271F" w:rsidRPr="002A4BFC" w:rsidRDefault="000F271F" w:rsidP="00162AEA">
            <w:pPr>
              <w:pStyle w:val="Tabletext"/>
              <w:jc w:val="center"/>
              <w:rPr>
                <w:rPrChange w:id="2609" w:author="Author">
                  <w:rPr>
                    <w:highlight w:val="cyan"/>
                  </w:rPr>
                </w:rPrChange>
              </w:rPr>
            </w:pPr>
            <w:r w:rsidRPr="002A4BFC">
              <w:rPr>
                <w:rPrChange w:id="2610" w:author="Author">
                  <w:rPr>
                    <w:highlight w:val="cyan"/>
                  </w:rPr>
                </w:rPrChange>
              </w:rPr>
              <w:t>133.1</w:t>
            </w:r>
          </w:p>
        </w:tc>
        <w:tc>
          <w:tcPr>
            <w:tcW w:w="925" w:type="dxa"/>
            <w:noWrap/>
            <w:vAlign w:val="center"/>
            <w:hideMark/>
            <w:tcPrChange w:id="2611" w:author="Author">
              <w:tcPr>
                <w:tcW w:w="926" w:type="dxa"/>
                <w:gridSpan w:val="2"/>
                <w:noWrap/>
                <w:vAlign w:val="center"/>
                <w:hideMark/>
              </w:tcPr>
            </w:tcPrChange>
          </w:tcPr>
          <w:p w14:paraId="60CF8424" w14:textId="77777777" w:rsidR="000F271F" w:rsidRPr="002A4BFC" w:rsidRDefault="000F271F" w:rsidP="00162AEA">
            <w:pPr>
              <w:pStyle w:val="Tabletext"/>
              <w:jc w:val="center"/>
              <w:rPr>
                <w:color w:val="000000"/>
                <w:rPrChange w:id="2612" w:author="Author">
                  <w:rPr>
                    <w:color w:val="000000"/>
                    <w:highlight w:val="cyan"/>
                  </w:rPr>
                </w:rPrChange>
              </w:rPr>
            </w:pPr>
            <w:r w:rsidRPr="002A4BFC">
              <w:rPr>
                <w:color w:val="000000"/>
                <w:rPrChange w:id="2613" w:author="Author">
                  <w:rPr>
                    <w:color w:val="000000"/>
                    <w:highlight w:val="cyan"/>
                  </w:rPr>
                </w:rPrChange>
              </w:rPr>
              <w:t>3.6</w:t>
            </w:r>
          </w:p>
        </w:tc>
        <w:tc>
          <w:tcPr>
            <w:tcW w:w="747" w:type="dxa"/>
            <w:noWrap/>
            <w:vAlign w:val="center"/>
            <w:hideMark/>
            <w:tcPrChange w:id="2614" w:author="Author">
              <w:tcPr>
                <w:tcW w:w="819" w:type="dxa"/>
                <w:gridSpan w:val="2"/>
                <w:noWrap/>
                <w:vAlign w:val="center"/>
                <w:hideMark/>
              </w:tcPr>
            </w:tcPrChange>
          </w:tcPr>
          <w:p w14:paraId="140D4E0B" w14:textId="77777777" w:rsidR="000F271F" w:rsidRPr="002A4BFC" w:rsidRDefault="000F271F" w:rsidP="00162AEA">
            <w:pPr>
              <w:pStyle w:val="Tabletext"/>
              <w:jc w:val="center"/>
              <w:rPr>
                <w:color w:val="000000"/>
                <w:rPrChange w:id="2615" w:author="Author">
                  <w:rPr>
                    <w:color w:val="000000"/>
                    <w:highlight w:val="cyan"/>
                  </w:rPr>
                </w:rPrChange>
              </w:rPr>
            </w:pPr>
            <w:r w:rsidRPr="002A4BFC">
              <w:rPr>
                <w:color w:val="000000"/>
                <w:rPrChange w:id="2616" w:author="Author">
                  <w:rPr>
                    <w:color w:val="000000"/>
                    <w:highlight w:val="cyan"/>
                  </w:rPr>
                </w:rPrChange>
              </w:rPr>
              <w:t>1</w:t>
            </w:r>
          </w:p>
        </w:tc>
        <w:tc>
          <w:tcPr>
            <w:tcW w:w="1236" w:type="dxa"/>
            <w:noWrap/>
            <w:vAlign w:val="bottom"/>
            <w:hideMark/>
            <w:tcPrChange w:id="2617" w:author="Author">
              <w:tcPr>
                <w:tcW w:w="1339" w:type="dxa"/>
                <w:gridSpan w:val="2"/>
                <w:noWrap/>
                <w:vAlign w:val="center"/>
                <w:hideMark/>
              </w:tcPr>
            </w:tcPrChange>
          </w:tcPr>
          <w:p w14:paraId="5D77C43A" w14:textId="77777777" w:rsidR="000F271F" w:rsidRPr="002A4BFC" w:rsidRDefault="000F271F" w:rsidP="00162AEA">
            <w:pPr>
              <w:pStyle w:val="Tabletext"/>
              <w:jc w:val="center"/>
              <w:rPr>
                <w:color w:val="000000"/>
                <w:rPrChange w:id="2618" w:author="Author">
                  <w:rPr>
                    <w:color w:val="000000"/>
                    <w:highlight w:val="cyan"/>
                  </w:rPr>
                </w:rPrChange>
              </w:rPr>
            </w:pPr>
            <w:ins w:id="2619" w:author="Author">
              <w:r w:rsidRPr="00D40B8D">
                <w:t>-125.5</w:t>
              </w:r>
            </w:ins>
            <w:del w:id="2620" w:author="Author">
              <w:r w:rsidRPr="002A4BFC" w:rsidDel="005B341E">
                <w:rPr>
                  <w:color w:val="000000"/>
                  <w:rPrChange w:id="2621" w:author="Author">
                    <w:rPr>
                      <w:color w:val="000000"/>
                      <w:highlight w:val="cyan"/>
                    </w:rPr>
                  </w:rPrChange>
                </w:rPr>
                <w:delText>-117.5</w:delText>
              </w:r>
            </w:del>
          </w:p>
        </w:tc>
      </w:tr>
      <w:tr w:rsidR="000F271F" w:rsidRPr="00BF187E" w14:paraId="67B16D2A" w14:textId="77777777" w:rsidTr="002A4BFC">
        <w:tblPrEx>
          <w:tblW w:w="0" w:type="auto"/>
          <w:jc w:val="center"/>
          <w:tblPrExChange w:id="2622" w:author="Author">
            <w:tblPrEx>
              <w:tblW w:w="0" w:type="auto"/>
              <w:jc w:val="center"/>
            </w:tblPrEx>
          </w:tblPrExChange>
        </w:tblPrEx>
        <w:trPr>
          <w:trHeight w:val="315"/>
          <w:jc w:val="center"/>
          <w:trPrChange w:id="2623" w:author="Author">
            <w:trPr>
              <w:gridAfter w:val="0"/>
              <w:trHeight w:val="315"/>
              <w:jc w:val="center"/>
            </w:trPr>
          </w:trPrChange>
        </w:trPr>
        <w:tc>
          <w:tcPr>
            <w:tcW w:w="1000" w:type="dxa"/>
            <w:noWrap/>
            <w:hideMark/>
            <w:tcPrChange w:id="2624" w:author="Author">
              <w:tcPr>
                <w:tcW w:w="983" w:type="dxa"/>
                <w:gridSpan w:val="2"/>
                <w:noWrap/>
                <w:hideMark/>
              </w:tcPr>
            </w:tcPrChange>
          </w:tcPr>
          <w:p w14:paraId="2FD13B98" w14:textId="77777777" w:rsidR="000F271F" w:rsidRPr="002A4BFC" w:rsidRDefault="000F271F" w:rsidP="00162AEA">
            <w:pPr>
              <w:pStyle w:val="Tabletext"/>
              <w:jc w:val="center"/>
              <w:rPr>
                <w:rPrChange w:id="2625" w:author="Author">
                  <w:rPr>
                    <w:highlight w:val="cyan"/>
                  </w:rPr>
                </w:rPrChange>
              </w:rPr>
            </w:pPr>
            <w:r w:rsidRPr="002A4BFC">
              <w:rPr>
                <w:rPrChange w:id="2626" w:author="Author">
                  <w:rPr>
                    <w:highlight w:val="cyan"/>
                  </w:rPr>
                </w:rPrChange>
              </w:rPr>
              <w:t>70</w:t>
            </w:r>
          </w:p>
        </w:tc>
        <w:tc>
          <w:tcPr>
            <w:tcW w:w="1108" w:type="dxa"/>
            <w:noWrap/>
            <w:vAlign w:val="bottom"/>
            <w:hideMark/>
            <w:tcPrChange w:id="2627" w:author="Author">
              <w:tcPr>
                <w:tcW w:w="849" w:type="dxa"/>
                <w:gridSpan w:val="2"/>
                <w:noWrap/>
                <w:vAlign w:val="center"/>
                <w:hideMark/>
              </w:tcPr>
            </w:tcPrChange>
          </w:tcPr>
          <w:p w14:paraId="08E7F922" w14:textId="77777777" w:rsidR="000F271F" w:rsidRPr="002A4BFC" w:rsidRDefault="000F271F" w:rsidP="00162AEA">
            <w:pPr>
              <w:pStyle w:val="Tabletext"/>
              <w:jc w:val="center"/>
              <w:rPr>
                <w:color w:val="000000"/>
                <w:rPrChange w:id="2628" w:author="Author">
                  <w:rPr>
                    <w:color w:val="000000"/>
                    <w:highlight w:val="cyan"/>
                  </w:rPr>
                </w:rPrChange>
              </w:rPr>
            </w:pPr>
            <w:ins w:id="2629" w:author="Author">
              <w:r w:rsidRPr="00D40B8D">
                <w:t>5.0</w:t>
              </w:r>
            </w:ins>
            <w:del w:id="2630" w:author="Author">
              <w:r w:rsidRPr="002A4BFC" w:rsidDel="00AC6610">
                <w:rPr>
                  <w:color w:val="000000"/>
                  <w:rPrChange w:id="2631" w:author="Author">
                    <w:rPr>
                      <w:color w:val="000000"/>
                      <w:highlight w:val="cyan"/>
                    </w:rPr>
                  </w:rPrChange>
                </w:rPr>
                <w:delText>16.0</w:delText>
              </w:r>
            </w:del>
          </w:p>
        </w:tc>
        <w:tc>
          <w:tcPr>
            <w:tcW w:w="1554" w:type="dxa"/>
            <w:noWrap/>
            <w:hideMark/>
            <w:tcPrChange w:id="2632" w:author="Author">
              <w:tcPr>
                <w:tcW w:w="1736" w:type="dxa"/>
                <w:gridSpan w:val="2"/>
                <w:noWrap/>
                <w:hideMark/>
              </w:tcPr>
            </w:tcPrChange>
          </w:tcPr>
          <w:p w14:paraId="464D48B2" w14:textId="77777777" w:rsidR="000F271F" w:rsidRPr="002A4BFC" w:rsidRDefault="000F271F" w:rsidP="00162AEA">
            <w:pPr>
              <w:pStyle w:val="Tabletext"/>
              <w:jc w:val="center"/>
              <w:rPr>
                <w:rPrChange w:id="2633" w:author="Author">
                  <w:rPr>
                    <w:highlight w:val="cyan"/>
                  </w:rPr>
                </w:rPrChange>
              </w:rPr>
            </w:pPr>
            <w:r w:rsidRPr="002A4BFC">
              <w:rPr>
                <w:rPrChange w:id="2634" w:author="Author">
                  <w:rPr>
                    <w:highlight w:val="cyan"/>
                  </w:rPr>
                </w:rPrChange>
              </w:rPr>
              <w:t>3</w:t>
            </w:r>
          </w:p>
        </w:tc>
        <w:tc>
          <w:tcPr>
            <w:tcW w:w="1028" w:type="dxa"/>
            <w:noWrap/>
            <w:hideMark/>
            <w:tcPrChange w:id="2635" w:author="Author">
              <w:tcPr>
                <w:tcW w:w="1139" w:type="dxa"/>
                <w:gridSpan w:val="2"/>
                <w:noWrap/>
                <w:hideMark/>
              </w:tcPr>
            </w:tcPrChange>
          </w:tcPr>
          <w:p w14:paraId="1DEAA91C" w14:textId="77777777" w:rsidR="000F271F" w:rsidRPr="002A4BFC" w:rsidRDefault="000F271F" w:rsidP="00162AEA">
            <w:pPr>
              <w:pStyle w:val="Tabletext"/>
              <w:jc w:val="center"/>
              <w:rPr>
                <w:rPrChange w:id="2636" w:author="Author">
                  <w:rPr>
                    <w:highlight w:val="cyan"/>
                  </w:rPr>
                </w:rPrChange>
              </w:rPr>
            </w:pPr>
            <w:r w:rsidRPr="002A4BFC">
              <w:rPr>
                <w:rPrChange w:id="2637" w:author="Author">
                  <w:rPr>
                    <w:highlight w:val="cyan"/>
                  </w:rPr>
                </w:rPrChange>
              </w:rPr>
              <w:t>635</w:t>
            </w:r>
          </w:p>
        </w:tc>
        <w:tc>
          <w:tcPr>
            <w:tcW w:w="1458" w:type="dxa"/>
            <w:noWrap/>
            <w:hideMark/>
            <w:tcPrChange w:id="2638" w:author="Author">
              <w:tcPr>
                <w:tcW w:w="1627" w:type="dxa"/>
                <w:gridSpan w:val="2"/>
                <w:noWrap/>
                <w:hideMark/>
              </w:tcPr>
            </w:tcPrChange>
          </w:tcPr>
          <w:p w14:paraId="4E6665D9" w14:textId="77777777" w:rsidR="000F271F" w:rsidRPr="002A4BFC" w:rsidRDefault="000F271F" w:rsidP="00162AEA">
            <w:pPr>
              <w:pStyle w:val="Tabletext"/>
              <w:jc w:val="center"/>
              <w:rPr>
                <w:rPrChange w:id="2639" w:author="Author">
                  <w:rPr>
                    <w:highlight w:val="cyan"/>
                  </w:rPr>
                </w:rPrChange>
              </w:rPr>
            </w:pPr>
            <w:r w:rsidRPr="002A4BFC">
              <w:rPr>
                <w:rPrChange w:id="2640" w:author="Author">
                  <w:rPr>
                    <w:highlight w:val="cyan"/>
                  </w:rPr>
                </w:rPrChange>
              </w:rPr>
              <w:t>132.4</w:t>
            </w:r>
          </w:p>
        </w:tc>
        <w:tc>
          <w:tcPr>
            <w:tcW w:w="925" w:type="dxa"/>
            <w:noWrap/>
            <w:vAlign w:val="center"/>
            <w:hideMark/>
            <w:tcPrChange w:id="2641" w:author="Author">
              <w:tcPr>
                <w:tcW w:w="926" w:type="dxa"/>
                <w:gridSpan w:val="2"/>
                <w:noWrap/>
                <w:vAlign w:val="center"/>
                <w:hideMark/>
              </w:tcPr>
            </w:tcPrChange>
          </w:tcPr>
          <w:p w14:paraId="495E0508" w14:textId="77777777" w:rsidR="000F271F" w:rsidRPr="002A4BFC" w:rsidRDefault="000F271F" w:rsidP="00162AEA">
            <w:pPr>
              <w:pStyle w:val="Tabletext"/>
              <w:jc w:val="center"/>
              <w:rPr>
                <w:color w:val="000000"/>
                <w:rPrChange w:id="2642" w:author="Author">
                  <w:rPr>
                    <w:color w:val="000000"/>
                    <w:highlight w:val="cyan"/>
                  </w:rPr>
                </w:rPrChange>
              </w:rPr>
            </w:pPr>
            <w:r w:rsidRPr="002A4BFC">
              <w:rPr>
                <w:color w:val="000000"/>
                <w:rPrChange w:id="2643" w:author="Author">
                  <w:rPr>
                    <w:color w:val="000000"/>
                    <w:highlight w:val="cyan"/>
                  </w:rPr>
                </w:rPrChange>
              </w:rPr>
              <w:t>0.7</w:t>
            </w:r>
          </w:p>
        </w:tc>
        <w:tc>
          <w:tcPr>
            <w:tcW w:w="747" w:type="dxa"/>
            <w:noWrap/>
            <w:vAlign w:val="center"/>
            <w:hideMark/>
            <w:tcPrChange w:id="2644" w:author="Author">
              <w:tcPr>
                <w:tcW w:w="819" w:type="dxa"/>
                <w:gridSpan w:val="2"/>
                <w:noWrap/>
                <w:vAlign w:val="center"/>
                <w:hideMark/>
              </w:tcPr>
            </w:tcPrChange>
          </w:tcPr>
          <w:p w14:paraId="36F3DD85" w14:textId="77777777" w:rsidR="000F271F" w:rsidRPr="002A4BFC" w:rsidRDefault="000F271F" w:rsidP="00162AEA">
            <w:pPr>
              <w:pStyle w:val="Tabletext"/>
              <w:jc w:val="center"/>
              <w:rPr>
                <w:color w:val="000000"/>
                <w:rPrChange w:id="2645" w:author="Author">
                  <w:rPr>
                    <w:color w:val="000000"/>
                    <w:highlight w:val="cyan"/>
                  </w:rPr>
                </w:rPrChange>
              </w:rPr>
            </w:pPr>
            <w:r w:rsidRPr="002A4BFC">
              <w:rPr>
                <w:color w:val="000000"/>
                <w:rPrChange w:id="2646" w:author="Author">
                  <w:rPr>
                    <w:color w:val="000000"/>
                    <w:highlight w:val="cyan"/>
                  </w:rPr>
                </w:rPrChange>
              </w:rPr>
              <w:t>1</w:t>
            </w:r>
          </w:p>
        </w:tc>
        <w:tc>
          <w:tcPr>
            <w:tcW w:w="1236" w:type="dxa"/>
            <w:noWrap/>
            <w:vAlign w:val="bottom"/>
            <w:hideMark/>
            <w:tcPrChange w:id="2647" w:author="Author">
              <w:tcPr>
                <w:tcW w:w="1339" w:type="dxa"/>
                <w:gridSpan w:val="2"/>
                <w:noWrap/>
                <w:vAlign w:val="center"/>
                <w:hideMark/>
              </w:tcPr>
            </w:tcPrChange>
          </w:tcPr>
          <w:p w14:paraId="44861A72" w14:textId="77777777" w:rsidR="000F271F" w:rsidRPr="002A4BFC" w:rsidRDefault="000F271F" w:rsidP="00162AEA">
            <w:pPr>
              <w:pStyle w:val="Tabletext"/>
              <w:jc w:val="center"/>
              <w:rPr>
                <w:color w:val="000000"/>
                <w:rPrChange w:id="2648" w:author="Author">
                  <w:rPr>
                    <w:color w:val="000000"/>
                    <w:highlight w:val="cyan"/>
                  </w:rPr>
                </w:rPrChange>
              </w:rPr>
            </w:pPr>
            <w:ins w:id="2649" w:author="Author">
              <w:r w:rsidRPr="00D40B8D">
                <w:t>-130.7</w:t>
              </w:r>
            </w:ins>
            <w:del w:id="2650" w:author="Author">
              <w:r w:rsidRPr="002A4BFC" w:rsidDel="005B341E">
                <w:rPr>
                  <w:color w:val="000000"/>
                  <w:rPrChange w:id="2651" w:author="Author">
                    <w:rPr>
                      <w:color w:val="000000"/>
                      <w:highlight w:val="cyan"/>
                    </w:rPr>
                  </w:rPrChange>
                </w:rPr>
                <w:delText>-119.7</w:delText>
              </w:r>
            </w:del>
          </w:p>
        </w:tc>
      </w:tr>
      <w:tr w:rsidR="000F271F" w:rsidRPr="00BF187E" w14:paraId="7E886900" w14:textId="77777777" w:rsidTr="002A4BFC">
        <w:tblPrEx>
          <w:tblW w:w="0" w:type="auto"/>
          <w:jc w:val="center"/>
          <w:tblPrExChange w:id="2652" w:author="Author">
            <w:tblPrEx>
              <w:tblW w:w="0" w:type="auto"/>
              <w:jc w:val="center"/>
            </w:tblPrEx>
          </w:tblPrExChange>
        </w:tblPrEx>
        <w:trPr>
          <w:trHeight w:val="315"/>
          <w:jc w:val="center"/>
          <w:trPrChange w:id="2653" w:author="Author">
            <w:trPr>
              <w:gridAfter w:val="0"/>
              <w:trHeight w:val="315"/>
              <w:jc w:val="center"/>
            </w:trPr>
          </w:trPrChange>
        </w:trPr>
        <w:tc>
          <w:tcPr>
            <w:tcW w:w="1000" w:type="dxa"/>
            <w:noWrap/>
            <w:hideMark/>
            <w:tcPrChange w:id="2654" w:author="Author">
              <w:tcPr>
                <w:tcW w:w="983" w:type="dxa"/>
                <w:gridSpan w:val="2"/>
                <w:noWrap/>
                <w:hideMark/>
              </w:tcPr>
            </w:tcPrChange>
          </w:tcPr>
          <w:p w14:paraId="1CB5D7BA" w14:textId="77777777" w:rsidR="000F271F" w:rsidRPr="002A4BFC" w:rsidRDefault="000F271F" w:rsidP="00162AEA">
            <w:pPr>
              <w:pStyle w:val="Tabletext"/>
              <w:jc w:val="center"/>
              <w:rPr>
                <w:rPrChange w:id="2655" w:author="Author">
                  <w:rPr>
                    <w:highlight w:val="cyan"/>
                  </w:rPr>
                </w:rPrChange>
              </w:rPr>
            </w:pPr>
            <w:r w:rsidRPr="002A4BFC">
              <w:rPr>
                <w:rPrChange w:id="2656" w:author="Author">
                  <w:rPr>
                    <w:highlight w:val="cyan"/>
                  </w:rPr>
                </w:rPrChange>
              </w:rPr>
              <w:t>80</w:t>
            </w:r>
          </w:p>
        </w:tc>
        <w:tc>
          <w:tcPr>
            <w:tcW w:w="1108" w:type="dxa"/>
            <w:noWrap/>
            <w:vAlign w:val="bottom"/>
            <w:hideMark/>
            <w:tcPrChange w:id="2657" w:author="Author">
              <w:tcPr>
                <w:tcW w:w="849" w:type="dxa"/>
                <w:gridSpan w:val="2"/>
                <w:noWrap/>
                <w:vAlign w:val="center"/>
                <w:hideMark/>
              </w:tcPr>
            </w:tcPrChange>
          </w:tcPr>
          <w:p w14:paraId="0721AA87" w14:textId="77777777" w:rsidR="000F271F" w:rsidRPr="002A4BFC" w:rsidRDefault="000F271F" w:rsidP="00162AEA">
            <w:pPr>
              <w:pStyle w:val="Tabletext"/>
              <w:jc w:val="center"/>
              <w:rPr>
                <w:color w:val="000000"/>
                <w:rPrChange w:id="2658" w:author="Author">
                  <w:rPr>
                    <w:color w:val="000000"/>
                    <w:highlight w:val="cyan"/>
                  </w:rPr>
                </w:rPrChange>
              </w:rPr>
            </w:pPr>
            <w:ins w:id="2659" w:author="Author">
              <w:r w:rsidRPr="00D40B8D">
                <w:t>4.5</w:t>
              </w:r>
            </w:ins>
            <w:del w:id="2660" w:author="Author">
              <w:r w:rsidRPr="002A4BFC" w:rsidDel="00AC6610">
                <w:rPr>
                  <w:color w:val="000000"/>
                  <w:rPrChange w:id="2661" w:author="Author">
                    <w:rPr>
                      <w:color w:val="000000"/>
                      <w:highlight w:val="cyan"/>
                    </w:rPr>
                  </w:rPrChange>
                </w:rPr>
                <w:delText>16.0</w:delText>
              </w:r>
            </w:del>
          </w:p>
        </w:tc>
        <w:tc>
          <w:tcPr>
            <w:tcW w:w="1554" w:type="dxa"/>
            <w:noWrap/>
            <w:hideMark/>
            <w:tcPrChange w:id="2662" w:author="Author">
              <w:tcPr>
                <w:tcW w:w="1736" w:type="dxa"/>
                <w:gridSpan w:val="2"/>
                <w:noWrap/>
                <w:hideMark/>
              </w:tcPr>
            </w:tcPrChange>
          </w:tcPr>
          <w:p w14:paraId="3197BA1C" w14:textId="77777777" w:rsidR="000F271F" w:rsidRPr="002A4BFC" w:rsidRDefault="000F271F" w:rsidP="00162AEA">
            <w:pPr>
              <w:pStyle w:val="Tabletext"/>
              <w:jc w:val="center"/>
              <w:rPr>
                <w:rPrChange w:id="2663" w:author="Author">
                  <w:rPr>
                    <w:highlight w:val="cyan"/>
                  </w:rPr>
                </w:rPrChange>
              </w:rPr>
            </w:pPr>
            <w:r w:rsidRPr="002A4BFC">
              <w:rPr>
                <w:rPrChange w:id="2664" w:author="Author">
                  <w:rPr>
                    <w:highlight w:val="cyan"/>
                  </w:rPr>
                </w:rPrChange>
              </w:rPr>
              <w:t>3</w:t>
            </w:r>
          </w:p>
        </w:tc>
        <w:tc>
          <w:tcPr>
            <w:tcW w:w="1028" w:type="dxa"/>
            <w:noWrap/>
            <w:hideMark/>
            <w:tcPrChange w:id="2665" w:author="Author">
              <w:tcPr>
                <w:tcW w:w="1139" w:type="dxa"/>
                <w:gridSpan w:val="2"/>
                <w:noWrap/>
                <w:hideMark/>
              </w:tcPr>
            </w:tcPrChange>
          </w:tcPr>
          <w:p w14:paraId="24CB9F70" w14:textId="77777777" w:rsidR="000F271F" w:rsidRPr="002A4BFC" w:rsidRDefault="000F271F" w:rsidP="00162AEA">
            <w:pPr>
              <w:pStyle w:val="Tabletext"/>
              <w:jc w:val="center"/>
              <w:rPr>
                <w:rPrChange w:id="2666" w:author="Author">
                  <w:rPr>
                    <w:highlight w:val="cyan"/>
                  </w:rPr>
                </w:rPrChange>
              </w:rPr>
            </w:pPr>
            <w:r w:rsidRPr="002A4BFC">
              <w:rPr>
                <w:rPrChange w:id="2667" w:author="Author">
                  <w:rPr>
                    <w:highlight w:val="cyan"/>
                  </w:rPr>
                </w:rPrChange>
              </w:rPr>
              <w:t>608</w:t>
            </w:r>
          </w:p>
        </w:tc>
        <w:tc>
          <w:tcPr>
            <w:tcW w:w="1458" w:type="dxa"/>
            <w:noWrap/>
            <w:hideMark/>
            <w:tcPrChange w:id="2668" w:author="Author">
              <w:tcPr>
                <w:tcW w:w="1627" w:type="dxa"/>
                <w:gridSpan w:val="2"/>
                <w:noWrap/>
                <w:hideMark/>
              </w:tcPr>
            </w:tcPrChange>
          </w:tcPr>
          <w:p w14:paraId="32B0484E" w14:textId="77777777" w:rsidR="000F271F" w:rsidRPr="002A4BFC" w:rsidRDefault="000F271F" w:rsidP="00162AEA">
            <w:pPr>
              <w:pStyle w:val="Tabletext"/>
              <w:jc w:val="center"/>
              <w:rPr>
                <w:rPrChange w:id="2669" w:author="Author">
                  <w:rPr>
                    <w:highlight w:val="cyan"/>
                  </w:rPr>
                </w:rPrChange>
              </w:rPr>
            </w:pPr>
            <w:r w:rsidRPr="002A4BFC">
              <w:rPr>
                <w:rPrChange w:id="2670" w:author="Author">
                  <w:rPr>
                    <w:highlight w:val="cyan"/>
                  </w:rPr>
                </w:rPrChange>
              </w:rPr>
              <w:t>132.1</w:t>
            </w:r>
          </w:p>
        </w:tc>
        <w:tc>
          <w:tcPr>
            <w:tcW w:w="925" w:type="dxa"/>
            <w:noWrap/>
            <w:vAlign w:val="center"/>
            <w:hideMark/>
            <w:tcPrChange w:id="2671" w:author="Author">
              <w:tcPr>
                <w:tcW w:w="926" w:type="dxa"/>
                <w:gridSpan w:val="2"/>
                <w:noWrap/>
                <w:vAlign w:val="center"/>
                <w:hideMark/>
              </w:tcPr>
            </w:tcPrChange>
          </w:tcPr>
          <w:p w14:paraId="2FD2B027" w14:textId="77777777" w:rsidR="000F271F" w:rsidRPr="002A4BFC" w:rsidRDefault="000F271F" w:rsidP="00162AEA">
            <w:pPr>
              <w:pStyle w:val="Tabletext"/>
              <w:jc w:val="center"/>
              <w:rPr>
                <w:color w:val="000000"/>
                <w:rPrChange w:id="2672" w:author="Author">
                  <w:rPr>
                    <w:color w:val="000000"/>
                    <w:highlight w:val="cyan"/>
                  </w:rPr>
                </w:rPrChange>
              </w:rPr>
            </w:pPr>
            <w:r w:rsidRPr="002A4BFC">
              <w:rPr>
                <w:color w:val="000000"/>
                <w:rPrChange w:id="2673" w:author="Author">
                  <w:rPr>
                    <w:color w:val="000000"/>
                    <w:highlight w:val="cyan"/>
                  </w:rPr>
                </w:rPrChange>
              </w:rPr>
              <w:t>-2.2</w:t>
            </w:r>
          </w:p>
        </w:tc>
        <w:tc>
          <w:tcPr>
            <w:tcW w:w="747" w:type="dxa"/>
            <w:noWrap/>
            <w:vAlign w:val="center"/>
            <w:hideMark/>
            <w:tcPrChange w:id="2674" w:author="Author">
              <w:tcPr>
                <w:tcW w:w="819" w:type="dxa"/>
                <w:gridSpan w:val="2"/>
                <w:noWrap/>
                <w:vAlign w:val="center"/>
                <w:hideMark/>
              </w:tcPr>
            </w:tcPrChange>
          </w:tcPr>
          <w:p w14:paraId="40BC9D83" w14:textId="77777777" w:rsidR="000F271F" w:rsidRPr="002A4BFC" w:rsidRDefault="000F271F" w:rsidP="00162AEA">
            <w:pPr>
              <w:pStyle w:val="Tabletext"/>
              <w:jc w:val="center"/>
              <w:rPr>
                <w:color w:val="000000"/>
                <w:rPrChange w:id="2675" w:author="Author">
                  <w:rPr>
                    <w:color w:val="000000"/>
                    <w:highlight w:val="cyan"/>
                  </w:rPr>
                </w:rPrChange>
              </w:rPr>
            </w:pPr>
            <w:r w:rsidRPr="002A4BFC">
              <w:rPr>
                <w:color w:val="000000"/>
                <w:rPrChange w:id="2676" w:author="Author">
                  <w:rPr>
                    <w:color w:val="000000"/>
                    <w:highlight w:val="cyan"/>
                  </w:rPr>
                </w:rPrChange>
              </w:rPr>
              <w:t>1</w:t>
            </w:r>
          </w:p>
        </w:tc>
        <w:tc>
          <w:tcPr>
            <w:tcW w:w="1236" w:type="dxa"/>
            <w:noWrap/>
            <w:vAlign w:val="bottom"/>
            <w:hideMark/>
            <w:tcPrChange w:id="2677" w:author="Author">
              <w:tcPr>
                <w:tcW w:w="1339" w:type="dxa"/>
                <w:gridSpan w:val="2"/>
                <w:noWrap/>
                <w:vAlign w:val="center"/>
                <w:hideMark/>
              </w:tcPr>
            </w:tcPrChange>
          </w:tcPr>
          <w:p w14:paraId="1EF38029" w14:textId="77777777" w:rsidR="000F271F" w:rsidRPr="002A4BFC" w:rsidRDefault="000F271F" w:rsidP="00162AEA">
            <w:pPr>
              <w:pStyle w:val="Tabletext"/>
              <w:jc w:val="center"/>
              <w:rPr>
                <w:color w:val="000000"/>
                <w:rPrChange w:id="2678" w:author="Author">
                  <w:rPr>
                    <w:color w:val="000000"/>
                    <w:highlight w:val="cyan"/>
                  </w:rPr>
                </w:rPrChange>
              </w:rPr>
            </w:pPr>
            <w:ins w:id="2679" w:author="Author">
              <w:r w:rsidRPr="00D40B8D">
                <w:t>-133.8</w:t>
              </w:r>
            </w:ins>
            <w:del w:id="2680" w:author="Author">
              <w:r w:rsidRPr="002A4BFC" w:rsidDel="005B341E">
                <w:rPr>
                  <w:color w:val="000000"/>
                  <w:rPrChange w:id="2681" w:author="Author">
                    <w:rPr>
                      <w:color w:val="000000"/>
                      <w:highlight w:val="cyan"/>
                    </w:rPr>
                  </w:rPrChange>
                </w:rPr>
                <w:delText>-122.3</w:delText>
              </w:r>
            </w:del>
          </w:p>
        </w:tc>
      </w:tr>
      <w:tr w:rsidR="000F271F" w:rsidRPr="00BF187E" w14:paraId="44BB0BF9" w14:textId="77777777" w:rsidTr="002A4BFC">
        <w:tblPrEx>
          <w:tblW w:w="0" w:type="auto"/>
          <w:jc w:val="center"/>
          <w:tblPrExChange w:id="2682" w:author="Author">
            <w:tblPrEx>
              <w:tblW w:w="0" w:type="auto"/>
              <w:jc w:val="center"/>
            </w:tblPrEx>
          </w:tblPrExChange>
        </w:tblPrEx>
        <w:trPr>
          <w:trHeight w:val="315"/>
          <w:jc w:val="center"/>
          <w:trPrChange w:id="2683" w:author="Author">
            <w:trPr>
              <w:gridAfter w:val="0"/>
              <w:trHeight w:val="315"/>
              <w:jc w:val="center"/>
            </w:trPr>
          </w:trPrChange>
        </w:trPr>
        <w:tc>
          <w:tcPr>
            <w:tcW w:w="1000" w:type="dxa"/>
            <w:noWrap/>
            <w:hideMark/>
            <w:tcPrChange w:id="2684" w:author="Author">
              <w:tcPr>
                <w:tcW w:w="983" w:type="dxa"/>
                <w:gridSpan w:val="2"/>
                <w:noWrap/>
                <w:hideMark/>
              </w:tcPr>
            </w:tcPrChange>
          </w:tcPr>
          <w:p w14:paraId="52312979" w14:textId="77777777" w:rsidR="000F271F" w:rsidRPr="002A4BFC" w:rsidRDefault="000F271F" w:rsidP="00162AEA">
            <w:pPr>
              <w:pStyle w:val="Tabletext"/>
              <w:jc w:val="center"/>
              <w:rPr>
                <w:rPrChange w:id="2685" w:author="Author">
                  <w:rPr>
                    <w:highlight w:val="cyan"/>
                  </w:rPr>
                </w:rPrChange>
              </w:rPr>
            </w:pPr>
            <w:r w:rsidRPr="002A4BFC">
              <w:rPr>
                <w:rPrChange w:id="2686" w:author="Author">
                  <w:rPr>
                    <w:highlight w:val="cyan"/>
                  </w:rPr>
                </w:rPrChange>
              </w:rPr>
              <w:t>90</w:t>
            </w:r>
          </w:p>
        </w:tc>
        <w:tc>
          <w:tcPr>
            <w:tcW w:w="1108" w:type="dxa"/>
            <w:noWrap/>
            <w:vAlign w:val="bottom"/>
            <w:hideMark/>
            <w:tcPrChange w:id="2687" w:author="Author">
              <w:tcPr>
                <w:tcW w:w="849" w:type="dxa"/>
                <w:gridSpan w:val="2"/>
                <w:noWrap/>
                <w:vAlign w:val="center"/>
                <w:hideMark/>
              </w:tcPr>
            </w:tcPrChange>
          </w:tcPr>
          <w:p w14:paraId="4310E631" w14:textId="77777777" w:rsidR="000F271F" w:rsidRPr="002A4BFC" w:rsidRDefault="000F271F" w:rsidP="00162AEA">
            <w:pPr>
              <w:pStyle w:val="Tabletext"/>
              <w:jc w:val="center"/>
              <w:rPr>
                <w:color w:val="000000"/>
                <w:rPrChange w:id="2688" w:author="Author">
                  <w:rPr>
                    <w:color w:val="000000"/>
                    <w:highlight w:val="cyan"/>
                  </w:rPr>
                </w:rPrChange>
              </w:rPr>
            </w:pPr>
            <w:ins w:id="2689" w:author="Author">
              <w:r w:rsidRPr="00D40B8D">
                <w:t>4.0</w:t>
              </w:r>
            </w:ins>
            <w:del w:id="2690" w:author="Author">
              <w:r w:rsidRPr="002A4BFC" w:rsidDel="00AC6610">
                <w:rPr>
                  <w:color w:val="000000"/>
                  <w:rPrChange w:id="2691" w:author="Author">
                    <w:rPr>
                      <w:color w:val="000000"/>
                      <w:highlight w:val="cyan"/>
                    </w:rPr>
                  </w:rPrChange>
                </w:rPr>
                <w:delText>16.0</w:delText>
              </w:r>
            </w:del>
          </w:p>
        </w:tc>
        <w:tc>
          <w:tcPr>
            <w:tcW w:w="1554" w:type="dxa"/>
            <w:noWrap/>
            <w:hideMark/>
            <w:tcPrChange w:id="2692" w:author="Author">
              <w:tcPr>
                <w:tcW w:w="1736" w:type="dxa"/>
                <w:gridSpan w:val="2"/>
                <w:noWrap/>
                <w:hideMark/>
              </w:tcPr>
            </w:tcPrChange>
          </w:tcPr>
          <w:p w14:paraId="7A5BBA77" w14:textId="77777777" w:rsidR="000F271F" w:rsidRPr="002A4BFC" w:rsidRDefault="000F271F" w:rsidP="00162AEA">
            <w:pPr>
              <w:pStyle w:val="Tabletext"/>
              <w:jc w:val="center"/>
              <w:rPr>
                <w:rPrChange w:id="2693" w:author="Author">
                  <w:rPr>
                    <w:highlight w:val="cyan"/>
                  </w:rPr>
                </w:rPrChange>
              </w:rPr>
            </w:pPr>
            <w:r w:rsidRPr="002A4BFC">
              <w:rPr>
                <w:rPrChange w:id="2694" w:author="Author">
                  <w:rPr>
                    <w:highlight w:val="cyan"/>
                  </w:rPr>
                </w:rPrChange>
              </w:rPr>
              <w:t>3</w:t>
            </w:r>
          </w:p>
        </w:tc>
        <w:tc>
          <w:tcPr>
            <w:tcW w:w="1028" w:type="dxa"/>
            <w:noWrap/>
            <w:hideMark/>
            <w:tcPrChange w:id="2695" w:author="Author">
              <w:tcPr>
                <w:tcW w:w="1139" w:type="dxa"/>
                <w:gridSpan w:val="2"/>
                <w:noWrap/>
                <w:hideMark/>
              </w:tcPr>
            </w:tcPrChange>
          </w:tcPr>
          <w:p w14:paraId="2C0D712D" w14:textId="77777777" w:rsidR="000F271F" w:rsidRPr="002A4BFC" w:rsidRDefault="000F271F" w:rsidP="00162AEA">
            <w:pPr>
              <w:pStyle w:val="Tabletext"/>
              <w:jc w:val="center"/>
              <w:rPr>
                <w:rPrChange w:id="2696" w:author="Author">
                  <w:rPr>
                    <w:highlight w:val="cyan"/>
                  </w:rPr>
                </w:rPrChange>
              </w:rPr>
            </w:pPr>
            <w:r w:rsidRPr="002A4BFC">
              <w:rPr>
                <w:rPrChange w:id="2697" w:author="Author">
                  <w:rPr>
                    <w:highlight w:val="cyan"/>
                  </w:rPr>
                </w:rPrChange>
              </w:rPr>
              <w:t>600</w:t>
            </w:r>
          </w:p>
        </w:tc>
        <w:tc>
          <w:tcPr>
            <w:tcW w:w="1458" w:type="dxa"/>
            <w:noWrap/>
            <w:hideMark/>
            <w:tcPrChange w:id="2698" w:author="Author">
              <w:tcPr>
                <w:tcW w:w="1627" w:type="dxa"/>
                <w:gridSpan w:val="2"/>
                <w:noWrap/>
                <w:hideMark/>
              </w:tcPr>
            </w:tcPrChange>
          </w:tcPr>
          <w:p w14:paraId="1ABB8E43" w14:textId="77777777" w:rsidR="000F271F" w:rsidRPr="002A4BFC" w:rsidRDefault="000F271F" w:rsidP="00162AEA">
            <w:pPr>
              <w:pStyle w:val="Tabletext"/>
              <w:jc w:val="center"/>
              <w:rPr>
                <w:rPrChange w:id="2699" w:author="Author">
                  <w:rPr>
                    <w:highlight w:val="cyan"/>
                  </w:rPr>
                </w:rPrChange>
              </w:rPr>
            </w:pPr>
            <w:r w:rsidRPr="002A4BFC">
              <w:rPr>
                <w:rPrChange w:id="2700" w:author="Author">
                  <w:rPr>
                    <w:highlight w:val="cyan"/>
                  </w:rPr>
                </w:rPrChange>
              </w:rPr>
              <w:t>131.9</w:t>
            </w:r>
          </w:p>
        </w:tc>
        <w:tc>
          <w:tcPr>
            <w:tcW w:w="925" w:type="dxa"/>
            <w:noWrap/>
            <w:vAlign w:val="center"/>
            <w:hideMark/>
            <w:tcPrChange w:id="2701" w:author="Author">
              <w:tcPr>
                <w:tcW w:w="926" w:type="dxa"/>
                <w:gridSpan w:val="2"/>
                <w:noWrap/>
                <w:vAlign w:val="center"/>
                <w:hideMark/>
              </w:tcPr>
            </w:tcPrChange>
          </w:tcPr>
          <w:p w14:paraId="284D5BAF" w14:textId="77777777" w:rsidR="000F271F" w:rsidRPr="002A4BFC" w:rsidRDefault="000F271F" w:rsidP="00162AEA">
            <w:pPr>
              <w:pStyle w:val="Tabletext"/>
              <w:jc w:val="center"/>
              <w:rPr>
                <w:color w:val="000000"/>
                <w:rPrChange w:id="2702" w:author="Author">
                  <w:rPr>
                    <w:color w:val="000000"/>
                    <w:highlight w:val="cyan"/>
                  </w:rPr>
                </w:rPrChange>
              </w:rPr>
            </w:pPr>
            <w:r w:rsidRPr="002A4BFC">
              <w:rPr>
                <w:color w:val="000000"/>
                <w:rPrChange w:id="2703" w:author="Author">
                  <w:rPr>
                    <w:color w:val="000000"/>
                    <w:highlight w:val="cyan"/>
                  </w:rPr>
                </w:rPrChange>
              </w:rPr>
              <w:t>-5.5</w:t>
            </w:r>
          </w:p>
        </w:tc>
        <w:tc>
          <w:tcPr>
            <w:tcW w:w="747" w:type="dxa"/>
            <w:noWrap/>
            <w:vAlign w:val="center"/>
            <w:hideMark/>
            <w:tcPrChange w:id="2704" w:author="Author">
              <w:tcPr>
                <w:tcW w:w="819" w:type="dxa"/>
                <w:gridSpan w:val="2"/>
                <w:noWrap/>
                <w:vAlign w:val="center"/>
                <w:hideMark/>
              </w:tcPr>
            </w:tcPrChange>
          </w:tcPr>
          <w:p w14:paraId="3AC31D05" w14:textId="77777777" w:rsidR="000F271F" w:rsidRPr="002A4BFC" w:rsidRDefault="000F271F" w:rsidP="00162AEA">
            <w:pPr>
              <w:pStyle w:val="Tabletext"/>
              <w:jc w:val="center"/>
              <w:rPr>
                <w:color w:val="000000"/>
                <w:rPrChange w:id="2705" w:author="Author">
                  <w:rPr>
                    <w:color w:val="000000"/>
                    <w:highlight w:val="cyan"/>
                  </w:rPr>
                </w:rPrChange>
              </w:rPr>
            </w:pPr>
            <w:r w:rsidRPr="002A4BFC">
              <w:rPr>
                <w:color w:val="000000"/>
                <w:rPrChange w:id="2706" w:author="Author">
                  <w:rPr>
                    <w:color w:val="000000"/>
                    <w:highlight w:val="cyan"/>
                  </w:rPr>
                </w:rPrChange>
              </w:rPr>
              <w:t>1</w:t>
            </w:r>
          </w:p>
        </w:tc>
        <w:tc>
          <w:tcPr>
            <w:tcW w:w="1236" w:type="dxa"/>
            <w:noWrap/>
            <w:vAlign w:val="bottom"/>
            <w:hideMark/>
            <w:tcPrChange w:id="2707" w:author="Author">
              <w:tcPr>
                <w:tcW w:w="1339" w:type="dxa"/>
                <w:gridSpan w:val="2"/>
                <w:noWrap/>
                <w:vAlign w:val="center"/>
                <w:hideMark/>
              </w:tcPr>
            </w:tcPrChange>
          </w:tcPr>
          <w:p w14:paraId="6A3D177D" w14:textId="77777777" w:rsidR="000F271F" w:rsidRPr="002A4BFC" w:rsidRDefault="000F271F" w:rsidP="00162AEA">
            <w:pPr>
              <w:pStyle w:val="Tabletext"/>
              <w:jc w:val="center"/>
              <w:rPr>
                <w:color w:val="000000"/>
                <w:rPrChange w:id="2708" w:author="Author">
                  <w:rPr>
                    <w:color w:val="000000"/>
                    <w:highlight w:val="cyan"/>
                  </w:rPr>
                </w:rPrChange>
              </w:rPr>
            </w:pPr>
            <w:ins w:id="2709" w:author="Author">
              <w:r w:rsidRPr="00D40B8D">
                <w:t>-137.5</w:t>
              </w:r>
            </w:ins>
            <w:del w:id="2710" w:author="Author">
              <w:r w:rsidRPr="002A4BFC" w:rsidDel="005B341E">
                <w:rPr>
                  <w:color w:val="000000"/>
                  <w:rPrChange w:id="2711" w:author="Author">
                    <w:rPr>
                      <w:color w:val="000000"/>
                      <w:highlight w:val="cyan"/>
                    </w:rPr>
                  </w:rPrChange>
                </w:rPr>
                <w:delText>-125.4</w:delText>
              </w:r>
            </w:del>
          </w:p>
        </w:tc>
      </w:tr>
    </w:tbl>
    <w:p w14:paraId="56C72912" w14:textId="77777777" w:rsidR="000F271F" w:rsidRPr="002A4BFC" w:rsidRDefault="000F271F" w:rsidP="000F271F">
      <w:pPr>
        <w:pStyle w:val="Tablefin"/>
        <w:rPr>
          <w:rPrChange w:id="2712" w:author="Author">
            <w:rPr>
              <w:highlight w:val="cyan"/>
            </w:rPr>
          </w:rPrChange>
        </w:rPr>
      </w:pPr>
    </w:p>
    <w:p w14:paraId="317F7AAC" w14:textId="77777777" w:rsidR="000F271F" w:rsidRPr="002A4BFC" w:rsidRDefault="000F271F" w:rsidP="000F271F">
      <w:pPr>
        <w:pStyle w:val="TableNo"/>
        <w:rPr>
          <w:rPrChange w:id="2713" w:author="Author">
            <w:rPr>
              <w:highlight w:val="cyan"/>
            </w:rPr>
          </w:rPrChange>
        </w:rPr>
      </w:pPr>
      <w:r w:rsidRPr="002A4BFC">
        <w:rPr>
          <w:rPrChange w:id="2714" w:author="Author">
            <w:rPr>
              <w:highlight w:val="cyan"/>
            </w:rPr>
          </w:rPrChange>
        </w:rPr>
        <w:t>TABLE 7-2</w:t>
      </w:r>
      <w:ins w:id="2715" w:author="Author">
        <w:r>
          <w:t>5</w:t>
        </w:r>
      </w:ins>
      <w:del w:id="2716" w:author="Author">
        <w:r w:rsidRPr="002A4BFC" w:rsidDel="00366362">
          <w:rPr>
            <w:rPrChange w:id="2717" w:author="Author">
              <w:rPr>
                <w:highlight w:val="cyan"/>
              </w:rPr>
            </w:rPrChange>
          </w:rPr>
          <w:delText>4</w:delText>
        </w:r>
      </w:del>
    </w:p>
    <w:p w14:paraId="0291D7E1" w14:textId="335C30BA" w:rsidR="000F271F" w:rsidRPr="002A4BFC" w:rsidRDefault="000F271F" w:rsidP="000F271F">
      <w:pPr>
        <w:pStyle w:val="Tabletitle"/>
        <w:rPr>
          <w:rPrChange w:id="2718" w:author="Author">
            <w:rPr>
              <w:highlight w:val="cyan"/>
            </w:rPr>
          </w:rPrChange>
        </w:rPr>
      </w:pPr>
      <w:r w:rsidRPr="002A4BFC">
        <w:rPr>
          <w:rPrChange w:id="2719" w:author="Author">
            <w:rPr>
              <w:highlight w:val="cyan"/>
            </w:rPr>
          </w:rPrChange>
        </w:rPr>
        <w:t xml:space="preserve">Estimation of C/(N+I) ratio at the VDES satellite receiver input with </w:t>
      </w:r>
      <w:del w:id="2720" w:author="Author">
        <w:r w:rsidRPr="002A4BFC" w:rsidDel="00315CD0">
          <w:rPr>
            <w:rPrChange w:id="2721" w:author="Author">
              <w:rPr>
                <w:highlight w:val="cyan"/>
              </w:rPr>
            </w:rPrChange>
          </w:rPr>
          <w:delText xml:space="preserve">Isoflax </w:delText>
        </w:r>
      </w:del>
      <w:ins w:id="2722" w:author="Author">
        <w:r w:rsidR="00315CD0" w:rsidRPr="002A4BFC">
          <w:rPr>
            <w:rPrChange w:id="2723" w:author="Author">
              <w:rPr>
                <w:highlight w:val="cyan"/>
              </w:rPr>
            </w:rPrChange>
          </w:rPr>
          <w:t>Isofl</w:t>
        </w:r>
        <w:r w:rsidR="00315CD0">
          <w:t>ux</w:t>
        </w:r>
        <w:r w:rsidR="00315CD0" w:rsidRPr="002A4BFC">
          <w:rPr>
            <w:rPrChange w:id="2724" w:author="Author">
              <w:rPr>
                <w:highlight w:val="cyan"/>
              </w:rPr>
            </w:rPrChange>
          </w:rPr>
          <w:t xml:space="preserve"> </w:t>
        </w:r>
      </w:ins>
      <w:r w:rsidRPr="002A4BFC">
        <w:rPr>
          <w:rPrChange w:id="2725" w:author="Author">
            <w:rPr>
              <w:highlight w:val="cyan"/>
            </w:rPr>
          </w:rPrChange>
        </w:rPr>
        <w:t xml:space="preserve">antenna </w:t>
      </w:r>
      <w:r w:rsidRPr="002A4BFC">
        <w:rPr>
          <w:rPrChange w:id="2726" w:author="Author">
            <w:rPr>
              <w:highlight w:val="cyan"/>
            </w:rPr>
          </w:rPrChange>
        </w:rPr>
        <w:br/>
        <w:t>in case of interference caused by base station</w:t>
      </w:r>
    </w:p>
    <w:p w14:paraId="3013797A" w14:textId="77777777" w:rsidR="000F271F" w:rsidRPr="002A4BFC" w:rsidRDefault="000F271F" w:rsidP="000F271F">
      <w:pPr>
        <w:pStyle w:val="Tabletext"/>
        <w:jc w:val="center"/>
        <w:rPr>
          <w:i/>
          <w:iCs/>
          <w:rPrChange w:id="2727" w:author="Author">
            <w:rPr>
              <w:i/>
              <w:iCs/>
              <w:highlight w:val="cyan"/>
            </w:rPr>
          </w:rPrChange>
        </w:rPr>
      </w:pPr>
      <w:r w:rsidRPr="002A4BFC">
        <w:rPr>
          <w:i/>
          <w:iCs/>
          <w:rPrChange w:id="2728" w:author="Author">
            <w:rPr>
              <w:i/>
              <w:iCs/>
              <w:highlight w:val="cyan"/>
            </w:rPr>
          </w:rPrChange>
        </w:rPr>
        <w:t>[TBD]</w:t>
      </w:r>
    </w:p>
    <w:p w14:paraId="762813A3" w14:textId="77777777" w:rsidR="000F271F" w:rsidRPr="002A4BFC" w:rsidRDefault="000F271F" w:rsidP="000F271F">
      <w:pPr>
        <w:pStyle w:val="TableNo"/>
        <w:rPr>
          <w:rPrChange w:id="2729" w:author="Author">
            <w:rPr>
              <w:highlight w:val="cyan"/>
            </w:rPr>
          </w:rPrChange>
        </w:rPr>
      </w:pPr>
      <w:r w:rsidRPr="002A4BFC">
        <w:rPr>
          <w:rPrChange w:id="2730" w:author="Author">
            <w:rPr>
              <w:highlight w:val="cyan"/>
            </w:rPr>
          </w:rPrChange>
        </w:rPr>
        <w:t>TABLE 7-2</w:t>
      </w:r>
      <w:ins w:id="2731" w:author="Author">
        <w:r>
          <w:t>6</w:t>
        </w:r>
      </w:ins>
      <w:del w:id="2732" w:author="Author">
        <w:r w:rsidRPr="002A4BFC" w:rsidDel="00366362">
          <w:rPr>
            <w:rPrChange w:id="2733" w:author="Author">
              <w:rPr>
                <w:highlight w:val="cyan"/>
              </w:rPr>
            </w:rPrChange>
          </w:rPr>
          <w:delText>5</w:delText>
        </w:r>
      </w:del>
    </w:p>
    <w:p w14:paraId="7A864EA5" w14:textId="77777777" w:rsidR="000F271F" w:rsidRPr="002A4BFC" w:rsidRDefault="000F271F" w:rsidP="000F271F">
      <w:pPr>
        <w:pStyle w:val="Tabletitle"/>
        <w:rPr>
          <w:rPrChange w:id="2734" w:author="Author">
            <w:rPr>
              <w:highlight w:val="cyan"/>
            </w:rPr>
          </w:rPrChange>
        </w:rPr>
      </w:pPr>
      <w:r w:rsidRPr="002A4BFC">
        <w:rPr>
          <w:rPrChange w:id="2735" w:author="Author">
            <w:rPr>
              <w:highlight w:val="cyan"/>
            </w:rPr>
          </w:rPrChange>
        </w:rPr>
        <w:t xml:space="preserve">Estimation of C/(N+I) ratio at the VDES satellite receiver input with Yagi antenna </w:t>
      </w:r>
      <w:r w:rsidRPr="002A4BFC">
        <w:rPr>
          <w:rPrChange w:id="2736" w:author="Author">
            <w:rPr>
              <w:highlight w:val="cyan"/>
            </w:rPr>
          </w:rPrChange>
        </w:rPr>
        <w:br/>
        <w:t xml:space="preserve">in case of interference caused by base station </w:t>
      </w:r>
    </w:p>
    <w:p w14:paraId="0D8408A7" w14:textId="77777777" w:rsidR="000F271F" w:rsidRPr="002A4BFC" w:rsidRDefault="000F271F" w:rsidP="000F271F">
      <w:pPr>
        <w:pStyle w:val="Tabletext"/>
        <w:jc w:val="center"/>
        <w:rPr>
          <w:i/>
          <w:iCs/>
          <w:rPrChange w:id="2737" w:author="Author">
            <w:rPr>
              <w:i/>
              <w:iCs/>
              <w:highlight w:val="cyan"/>
            </w:rPr>
          </w:rPrChange>
        </w:rPr>
      </w:pPr>
      <w:r w:rsidRPr="002A4BFC">
        <w:rPr>
          <w:i/>
          <w:iCs/>
          <w:rPrChange w:id="2738" w:author="Author">
            <w:rPr>
              <w:i/>
              <w:iCs/>
              <w:highlight w:val="cyan"/>
            </w:rPr>
          </w:rPrChange>
        </w:rPr>
        <w:t>[TBD]</w:t>
      </w:r>
    </w:p>
    <w:p w14:paraId="1D4CBA20" w14:textId="77777777" w:rsidR="000F271F" w:rsidRPr="002A4BFC" w:rsidRDefault="000F271F" w:rsidP="000F271F">
      <w:pPr>
        <w:pStyle w:val="TableNo"/>
        <w:rPr>
          <w:rPrChange w:id="2739" w:author="Author">
            <w:rPr>
              <w:highlight w:val="cyan"/>
            </w:rPr>
          </w:rPrChange>
        </w:rPr>
      </w:pPr>
      <w:r w:rsidRPr="002A4BFC">
        <w:rPr>
          <w:rPrChange w:id="2740" w:author="Author">
            <w:rPr>
              <w:highlight w:val="cyan"/>
            </w:rPr>
          </w:rPrChange>
        </w:rPr>
        <w:t>TABLE 7-2</w:t>
      </w:r>
      <w:ins w:id="2741" w:author="Author">
        <w:r>
          <w:t>7</w:t>
        </w:r>
      </w:ins>
      <w:del w:id="2742" w:author="Author">
        <w:r w:rsidRPr="002A4BFC" w:rsidDel="00366362">
          <w:rPr>
            <w:rPrChange w:id="2743" w:author="Author">
              <w:rPr>
                <w:highlight w:val="cyan"/>
              </w:rPr>
            </w:rPrChange>
          </w:rPr>
          <w:delText>6</w:delText>
        </w:r>
      </w:del>
    </w:p>
    <w:p w14:paraId="238D0DBB" w14:textId="72D3CCD7" w:rsidR="000F271F" w:rsidRPr="002A4BFC" w:rsidRDefault="000F271F" w:rsidP="000F271F">
      <w:pPr>
        <w:pStyle w:val="Tabletitle"/>
        <w:rPr>
          <w:rPrChange w:id="2744" w:author="Author">
            <w:rPr>
              <w:highlight w:val="cyan"/>
            </w:rPr>
          </w:rPrChange>
        </w:rPr>
      </w:pPr>
      <w:r w:rsidRPr="002A4BFC">
        <w:rPr>
          <w:rPrChange w:id="2745" w:author="Author">
            <w:rPr>
              <w:highlight w:val="cyan"/>
            </w:rPr>
          </w:rPrChange>
        </w:rPr>
        <w:t xml:space="preserve">Estimation of C/(N+I) ratio at the VDES satellite receiver input with </w:t>
      </w:r>
      <w:del w:id="2746" w:author="Author">
        <w:r w:rsidRPr="002A4BFC" w:rsidDel="00315CD0">
          <w:rPr>
            <w:rPrChange w:id="2747" w:author="Author">
              <w:rPr>
                <w:highlight w:val="cyan"/>
              </w:rPr>
            </w:rPrChange>
          </w:rPr>
          <w:delText xml:space="preserve">Isoflax </w:delText>
        </w:r>
      </w:del>
      <w:ins w:id="2748" w:author="Author">
        <w:r w:rsidR="00315CD0" w:rsidRPr="002A4BFC">
          <w:rPr>
            <w:rPrChange w:id="2749" w:author="Author">
              <w:rPr>
                <w:highlight w:val="cyan"/>
              </w:rPr>
            </w:rPrChange>
          </w:rPr>
          <w:t>Isofl</w:t>
        </w:r>
        <w:r w:rsidR="00315CD0">
          <w:t>u</w:t>
        </w:r>
        <w:r w:rsidR="00315CD0" w:rsidRPr="002A4BFC">
          <w:rPr>
            <w:rPrChange w:id="2750" w:author="Author">
              <w:rPr>
                <w:highlight w:val="cyan"/>
              </w:rPr>
            </w:rPrChange>
          </w:rPr>
          <w:t xml:space="preserve">x </w:t>
        </w:r>
      </w:ins>
      <w:r w:rsidRPr="002A4BFC">
        <w:rPr>
          <w:rPrChange w:id="2751" w:author="Author">
            <w:rPr>
              <w:highlight w:val="cyan"/>
            </w:rPr>
          </w:rPrChange>
        </w:rPr>
        <w:t xml:space="preserve">antenna in case of interference caused by mobile station </w:t>
      </w:r>
    </w:p>
    <w:p w14:paraId="755489EF" w14:textId="77777777" w:rsidR="000F271F" w:rsidRPr="002A4BFC" w:rsidRDefault="000F271F" w:rsidP="000F271F">
      <w:pPr>
        <w:pStyle w:val="Tabletext"/>
        <w:jc w:val="center"/>
        <w:rPr>
          <w:i/>
          <w:iCs/>
          <w:rPrChange w:id="2752" w:author="Author">
            <w:rPr>
              <w:i/>
              <w:iCs/>
              <w:highlight w:val="cyan"/>
            </w:rPr>
          </w:rPrChange>
        </w:rPr>
      </w:pPr>
      <w:r w:rsidRPr="002A4BFC">
        <w:rPr>
          <w:i/>
          <w:iCs/>
          <w:rPrChange w:id="2753" w:author="Author">
            <w:rPr>
              <w:i/>
              <w:iCs/>
              <w:highlight w:val="cyan"/>
            </w:rPr>
          </w:rPrChange>
        </w:rPr>
        <w:t>[TBD]</w:t>
      </w:r>
    </w:p>
    <w:p w14:paraId="473C8F35" w14:textId="77777777" w:rsidR="000F271F" w:rsidRPr="002A4BFC" w:rsidRDefault="000F271F" w:rsidP="000F271F">
      <w:pPr>
        <w:pStyle w:val="TableNo"/>
        <w:rPr>
          <w:rPrChange w:id="2754" w:author="Author">
            <w:rPr>
              <w:highlight w:val="cyan"/>
            </w:rPr>
          </w:rPrChange>
        </w:rPr>
      </w:pPr>
      <w:r w:rsidRPr="002A4BFC">
        <w:rPr>
          <w:rPrChange w:id="2755" w:author="Author">
            <w:rPr>
              <w:highlight w:val="cyan"/>
            </w:rPr>
          </w:rPrChange>
        </w:rPr>
        <w:lastRenderedPageBreak/>
        <w:t>TABLE 7-2</w:t>
      </w:r>
      <w:ins w:id="2756" w:author="Author">
        <w:r>
          <w:t>8</w:t>
        </w:r>
      </w:ins>
      <w:del w:id="2757" w:author="Author">
        <w:r w:rsidRPr="002A4BFC" w:rsidDel="00366362">
          <w:rPr>
            <w:rPrChange w:id="2758" w:author="Author">
              <w:rPr>
                <w:highlight w:val="cyan"/>
              </w:rPr>
            </w:rPrChange>
          </w:rPr>
          <w:delText>7</w:delText>
        </w:r>
      </w:del>
    </w:p>
    <w:p w14:paraId="794EC7FB" w14:textId="77777777" w:rsidR="000F271F" w:rsidRPr="002A4BFC" w:rsidRDefault="000F271F" w:rsidP="000F271F">
      <w:pPr>
        <w:pStyle w:val="Tabletitle"/>
        <w:rPr>
          <w:rPrChange w:id="2759" w:author="Author">
            <w:rPr>
              <w:highlight w:val="cyan"/>
            </w:rPr>
          </w:rPrChange>
        </w:rPr>
      </w:pPr>
      <w:r w:rsidRPr="002A4BFC">
        <w:rPr>
          <w:rPrChange w:id="2760" w:author="Author">
            <w:rPr>
              <w:highlight w:val="cyan"/>
            </w:rPr>
          </w:rPrChange>
        </w:rPr>
        <w:t xml:space="preserve">Estimation of C/(N+I) ratio at the VDES satellite receiver input with Yagi antenna in case of interference caused by mobile station </w:t>
      </w:r>
    </w:p>
    <w:p w14:paraId="5E5ADF51" w14:textId="77777777" w:rsidR="000F271F" w:rsidRPr="001F4C8C" w:rsidRDefault="000F271F" w:rsidP="000F271F">
      <w:pPr>
        <w:pStyle w:val="Tabletext"/>
        <w:jc w:val="center"/>
        <w:rPr>
          <w:i/>
          <w:iCs/>
        </w:rPr>
      </w:pPr>
      <w:r w:rsidRPr="002A4BFC">
        <w:rPr>
          <w:i/>
          <w:iCs/>
          <w:rPrChange w:id="2761" w:author="Author">
            <w:rPr>
              <w:i/>
              <w:iCs/>
              <w:highlight w:val="cyan"/>
            </w:rPr>
          </w:rPrChange>
        </w:rPr>
        <w:t>[TBD]   ]</w:t>
      </w:r>
    </w:p>
    <w:p w14:paraId="347E7E4B" w14:textId="77777777" w:rsidR="000F271F" w:rsidRDefault="000F271F"/>
    <w:p w14:paraId="4A4AA8C7" w14:textId="77777777" w:rsidR="00B93F70" w:rsidRDefault="00B93F70" w:rsidP="00B93F70">
      <w:pPr>
        <w:pStyle w:val="Heading1"/>
      </w:pPr>
      <w:r w:rsidRPr="00D40B8D">
        <w:t>8</w:t>
      </w:r>
      <w:r w:rsidRPr="00D40B8D">
        <w:tab/>
      </w:r>
      <w:bookmarkStart w:id="2762" w:name="_Toc445972043"/>
      <w:r w:rsidRPr="00D40B8D">
        <w:t>Testing, demonstrations and measurements</w:t>
      </w:r>
      <w:bookmarkEnd w:id="2762"/>
    </w:p>
    <w:p w14:paraId="176D5FAD" w14:textId="77777777" w:rsidR="00B93F70" w:rsidRPr="00B65926" w:rsidRDefault="00B93F70" w:rsidP="00B93F70">
      <w:pPr>
        <w:pStyle w:val="Heading3"/>
        <w:rPr>
          <w:b w:val="0"/>
        </w:rPr>
      </w:pPr>
      <w:r w:rsidRPr="00B65926">
        <w:rPr>
          <w:b w:val="0"/>
        </w:rPr>
        <w:t>(… no change …)</w:t>
      </w:r>
    </w:p>
    <w:p w14:paraId="7CEC35C4" w14:textId="77777777" w:rsidR="00B93F70" w:rsidRPr="00B93F70" w:rsidRDefault="00B93F70" w:rsidP="00B93F70"/>
    <w:p w14:paraId="2D39C25F" w14:textId="77777777" w:rsidR="00B93F70" w:rsidRPr="00D40B8D" w:rsidRDefault="00B93F70" w:rsidP="00B93F70">
      <w:pPr>
        <w:pStyle w:val="Heading1"/>
        <w:ind w:left="0" w:firstLine="0"/>
      </w:pPr>
      <w:r w:rsidRPr="00D40B8D">
        <w:t>9</w:t>
      </w:r>
      <w:r w:rsidRPr="00D40B8D">
        <w:tab/>
        <w:t>Future demonstrations and measurements</w:t>
      </w:r>
    </w:p>
    <w:p w14:paraId="2B7CE187" w14:textId="77777777" w:rsidR="00B93F70" w:rsidRPr="00B65926" w:rsidRDefault="00B93F70" w:rsidP="00B93F70">
      <w:pPr>
        <w:pStyle w:val="Heading3"/>
        <w:rPr>
          <w:b w:val="0"/>
        </w:rPr>
      </w:pPr>
      <w:r w:rsidRPr="00B65926">
        <w:rPr>
          <w:b w:val="0"/>
        </w:rPr>
        <w:t>(… no change …)</w:t>
      </w:r>
    </w:p>
    <w:p w14:paraId="654C9B1D" w14:textId="77777777" w:rsidR="00B93F70" w:rsidRDefault="00B93F70"/>
    <w:sectPr w:rsidR="00B93F70" w:rsidSect="00145F12">
      <w:headerReference w:type="default" r:id="rId1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CED34" w14:textId="77777777" w:rsidR="00557466" w:rsidRDefault="00557466" w:rsidP="007B525C">
      <w:pPr>
        <w:spacing w:before="0"/>
      </w:pPr>
      <w:r>
        <w:separator/>
      </w:r>
    </w:p>
  </w:endnote>
  <w:endnote w:type="continuationSeparator" w:id="0">
    <w:p w14:paraId="04F7D9C1" w14:textId="77777777" w:rsidR="00557466" w:rsidRDefault="00557466" w:rsidP="007B525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A918D" w14:textId="77777777" w:rsidR="00557466" w:rsidRDefault="00557466" w:rsidP="007B525C">
      <w:pPr>
        <w:spacing w:before="0"/>
      </w:pPr>
      <w:r>
        <w:separator/>
      </w:r>
    </w:p>
  </w:footnote>
  <w:footnote w:type="continuationSeparator" w:id="0">
    <w:p w14:paraId="75F3F6D5" w14:textId="77777777" w:rsidR="00557466" w:rsidRDefault="00557466" w:rsidP="007B525C">
      <w:pPr>
        <w:spacing w:before="0"/>
      </w:pPr>
      <w:r>
        <w:continuationSeparator/>
      </w:r>
    </w:p>
  </w:footnote>
  <w:footnote w:id="1">
    <w:p w14:paraId="6563DBB7" w14:textId="77777777" w:rsidR="0040317C" w:rsidRPr="000528B2" w:rsidRDefault="0040317C" w:rsidP="000F271F">
      <w:pPr>
        <w:pStyle w:val="FootnoteText"/>
        <w:rPr>
          <w:lang w:val="en-US"/>
        </w:rPr>
      </w:pPr>
      <w:r>
        <w:rPr>
          <w:rStyle w:val="FootnoteReference"/>
        </w:rPr>
        <w:footnoteRef/>
      </w:r>
      <w:r w:rsidRPr="002B5F8F">
        <w:rPr>
          <w:lang w:val="en-US"/>
        </w:rPr>
        <w:t xml:space="preserve"> </w:t>
      </w:r>
      <w:r>
        <w:rPr>
          <w:lang w:val="en-US"/>
        </w:rPr>
        <w:tab/>
        <w:t>Subject to the second option the frequency bands 157.</w:t>
      </w:r>
      <w:r w:rsidRPr="002B5F8F">
        <w:rPr>
          <w:lang w:val="en-US"/>
        </w:rPr>
        <w:t>2</w:t>
      </w:r>
      <w:r>
        <w:rPr>
          <w:lang w:val="en-US"/>
        </w:rPr>
        <w:t>875</w:t>
      </w:r>
      <w:r>
        <w:rPr>
          <w:lang w:val="en-US"/>
        </w:rPr>
        <w:noBreakHyphen/>
        <w:t>157.</w:t>
      </w:r>
      <w:r w:rsidRPr="002B5F8F">
        <w:rPr>
          <w:lang w:val="en-US"/>
        </w:rPr>
        <w:t xml:space="preserve">3375 </w:t>
      </w:r>
      <w:r>
        <w:rPr>
          <w:lang w:val="en-US"/>
        </w:rPr>
        <w:t>MHz and</w:t>
      </w:r>
      <w:r w:rsidRPr="002B5F8F">
        <w:rPr>
          <w:lang w:val="en-US"/>
        </w:rPr>
        <w:t xml:space="preserve"> </w:t>
      </w:r>
      <w:r>
        <w:rPr>
          <w:lang w:val="en-US"/>
        </w:rPr>
        <w:t>161.</w:t>
      </w:r>
      <w:r w:rsidRPr="002B5F8F">
        <w:rPr>
          <w:lang w:val="en-US"/>
        </w:rPr>
        <w:t>8</w:t>
      </w:r>
      <w:r>
        <w:rPr>
          <w:lang w:val="en-US"/>
        </w:rPr>
        <w:t>875</w:t>
      </w:r>
      <w:r>
        <w:rPr>
          <w:lang w:val="en-US"/>
        </w:rPr>
        <w:noBreakHyphen/>
        <w:t>161.</w:t>
      </w:r>
      <w:r w:rsidRPr="002B5F8F">
        <w:rPr>
          <w:lang w:val="en-US"/>
        </w:rPr>
        <w:t xml:space="preserve">9375 </w:t>
      </w:r>
      <w:r>
        <w:rPr>
          <w:lang w:val="en-US"/>
        </w:rPr>
        <w:t xml:space="preserve">MHz are used for data transmission for satellite receiver while in the frequency bands </w:t>
      </w:r>
      <w:r w:rsidRPr="00636803">
        <w:rPr>
          <w:lang w:val="en-US"/>
        </w:rPr>
        <w:t>1</w:t>
      </w:r>
      <w:r>
        <w:rPr>
          <w:lang w:val="en-US"/>
        </w:rPr>
        <w:t>57.1875</w:t>
      </w:r>
      <w:r>
        <w:rPr>
          <w:lang w:val="en-US"/>
        </w:rPr>
        <w:noBreakHyphen/>
        <w:t>157.</w:t>
      </w:r>
      <w:r w:rsidRPr="00636803">
        <w:rPr>
          <w:lang w:val="en-US"/>
        </w:rPr>
        <w:t xml:space="preserve">2875 </w:t>
      </w:r>
      <w:r>
        <w:rPr>
          <w:lang w:val="en-US"/>
        </w:rPr>
        <w:t>MHz</w:t>
      </w:r>
      <w:r w:rsidRPr="00636803">
        <w:rPr>
          <w:lang w:val="en-US"/>
        </w:rPr>
        <w:t xml:space="preserve"> </w:t>
      </w:r>
      <w:r>
        <w:rPr>
          <w:lang w:val="en-US"/>
        </w:rPr>
        <w:t>and</w:t>
      </w:r>
      <w:r w:rsidRPr="00636803">
        <w:rPr>
          <w:lang w:val="en-US"/>
        </w:rPr>
        <w:t xml:space="preserve"> </w:t>
      </w:r>
      <w:r>
        <w:rPr>
          <w:lang w:val="en-US"/>
        </w:rPr>
        <w:t>161.</w:t>
      </w:r>
      <w:r w:rsidRPr="00636803">
        <w:rPr>
          <w:lang w:val="en-US"/>
        </w:rPr>
        <w:t>7875</w:t>
      </w:r>
      <w:r>
        <w:rPr>
          <w:lang w:val="en-US"/>
        </w:rPr>
        <w:noBreakHyphen/>
        <w:t>161.</w:t>
      </w:r>
      <w:r w:rsidRPr="00636803">
        <w:rPr>
          <w:lang w:val="en-US"/>
        </w:rPr>
        <w:t>8875</w:t>
      </w:r>
      <w:r>
        <w:rPr>
          <w:lang w:val="en-US"/>
        </w:rPr>
        <w:t xml:space="preserve"> MHz the satellite will listen to ship data transmission the same as satellite AIS.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197F8" w14:textId="3E06103D" w:rsidR="00A34908" w:rsidRDefault="00A34908" w:rsidP="00A34908">
    <w:pPr>
      <w:pStyle w:val="Header"/>
      <w:jc w:val="right"/>
    </w:pPr>
    <w:r>
      <w:t>ENAV21-14.1.20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0A87A02"/>
    <w:multiLevelType w:val="hybridMultilevel"/>
    <w:tmpl w:val="31F01982"/>
    <w:lvl w:ilvl="0" w:tplc="ED126E1C">
      <w:start w:val="1"/>
      <w:numFmt w:val="bullet"/>
      <w:pStyle w:val="ECCBulletsLv1"/>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num w:numId="1">
    <w:abstractNumId w:val="1"/>
  </w:num>
  <w:num w:numId="2">
    <w:abstractNumId w:val="2"/>
  </w:num>
  <w:num w:numId="3">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9AB"/>
    <w:rsid w:val="00046FCB"/>
    <w:rsid w:val="00051FD7"/>
    <w:rsid w:val="000C0F0C"/>
    <w:rsid w:val="000F271F"/>
    <w:rsid w:val="00101D01"/>
    <w:rsid w:val="00113F18"/>
    <w:rsid w:val="00125463"/>
    <w:rsid w:val="001364C4"/>
    <w:rsid w:val="00145F12"/>
    <w:rsid w:val="00162AEA"/>
    <w:rsid w:val="001F51C4"/>
    <w:rsid w:val="002A4BFC"/>
    <w:rsid w:val="002E55DE"/>
    <w:rsid w:val="00315CD0"/>
    <w:rsid w:val="00364847"/>
    <w:rsid w:val="003C5278"/>
    <w:rsid w:val="003E0CE8"/>
    <w:rsid w:val="0040317C"/>
    <w:rsid w:val="00441D41"/>
    <w:rsid w:val="005425CE"/>
    <w:rsid w:val="00557466"/>
    <w:rsid w:val="00564DD2"/>
    <w:rsid w:val="005B4EF8"/>
    <w:rsid w:val="005B69AB"/>
    <w:rsid w:val="00600449"/>
    <w:rsid w:val="0068017D"/>
    <w:rsid w:val="007677D2"/>
    <w:rsid w:val="007A3371"/>
    <w:rsid w:val="007B525C"/>
    <w:rsid w:val="007E6F7F"/>
    <w:rsid w:val="00811DDB"/>
    <w:rsid w:val="00812418"/>
    <w:rsid w:val="00815794"/>
    <w:rsid w:val="00845A01"/>
    <w:rsid w:val="008616D8"/>
    <w:rsid w:val="00894398"/>
    <w:rsid w:val="008C1E6B"/>
    <w:rsid w:val="009111C1"/>
    <w:rsid w:val="0091779B"/>
    <w:rsid w:val="00931255"/>
    <w:rsid w:val="00984FF7"/>
    <w:rsid w:val="009E1A23"/>
    <w:rsid w:val="00A34908"/>
    <w:rsid w:val="00A776A4"/>
    <w:rsid w:val="00AB153D"/>
    <w:rsid w:val="00B93F70"/>
    <w:rsid w:val="00BB6188"/>
    <w:rsid w:val="00BD290F"/>
    <w:rsid w:val="00C021FD"/>
    <w:rsid w:val="00C101D1"/>
    <w:rsid w:val="00C34A50"/>
    <w:rsid w:val="00D069F8"/>
    <w:rsid w:val="00D93F88"/>
    <w:rsid w:val="00DD5479"/>
    <w:rsid w:val="00E21963"/>
    <w:rsid w:val="00EE7ABB"/>
    <w:rsid w:val="00F3140C"/>
    <w:rsid w:val="00F32F70"/>
    <w:rsid w:val="00F71A0E"/>
    <w:rsid w:val="00F804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7A6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9AB"/>
    <w:pPr>
      <w:tabs>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cs="Times New Roman"/>
      <w:szCs w:val="20"/>
      <w:lang w:val="en-GB"/>
    </w:rPr>
  </w:style>
  <w:style w:type="paragraph" w:styleId="Heading1">
    <w:name w:val="heading 1"/>
    <w:aliases w:val="ECC Heading 1"/>
    <w:basedOn w:val="Normal"/>
    <w:next w:val="Normal"/>
    <w:link w:val="Heading1Char"/>
    <w:qFormat/>
    <w:rsid w:val="005B69AB"/>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5B69AB"/>
    <w:pPr>
      <w:spacing w:before="200"/>
      <w:outlineLvl w:val="1"/>
    </w:pPr>
    <w:rPr>
      <w:sz w:val="24"/>
    </w:rPr>
  </w:style>
  <w:style w:type="paragraph" w:styleId="Heading3">
    <w:name w:val="heading 3"/>
    <w:aliases w:val="ECC Heading 3"/>
    <w:basedOn w:val="Heading1"/>
    <w:next w:val="Normal"/>
    <w:link w:val="Heading3Char"/>
    <w:qFormat/>
    <w:rsid w:val="005B69AB"/>
    <w:pPr>
      <w:tabs>
        <w:tab w:val="clear" w:pos="1134"/>
      </w:tabs>
      <w:spacing w:before="20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rsid w:val="005B69AB"/>
    <w:rPr>
      <w:rFonts w:ascii="Times New Roman" w:eastAsia="Times New Roman" w:hAnsi="Times New Roman" w:cs="Times New Roman"/>
      <w:b/>
      <w:sz w:val="28"/>
      <w:szCs w:val="20"/>
      <w:lang w:val="en-GB"/>
    </w:rPr>
  </w:style>
  <w:style w:type="character" w:customStyle="1" w:styleId="Heading2Char">
    <w:name w:val="Heading 2 Char"/>
    <w:aliases w:val="ECC Heading 2 Char"/>
    <w:basedOn w:val="DefaultParagraphFont"/>
    <w:link w:val="Heading2"/>
    <w:rsid w:val="005B69AB"/>
    <w:rPr>
      <w:rFonts w:ascii="Times New Roman" w:eastAsia="Times New Roman" w:hAnsi="Times New Roman" w:cs="Times New Roman"/>
      <w:b/>
      <w:szCs w:val="20"/>
      <w:lang w:val="en-GB"/>
    </w:rPr>
  </w:style>
  <w:style w:type="character" w:customStyle="1" w:styleId="Heading3Char">
    <w:name w:val="Heading 3 Char"/>
    <w:aliases w:val="ECC Heading 3 Char"/>
    <w:basedOn w:val="DefaultParagraphFont"/>
    <w:link w:val="Heading3"/>
    <w:rsid w:val="005B69AB"/>
    <w:rPr>
      <w:rFonts w:ascii="Times New Roman" w:eastAsia="Times New Roman" w:hAnsi="Times New Roman" w:cs="Times New Roman"/>
      <w:b/>
      <w:szCs w:val="20"/>
      <w:lang w:val="en-GB"/>
    </w:rPr>
  </w:style>
  <w:style w:type="table" w:styleId="TableGrid">
    <w:name w:val="Table Grid"/>
    <w:basedOn w:val="TableNormal"/>
    <w:rsid w:val="005B6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69AB"/>
    <w:pPr>
      <w:spacing w:before="0"/>
    </w:pPr>
    <w:rPr>
      <w:sz w:val="18"/>
      <w:szCs w:val="18"/>
    </w:rPr>
  </w:style>
  <w:style w:type="character" w:customStyle="1" w:styleId="BalloonTextChar">
    <w:name w:val="Balloon Text Char"/>
    <w:basedOn w:val="DefaultParagraphFont"/>
    <w:link w:val="BalloonText"/>
    <w:uiPriority w:val="99"/>
    <w:semiHidden/>
    <w:rsid w:val="005B69AB"/>
    <w:rPr>
      <w:rFonts w:ascii="Times New Roman" w:eastAsia="Times New Roman" w:hAnsi="Times New Roman" w:cs="Times New Roman"/>
      <w:sz w:val="18"/>
      <w:szCs w:val="18"/>
      <w:lang w:val="en-GB"/>
    </w:rPr>
  </w:style>
  <w:style w:type="paragraph" w:styleId="ListParagraph">
    <w:name w:val="List Paragraph"/>
    <w:basedOn w:val="Normal"/>
    <w:uiPriority w:val="34"/>
    <w:qFormat/>
    <w:rsid w:val="009111C1"/>
    <w:pPr>
      <w:ind w:left="720"/>
      <w:contextualSpacing/>
    </w:pPr>
  </w:style>
  <w:style w:type="paragraph" w:customStyle="1" w:styleId="enumlev1">
    <w:name w:val="enumlev1"/>
    <w:basedOn w:val="Normal"/>
    <w:link w:val="enumlev1Char"/>
    <w:rsid w:val="00600449"/>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600449"/>
    <w:rPr>
      <w:rFonts w:ascii="Times New Roman" w:eastAsia="Times New Roman" w:hAnsi="Times New Roman" w:cs="Times New Roman"/>
      <w:szCs w:val="20"/>
      <w:lang w:val="en-GB"/>
    </w:rPr>
  </w:style>
  <w:style w:type="paragraph" w:customStyle="1" w:styleId="Tabletext">
    <w:name w:val="Table_text"/>
    <w:basedOn w:val="Normal"/>
    <w:link w:val="TabletextChar"/>
    <w:rsid w:val="0060044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600449"/>
    <w:rPr>
      <w:rFonts w:ascii="Times New Roman" w:eastAsia="Times New Roman" w:hAnsi="Times New Roman" w:cs="Times New Roman"/>
      <w:sz w:val="20"/>
      <w:szCs w:val="20"/>
      <w:lang w:val="en-GB"/>
    </w:rPr>
  </w:style>
  <w:style w:type="paragraph" w:customStyle="1" w:styleId="Tablehead">
    <w:name w:val="Table_head"/>
    <w:basedOn w:val="Normal"/>
    <w:link w:val="TableheadChar"/>
    <w:rsid w:val="00600449"/>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locked/>
    <w:rsid w:val="00600449"/>
    <w:rPr>
      <w:rFonts w:ascii="Times New Roman Bold" w:eastAsia="Times New Roman" w:hAnsi="Times New Roman Bold" w:cs="Times New Roman Bold"/>
      <w:b/>
      <w:sz w:val="20"/>
      <w:szCs w:val="20"/>
      <w:lang w:val="en-GB"/>
    </w:rPr>
  </w:style>
  <w:style w:type="paragraph" w:customStyle="1" w:styleId="TableNo">
    <w:name w:val="Table_No"/>
    <w:basedOn w:val="Normal"/>
    <w:next w:val="Normal"/>
    <w:link w:val="TableNoChar"/>
    <w:uiPriority w:val="99"/>
    <w:rsid w:val="00600449"/>
    <w:pPr>
      <w:keepNext/>
      <w:spacing w:before="560" w:after="120"/>
      <w:jc w:val="center"/>
    </w:pPr>
    <w:rPr>
      <w:caps/>
      <w:sz w:val="20"/>
    </w:rPr>
  </w:style>
  <w:style w:type="character" w:customStyle="1" w:styleId="TableNoChar">
    <w:name w:val="Table_No Char"/>
    <w:basedOn w:val="DefaultParagraphFont"/>
    <w:link w:val="TableNo"/>
    <w:uiPriority w:val="99"/>
    <w:locked/>
    <w:rsid w:val="00600449"/>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uiPriority w:val="99"/>
    <w:rsid w:val="00600449"/>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600449"/>
    <w:rPr>
      <w:rFonts w:ascii="Times New Roman Bold" w:eastAsia="Times New Roman" w:hAnsi="Times New Roman Bold" w:cs="Times New Roman"/>
      <w:b/>
      <w:sz w:val="20"/>
      <w:szCs w:val="20"/>
      <w:lang w:val="en-GB"/>
    </w:rPr>
  </w:style>
  <w:style w:type="paragraph" w:customStyle="1" w:styleId="Tablefin">
    <w:name w:val="Table_fin"/>
    <w:basedOn w:val="Normal"/>
    <w:rsid w:val="00600449"/>
    <w:pPr>
      <w:spacing w:before="0"/>
    </w:pPr>
    <w:rPr>
      <w:rFonts w:eastAsiaTheme="minorEastAsia"/>
      <w:sz w:val="20"/>
    </w:rPr>
  </w:style>
  <w:style w:type="paragraph" w:customStyle="1" w:styleId="Headingi">
    <w:name w:val="Heading_i"/>
    <w:basedOn w:val="Normal"/>
    <w:next w:val="Normal"/>
    <w:qFormat/>
    <w:rsid w:val="007B525C"/>
    <w:pPr>
      <w:keepNext/>
      <w:keepLines/>
      <w:spacing w:before="160"/>
    </w:pPr>
    <w:rPr>
      <w:i/>
    </w:rPr>
  </w:style>
  <w:style w:type="paragraph" w:customStyle="1" w:styleId="Equation">
    <w:name w:val="Equation"/>
    <w:basedOn w:val="Normal"/>
    <w:link w:val="EquationChar"/>
    <w:rsid w:val="007B525C"/>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C101D1"/>
    <w:rPr>
      <w:rFonts w:ascii="Times New Roman" w:eastAsia="Times New Roman" w:hAnsi="Times New Roman" w:cs="Times New Roman"/>
      <w:szCs w:val="20"/>
      <w:lang w:val="en-GB"/>
    </w:rPr>
  </w:style>
  <w:style w:type="paragraph" w:customStyle="1" w:styleId="Equationlegend">
    <w:name w:val="Equation_legend"/>
    <w:basedOn w:val="NormalIndent"/>
    <w:rsid w:val="007B525C"/>
    <w:pPr>
      <w:tabs>
        <w:tab w:val="clear" w:pos="1134"/>
        <w:tab w:val="clear" w:pos="2268"/>
        <w:tab w:val="right" w:pos="1871"/>
        <w:tab w:val="left" w:pos="2041"/>
      </w:tabs>
      <w:spacing w:before="80"/>
      <w:ind w:left="2041" w:hanging="2041"/>
    </w:pPr>
  </w:style>
  <w:style w:type="paragraph" w:styleId="NormalIndent">
    <w:name w:val="Normal Indent"/>
    <w:basedOn w:val="Normal"/>
    <w:uiPriority w:val="99"/>
    <w:semiHidden/>
    <w:unhideWhenUsed/>
    <w:rsid w:val="007B525C"/>
    <w:pPr>
      <w:ind w:left="708"/>
    </w:pPr>
  </w:style>
  <w:style w:type="character" w:styleId="FootnoteReference">
    <w:name w:val="footnote reference"/>
    <w:aliases w:val="ECC Footnote sign,Appel note de bas de p,Footnote Reference/,Footnote symbol,Style 12,(NECG) Footnote Reference,Style 124"/>
    <w:basedOn w:val="DefaultParagraphFont"/>
    <w:uiPriority w:val="99"/>
    <w:rsid w:val="007B525C"/>
    <w:rPr>
      <w:position w:val="6"/>
      <w:sz w:val="18"/>
    </w:rPr>
  </w:style>
  <w:style w:type="paragraph" w:styleId="FootnoteText">
    <w:name w:val="footnote text"/>
    <w:aliases w:val="ECC Footnote"/>
    <w:basedOn w:val="Normal"/>
    <w:link w:val="FootnoteTextChar"/>
    <w:rsid w:val="007B525C"/>
    <w:pPr>
      <w:keepLines/>
      <w:tabs>
        <w:tab w:val="left" w:pos="255"/>
      </w:tabs>
    </w:pPr>
  </w:style>
  <w:style w:type="character" w:customStyle="1" w:styleId="FootnoteTextChar">
    <w:name w:val="Footnote Text Char"/>
    <w:aliases w:val="ECC Footnote Char"/>
    <w:basedOn w:val="DefaultParagraphFont"/>
    <w:link w:val="FootnoteText"/>
    <w:rsid w:val="007B525C"/>
    <w:rPr>
      <w:rFonts w:ascii="Times New Roman" w:eastAsia="Times New Roman" w:hAnsi="Times New Roman" w:cs="Times New Roman"/>
      <w:szCs w:val="20"/>
      <w:lang w:val="en-GB"/>
    </w:rPr>
  </w:style>
  <w:style w:type="paragraph" w:customStyle="1" w:styleId="ECCBulletsLv1">
    <w:name w:val="ECC Bullets Lv1"/>
    <w:rsid w:val="007B525C"/>
    <w:pPr>
      <w:numPr>
        <w:numId w:val="2"/>
      </w:numPr>
      <w:spacing w:before="60" w:after="120"/>
      <w:jc w:val="both"/>
    </w:pPr>
    <w:rPr>
      <w:rFonts w:ascii="Arial" w:eastAsia="Times New Roman" w:hAnsi="Arial" w:cs="Times New Roman"/>
      <w:sz w:val="20"/>
      <w:szCs w:val="20"/>
      <w:lang w:val="da-DK"/>
    </w:rPr>
  </w:style>
  <w:style w:type="character" w:customStyle="1" w:styleId="ECCHLbold">
    <w:name w:val="ECC HL bold"/>
    <w:uiPriority w:val="1"/>
    <w:qFormat/>
    <w:rsid w:val="007B525C"/>
    <w:rPr>
      <w:b/>
      <w:i w:val="0"/>
    </w:rPr>
  </w:style>
  <w:style w:type="paragraph" w:customStyle="1" w:styleId="ECCTabletext">
    <w:name w:val="ECC Table text"/>
    <w:rsid w:val="007B525C"/>
    <w:pPr>
      <w:spacing w:before="60" w:after="60"/>
    </w:pPr>
    <w:rPr>
      <w:rFonts w:ascii="Arial" w:eastAsia="Times New Roman" w:hAnsi="Arial" w:cs="Times New Roman"/>
      <w:sz w:val="20"/>
      <w:szCs w:val="20"/>
      <w:lang w:val="da-DK"/>
    </w:rPr>
  </w:style>
  <w:style w:type="paragraph" w:customStyle="1" w:styleId="Figuretitle">
    <w:name w:val="Figure_title"/>
    <w:basedOn w:val="Normal"/>
    <w:next w:val="Normal"/>
    <w:link w:val="FiguretitleChar"/>
    <w:rsid w:val="007B525C"/>
    <w:pPr>
      <w:keepNext/>
      <w:keepLines/>
      <w:spacing w:before="0" w:after="480"/>
      <w:jc w:val="center"/>
    </w:pPr>
    <w:rPr>
      <w:rFonts w:ascii="Times New Roman Bold" w:hAnsi="Times New Roman Bold"/>
      <w:b/>
      <w:sz w:val="20"/>
    </w:rPr>
  </w:style>
  <w:style w:type="character" w:customStyle="1" w:styleId="FiguretitleChar">
    <w:name w:val="Figure_title Char"/>
    <w:basedOn w:val="DefaultParagraphFont"/>
    <w:link w:val="Figuretitle"/>
    <w:locked/>
    <w:rsid w:val="00C101D1"/>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7B525C"/>
    <w:pPr>
      <w:keepNext/>
      <w:keepLines/>
      <w:spacing w:before="480" w:after="120"/>
      <w:jc w:val="center"/>
    </w:pPr>
    <w:rPr>
      <w:caps/>
      <w:sz w:val="20"/>
    </w:rPr>
  </w:style>
  <w:style w:type="character" w:customStyle="1" w:styleId="FigureNoChar">
    <w:name w:val="Figure_No Char"/>
    <w:basedOn w:val="DefaultParagraphFont"/>
    <w:link w:val="FigureNo"/>
    <w:locked/>
    <w:rsid w:val="00C101D1"/>
    <w:rPr>
      <w:rFonts w:ascii="Times New Roman" w:eastAsia="Times New Roman" w:hAnsi="Times New Roman" w:cs="Times New Roman"/>
      <w:caps/>
      <w:sz w:val="20"/>
      <w:szCs w:val="20"/>
      <w:lang w:val="en-GB"/>
    </w:rPr>
  </w:style>
  <w:style w:type="paragraph" w:customStyle="1" w:styleId="ECCFigure">
    <w:name w:val="ECC Figure"/>
    <w:rsid w:val="007B525C"/>
    <w:pPr>
      <w:spacing w:before="240" w:after="240"/>
      <w:jc w:val="center"/>
    </w:pPr>
    <w:rPr>
      <w:rFonts w:ascii="Arial" w:eastAsia="Times New Roman" w:hAnsi="Arial" w:cs="Times New Roman"/>
      <w:sz w:val="20"/>
      <w:szCs w:val="20"/>
      <w:lang w:val="da-DK"/>
      <w14:cntxtAlts/>
    </w:rPr>
  </w:style>
  <w:style w:type="paragraph" w:customStyle="1" w:styleId="Figure">
    <w:name w:val="Figure"/>
    <w:basedOn w:val="Normal"/>
    <w:next w:val="Normal"/>
    <w:link w:val="FigureChar"/>
    <w:rsid w:val="00C101D1"/>
    <w:pPr>
      <w:spacing w:after="240"/>
      <w:jc w:val="center"/>
    </w:pPr>
    <w:rPr>
      <w:noProof/>
      <w:lang w:val="en-US" w:eastAsia="zh-CN"/>
    </w:rPr>
  </w:style>
  <w:style w:type="character" w:customStyle="1" w:styleId="FigureChar">
    <w:name w:val="Figure Char"/>
    <w:basedOn w:val="DefaultParagraphFont"/>
    <w:link w:val="Figure"/>
    <w:locked/>
    <w:rsid w:val="00C101D1"/>
    <w:rPr>
      <w:rFonts w:ascii="Times New Roman" w:eastAsia="Times New Roman" w:hAnsi="Times New Roman" w:cs="Times New Roman"/>
      <w:noProof/>
      <w:szCs w:val="20"/>
      <w:lang w:val="en-US" w:eastAsia="zh-CN"/>
    </w:rPr>
  </w:style>
  <w:style w:type="paragraph" w:customStyle="1" w:styleId="Note">
    <w:name w:val="Note"/>
    <w:basedOn w:val="Normal"/>
    <w:next w:val="Normal"/>
    <w:link w:val="NoteChar"/>
    <w:rsid w:val="000F271F"/>
    <w:pPr>
      <w:tabs>
        <w:tab w:val="left" w:pos="284"/>
      </w:tabs>
      <w:spacing w:before="80"/>
    </w:pPr>
    <w:rPr>
      <w:sz w:val="22"/>
    </w:rPr>
  </w:style>
  <w:style w:type="character" w:customStyle="1" w:styleId="NoteChar">
    <w:name w:val="Note Char"/>
    <w:basedOn w:val="DefaultParagraphFont"/>
    <w:link w:val="Note"/>
    <w:locked/>
    <w:rsid w:val="000F271F"/>
    <w:rPr>
      <w:rFonts w:ascii="Times New Roman" w:eastAsia="Times New Roman" w:hAnsi="Times New Roman" w:cs="Times New Roman"/>
      <w:sz w:val="22"/>
      <w:szCs w:val="20"/>
      <w:lang w:val="en-GB"/>
    </w:rPr>
  </w:style>
  <w:style w:type="paragraph" w:styleId="Revision">
    <w:name w:val="Revision"/>
    <w:hidden/>
    <w:uiPriority w:val="99"/>
    <w:semiHidden/>
    <w:rsid w:val="00051FD7"/>
    <w:rPr>
      <w:rFonts w:ascii="Times New Roman" w:eastAsia="Times New Roman" w:hAnsi="Times New Roman" w:cs="Times New Roman"/>
      <w:szCs w:val="20"/>
      <w:lang w:val="en-GB"/>
    </w:rPr>
  </w:style>
  <w:style w:type="paragraph" w:customStyle="1" w:styleId="Annexref">
    <w:name w:val="Annex_ref"/>
    <w:basedOn w:val="Normal"/>
    <w:next w:val="Normal"/>
    <w:rsid w:val="00D93F88"/>
    <w:pPr>
      <w:keepNext/>
      <w:keepLines/>
      <w:spacing w:after="280"/>
      <w:jc w:val="center"/>
    </w:pPr>
  </w:style>
  <w:style w:type="paragraph" w:customStyle="1" w:styleId="AppendixNo">
    <w:name w:val="Appendix_No"/>
    <w:basedOn w:val="Normal"/>
    <w:next w:val="Annexref"/>
    <w:rsid w:val="00D93F88"/>
    <w:pPr>
      <w:keepNext/>
      <w:keepLines/>
      <w:spacing w:before="480" w:after="80"/>
      <w:jc w:val="center"/>
    </w:pPr>
    <w:rPr>
      <w:caps/>
      <w:sz w:val="28"/>
    </w:rPr>
  </w:style>
  <w:style w:type="character" w:customStyle="1" w:styleId="Appdef">
    <w:name w:val="App_def"/>
    <w:basedOn w:val="DefaultParagraphFont"/>
    <w:rsid w:val="00984FF7"/>
    <w:rPr>
      <w:rFonts w:ascii="Times New Roman" w:hAnsi="Times New Roman"/>
      <w:b/>
    </w:rPr>
  </w:style>
  <w:style w:type="paragraph" w:styleId="Header">
    <w:name w:val="header"/>
    <w:basedOn w:val="Normal"/>
    <w:link w:val="HeaderChar"/>
    <w:uiPriority w:val="99"/>
    <w:unhideWhenUsed/>
    <w:rsid w:val="00A34908"/>
    <w:pPr>
      <w:tabs>
        <w:tab w:val="clear" w:pos="1134"/>
        <w:tab w:val="clear" w:pos="1871"/>
        <w:tab w:val="clear" w:pos="2268"/>
        <w:tab w:val="center" w:pos="4513"/>
        <w:tab w:val="right" w:pos="9026"/>
      </w:tabs>
      <w:spacing w:before="0"/>
    </w:pPr>
  </w:style>
  <w:style w:type="character" w:customStyle="1" w:styleId="HeaderChar">
    <w:name w:val="Header Char"/>
    <w:basedOn w:val="DefaultParagraphFont"/>
    <w:link w:val="Header"/>
    <w:uiPriority w:val="99"/>
    <w:rsid w:val="00A34908"/>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A34908"/>
    <w:pPr>
      <w:tabs>
        <w:tab w:val="clear" w:pos="1134"/>
        <w:tab w:val="clear" w:pos="1871"/>
        <w:tab w:val="clear" w:pos="2268"/>
        <w:tab w:val="center" w:pos="4513"/>
        <w:tab w:val="right" w:pos="9026"/>
      </w:tabs>
      <w:spacing w:before="0"/>
    </w:pPr>
  </w:style>
  <w:style w:type="character" w:customStyle="1" w:styleId="FooterChar">
    <w:name w:val="Footer Char"/>
    <w:basedOn w:val="DefaultParagraphFont"/>
    <w:link w:val="Footer"/>
    <w:uiPriority w:val="99"/>
    <w:rsid w:val="00A34908"/>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8338397506074"/>
          <c:y val="0.140408744438171"/>
          <c:w val="0.59877729545884895"/>
          <c:h val="0.69349341260580499"/>
        </c:manualLayout>
      </c:layout>
      <c:scatterChart>
        <c:scatterStyle val="smoothMarker"/>
        <c:varyColors val="0"/>
        <c:ser>
          <c:idx val="3"/>
          <c:order val="0"/>
          <c:tx>
            <c:v> 9 dBi</c:v>
          </c:tx>
          <c:marker>
            <c:symbol val="none"/>
          </c:marker>
          <c:xVal>
            <c:numRef>
              <c:f>'Antenna data'!$A$6:$A$14</c:f>
              <c:numCache>
                <c:formatCode>General</c:formatCode>
                <c:ptCount val="9"/>
                <c:pt idx="0">
                  <c:v>0</c:v>
                </c:pt>
                <c:pt idx="1">
                  <c:v>10</c:v>
                </c:pt>
                <c:pt idx="2">
                  <c:v>20</c:v>
                </c:pt>
                <c:pt idx="3">
                  <c:v>30</c:v>
                </c:pt>
                <c:pt idx="4">
                  <c:v>40</c:v>
                </c:pt>
                <c:pt idx="5">
                  <c:v>50</c:v>
                </c:pt>
                <c:pt idx="6">
                  <c:v>60</c:v>
                </c:pt>
                <c:pt idx="7">
                  <c:v>70</c:v>
                </c:pt>
                <c:pt idx="8">
                  <c:v>80</c:v>
                </c:pt>
              </c:numCache>
            </c:numRef>
          </c:xVal>
          <c:yVal>
            <c:numRef>
              <c:f>'Antenna data'!$H$6:$H$14</c:f>
              <c:numCache>
                <c:formatCode>General</c:formatCode>
                <c:ptCount val="9"/>
                <c:pt idx="0">
                  <c:v>9</c:v>
                </c:pt>
                <c:pt idx="1">
                  <c:v>5</c:v>
                </c:pt>
                <c:pt idx="2">
                  <c:v>-10</c:v>
                </c:pt>
                <c:pt idx="3">
                  <c:v>2</c:v>
                </c:pt>
                <c:pt idx="4">
                  <c:v>-3</c:v>
                </c:pt>
                <c:pt idx="5">
                  <c:v>-9</c:v>
                </c:pt>
                <c:pt idx="6">
                  <c:v>-3.5</c:v>
                </c:pt>
                <c:pt idx="7">
                  <c:v>-5.5</c:v>
                </c:pt>
                <c:pt idx="8">
                  <c:v>-9</c:v>
                </c:pt>
              </c:numCache>
            </c:numRef>
          </c:yVal>
          <c:smooth val="1"/>
          <c:extLst xmlns:c16r2="http://schemas.microsoft.com/office/drawing/2015/06/chart">
            <c:ext xmlns:c16="http://schemas.microsoft.com/office/drawing/2014/chart" uri="{C3380CC4-5D6E-409C-BE32-E72D297353CC}">
              <c16:uniqueId val="{00000000-7C15-4E41-9A9B-263FD05251E1}"/>
            </c:ext>
          </c:extLst>
        </c:ser>
        <c:dLbls>
          <c:showLegendKey val="0"/>
          <c:showVal val="0"/>
          <c:showCatName val="0"/>
          <c:showSerName val="0"/>
          <c:showPercent val="0"/>
          <c:showBubbleSize val="0"/>
        </c:dLbls>
        <c:axId val="930685456"/>
        <c:axId val="930685848"/>
      </c:scatterChart>
      <c:valAx>
        <c:axId val="930685456"/>
        <c:scaling>
          <c:orientation val="minMax"/>
          <c:max val="80"/>
        </c:scaling>
        <c:delete val="0"/>
        <c:axPos val="b"/>
        <c:majorGridlines/>
        <c:minorGridlines/>
        <c:title>
          <c:tx>
            <c:rich>
              <a:bodyPr/>
              <a:lstStyle/>
              <a:p>
                <a:pPr>
                  <a:defRPr/>
                </a:pPr>
                <a:r>
                  <a:rPr lang="en-US" sz="1000" b="1" i="0" u="none" strike="noStrike" baseline="0">
                    <a:effectLst/>
                  </a:rPr>
                  <a:t>Elevation angle </a:t>
                </a:r>
                <a:r>
                  <a:rPr lang="ru-RU" sz="1000" b="1" i="0" u="none" strike="noStrike" baseline="0">
                    <a:effectLst/>
                  </a:rPr>
                  <a:t> (</a:t>
                </a:r>
                <a:r>
                  <a:rPr lang="en-US" sz="1000" b="1" i="0" u="none" strike="noStrike" baseline="0">
                    <a:effectLst/>
                  </a:rPr>
                  <a:t>degrees</a:t>
                </a:r>
                <a:r>
                  <a:rPr lang="ru-RU" sz="1000" b="1" i="0" u="none" strike="noStrike" baseline="0">
                    <a:effectLst/>
                  </a:rPr>
                  <a:t>)</a:t>
                </a:r>
                <a:endParaRPr lang="nb-NO"/>
              </a:p>
            </c:rich>
          </c:tx>
          <c:layout>
            <c:manualLayout>
              <c:xMode val="edge"/>
              <c:yMode val="edge"/>
              <c:x val="0.38722607351815702"/>
              <c:y val="0.96612903397871297"/>
            </c:manualLayout>
          </c:layout>
          <c:overlay val="0"/>
        </c:title>
        <c:numFmt formatCode="General" sourceLinked="1"/>
        <c:majorTickMark val="out"/>
        <c:minorTickMark val="none"/>
        <c:tickLblPos val="nextTo"/>
        <c:crossAx val="930685848"/>
        <c:crossesAt val="-20"/>
        <c:crossBetween val="midCat"/>
      </c:valAx>
      <c:valAx>
        <c:axId val="930685848"/>
        <c:scaling>
          <c:orientation val="minMax"/>
          <c:max val="10"/>
          <c:min val="-15"/>
        </c:scaling>
        <c:delete val="0"/>
        <c:axPos val="l"/>
        <c:majorGridlines/>
        <c:minorGridlines/>
        <c:title>
          <c:tx>
            <c:rich>
              <a:bodyPr rot="0" vert="horz"/>
              <a:lstStyle/>
              <a:p>
                <a:pPr>
                  <a:defRPr/>
                </a:pPr>
                <a:r>
                  <a:rPr lang="en-US" sz="1000" b="1" i="0" u="none" strike="noStrike" baseline="0">
                    <a:effectLst/>
                  </a:rPr>
                  <a:t>Antenna gain</a:t>
                </a:r>
                <a:r>
                  <a:rPr lang="ru-RU" sz="1000" b="1" i="0" u="none" strike="noStrike" baseline="0">
                    <a:effectLst/>
                  </a:rPr>
                  <a:t> (</a:t>
                </a:r>
                <a:r>
                  <a:rPr lang="en-US" sz="1000" b="1" i="0" u="none" strike="noStrike" baseline="0">
                    <a:effectLst/>
                  </a:rPr>
                  <a:t>dBi)</a:t>
                </a:r>
                <a:endParaRPr lang="nb-NO"/>
              </a:p>
            </c:rich>
          </c:tx>
          <c:layout>
            <c:manualLayout>
              <c:xMode val="edge"/>
              <c:yMode val="edge"/>
              <c:x val="2.6428027789505499E-2"/>
              <c:y val="0.4972609846139"/>
            </c:manualLayout>
          </c:layout>
          <c:overlay val="0"/>
        </c:title>
        <c:numFmt formatCode="General" sourceLinked="1"/>
        <c:majorTickMark val="out"/>
        <c:minorTickMark val="none"/>
        <c:tickLblPos val="nextTo"/>
        <c:crossAx val="930685456"/>
        <c:crosses val="autoZero"/>
        <c:crossBetween val="midCat"/>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39A807-D55A-4016-822B-72C66F895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5482</Words>
  <Characters>31253</Characters>
  <Application>Microsoft Office Word</Application>
  <DocSecurity>0</DocSecurity>
  <Lines>260</Lines>
  <Paragraphs>73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Manager/>
  <Company/>
  <LinksUpToDate>false</LinksUpToDate>
  <CharactersWithSpaces>36662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2017-09-20T09:09:00Z</dcterms:created>
  <dcterms:modified xsi:type="dcterms:W3CDTF">2017-09-21T12:24:00Z</dcterms:modified>
</cp:coreProperties>
</file>